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FE2" w:rsidRPr="008228C0" w:rsidRDefault="00CC4FE2" w:rsidP="00CC4FE2">
      <w:pPr>
        <w:widowControl w:val="0"/>
        <w:suppressAutoHyphens/>
        <w:spacing w:after="0" w:line="240" w:lineRule="auto"/>
        <w:ind w:right="-1" w:firstLine="72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8228C0">
        <w:rPr>
          <w:rFonts w:ascii="Times New Roman" w:eastAsia="Times New Roman" w:hAnsi="Times New Roman" w:cs="Times New Roman"/>
          <w:sz w:val="28"/>
          <w:szCs w:val="20"/>
        </w:rPr>
        <w:t>Министерство образования Кировской области</w:t>
      </w:r>
    </w:p>
    <w:p w:rsidR="00CC4FE2" w:rsidRPr="008228C0" w:rsidRDefault="00CC4FE2" w:rsidP="00CC4FE2">
      <w:pPr>
        <w:widowControl w:val="0"/>
        <w:suppressAutoHyphens/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8228C0">
        <w:rPr>
          <w:rFonts w:ascii="Times New Roman" w:eastAsia="Times New Roman" w:hAnsi="Times New Roman" w:cs="Times New Roman"/>
          <w:sz w:val="28"/>
          <w:szCs w:val="20"/>
        </w:rPr>
        <w:t>Кировское областное государственное профессиональное образовательное бюджетное учреждение «Вятский колледж профессиональных технологий, управления и сервиса»</w:t>
      </w: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228C0">
        <w:rPr>
          <w:rFonts w:ascii="Times New Roman" w:eastAsia="Times New Roman" w:hAnsi="Times New Roman" w:cs="Times New Roman"/>
          <w:caps/>
          <w:sz w:val="28"/>
          <w:szCs w:val="28"/>
        </w:rPr>
        <w:t xml:space="preserve">                                                                                 УТВЕРЖДАЮ</w:t>
      </w: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28C0">
        <w:rPr>
          <w:rFonts w:ascii="Times New Roman" w:eastAsia="Times New Roman" w:hAnsi="Times New Roman" w:cs="Times New Roman"/>
          <w:caps/>
          <w:sz w:val="28"/>
          <w:szCs w:val="28"/>
        </w:rPr>
        <w:t xml:space="preserve">                                                                                 </w:t>
      </w:r>
      <w:r w:rsidRPr="008228C0">
        <w:rPr>
          <w:rFonts w:ascii="Times New Roman" w:eastAsia="Times New Roman" w:hAnsi="Times New Roman" w:cs="Times New Roman"/>
          <w:sz w:val="28"/>
          <w:szCs w:val="28"/>
        </w:rPr>
        <w:t>Директор колледжа</w:t>
      </w: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28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___________О.С.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28C0">
        <w:rPr>
          <w:rFonts w:ascii="Times New Roman" w:eastAsia="Times New Roman" w:hAnsi="Times New Roman" w:cs="Times New Roman"/>
          <w:sz w:val="28"/>
          <w:szCs w:val="28"/>
        </w:rPr>
        <w:t>Кирилловых</w:t>
      </w: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28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«02» мая 2024г.</w:t>
      </w: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8C0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CC4FE2" w:rsidRPr="008228C0" w:rsidRDefault="00CC4FE2" w:rsidP="00CC4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8C0">
        <w:rPr>
          <w:rFonts w:ascii="Times New Roman" w:eastAsia="Times New Roman" w:hAnsi="Times New Roman" w:cs="Times New Roman"/>
          <w:b/>
          <w:sz w:val="28"/>
          <w:szCs w:val="28"/>
        </w:rPr>
        <w:t>ОБЩЕПРОФЕССИОНАЛЬНОЙ ДИСЦИПЛИНЫ</w:t>
      </w:r>
    </w:p>
    <w:p w:rsidR="00CC4FE2" w:rsidRPr="008228C0" w:rsidRDefault="00CC4FE2" w:rsidP="00CC4FE2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</w:t>
      </w:r>
      <w:r w:rsidRPr="008228C0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8228C0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Менеджмент (по отраслям)</w:t>
      </w:r>
      <w:r w:rsidRPr="008228C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C4FE2" w:rsidRPr="008228C0" w:rsidRDefault="00CC4FE2" w:rsidP="00CC4FE2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8C0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CC4FE2" w:rsidRPr="008228C0" w:rsidRDefault="00CC4FE2" w:rsidP="00CC4FE2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профессиональная образовательная программа</w:t>
      </w:r>
    </w:p>
    <w:p w:rsidR="00CC4FE2" w:rsidRPr="008228C0" w:rsidRDefault="00CC4FE2" w:rsidP="00CC4FE2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программа среднего профессионального образования</w:t>
      </w:r>
    </w:p>
    <w:p w:rsidR="00CC4FE2" w:rsidRPr="008228C0" w:rsidRDefault="00CC4FE2" w:rsidP="00CC4FE2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подготовки специалистов среднего звена</w:t>
      </w:r>
    </w:p>
    <w:p w:rsidR="00CC4FE2" w:rsidRPr="008228C0" w:rsidRDefault="00CC4FE2" w:rsidP="00CC4FE2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  <w:lang w:val="en"/>
        </w:rPr>
        <w:t> </w:t>
      </w:r>
    </w:p>
    <w:p w:rsidR="00CC4FE2" w:rsidRPr="008228C0" w:rsidRDefault="00CC4FE2" w:rsidP="00CC4FE2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  <w:lang w:val="en"/>
        </w:rPr>
        <w:t> </w:t>
      </w:r>
    </w:p>
    <w:p w:rsidR="00CC4FE2" w:rsidRPr="008228C0" w:rsidRDefault="00CC4FE2" w:rsidP="00CC4FE2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Специальность 38.02.04 Коммерция (по отраслям)</w:t>
      </w:r>
    </w:p>
    <w:p w:rsidR="00CC4FE2" w:rsidRPr="007339C2" w:rsidRDefault="00CC4FE2" w:rsidP="00CC4FE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39C2">
        <w:rPr>
          <w:rFonts w:ascii="Times New Roman" w:hAnsi="Times New Roman" w:cs="Times New Roman"/>
          <w:sz w:val="28"/>
          <w:szCs w:val="28"/>
        </w:rPr>
        <w:t>Киров</w:t>
      </w:r>
    </w:p>
    <w:p w:rsidR="00CC4FE2" w:rsidRPr="008228C0" w:rsidRDefault="00CC4FE2" w:rsidP="00CC4FE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Pr="008228C0">
        <w:rPr>
          <w:rFonts w:ascii="Times New Roman" w:hAnsi="Times New Roman" w:cs="Times New Roman"/>
          <w:sz w:val="28"/>
          <w:szCs w:val="28"/>
        </w:rPr>
        <w:t>4</w:t>
      </w:r>
    </w:p>
    <w:p w:rsidR="00CC4FE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Default="00CC4FE2" w:rsidP="00CC4FE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Скурихина Н.Л</w:t>
      </w:r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</w:rPr>
        <w:t>. преподаватель, КОГПОБУ «</w:t>
      </w:r>
      <w:proofErr w:type="spellStart"/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</w:rPr>
        <w:t>ВятКТУиС</w:t>
      </w:r>
      <w:proofErr w:type="spellEnd"/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C4FE2" w:rsidRPr="008228C0" w:rsidRDefault="00CC4FE2" w:rsidP="00CC4FE2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color w:val="000000"/>
          <w:sz w:val="20"/>
          <w:szCs w:val="20"/>
          <w:lang w:val="en"/>
        </w:rPr>
        <w:t> </w:t>
      </w:r>
    </w:p>
    <w:p w:rsidR="00CC4FE2" w:rsidRPr="008228C0" w:rsidRDefault="00CC4FE2" w:rsidP="00CC4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FE2" w:rsidRPr="008228C0" w:rsidRDefault="00CC4FE2" w:rsidP="00CC4F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228C0">
        <w:rPr>
          <w:rFonts w:ascii="Times New Roman" w:eastAsia="Times New Roman" w:hAnsi="Times New Roman" w:cs="Times New Roman"/>
          <w:sz w:val="28"/>
          <w:szCs w:val="24"/>
        </w:rPr>
        <w:t xml:space="preserve">Рассмотрено и рекомендовано ПЦК </w:t>
      </w:r>
      <w:r w:rsidRPr="008228C0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экономических дисциплин</w:t>
      </w:r>
    </w:p>
    <w:p w:rsidR="00CC4FE2" w:rsidRPr="008228C0" w:rsidRDefault="00CC4FE2" w:rsidP="00CC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228C0">
        <w:rPr>
          <w:rFonts w:ascii="Times New Roman" w:eastAsia="Times New Roman" w:hAnsi="Times New Roman" w:cs="Times New Roman"/>
          <w:sz w:val="28"/>
          <w:szCs w:val="24"/>
        </w:rPr>
        <w:t>протокол № 9 от «02» мая 2024г.</w:t>
      </w:r>
    </w:p>
    <w:p w:rsidR="00CC4FE2" w:rsidRPr="008228C0" w:rsidRDefault="00CC4FE2" w:rsidP="00CC4F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28"/>
          <w:vertAlign w:val="superscript"/>
        </w:rPr>
      </w:pPr>
      <w:r w:rsidRPr="008228C0">
        <w:rPr>
          <w:rFonts w:ascii="Times New Roman" w:eastAsia="Times New Roman" w:hAnsi="Times New Roman" w:cs="Times New Roman"/>
          <w:sz w:val="28"/>
          <w:szCs w:val="24"/>
        </w:rPr>
        <w:t>Председатель ______________ Решетникова И.Б.</w:t>
      </w: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7339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0"/>
        </w:tabs>
        <w:spacing w:after="0" w:line="240" w:lineRule="auto"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C4FE2" w:rsidRPr="007339C2" w:rsidRDefault="00CC4FE2" w:rsidP="00CC4FE2">
      <w:pPr>
        <w:widowControl w:val="0"/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 КОГПОБУ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ВятКТУиС</w:t>
      </w:r>
      <w:proofErr w:type="spellEnd"/>
      <w:r>
        <w:rPr>
          <w:rFonts w:ascii="Times New Roman" w:hAnsi="Times New Roman" w:cs="Times New Roman"/>
          <w:sz w:val="28"/>
          <w:szCs w:val="28"/>
        </w:rPr>
        <w:t>», 2024</w:t>
      </w:r>
    </w:p>
    <w:p w:rsidR="00CC4FE2" w:rsidRDefault="00CC4FE2" w:rsidP="00CC4FE2">
      <w:pPr>
        <w:widowControl w:val="0"/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9C2">
        <w:rPr>
          <w:rFonts w:ascii="Times New Roman" w:hAnsi="Times New Roman" w:cs="Times New Roman"/>
          <w:sz w:val="28"/>
          <w:szCs w:val="28"/>
        </w:rPr>
        <w:t xml:space="preserve">© </w:t>
      </w:r>
      <w:r w:rsidRPr="007339C2">
        <w:rPr>
          <w:rFonts w:ascii="Times New Roman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hAnsi="Times New Roman" w:cs="Times New Roman"/>
          <w:sz w:val="28"/>
          <w:szCs w:val="28"/>
          <w:lang w:eastAsia="en-US"/>
        </w:rPr>
        <w:t>курихина Н.Л.</w:t>
      </w:r>
      <w:r>
        <w:rPr>
          <w:rFonts w:ascii="Times New Roman" w:hAnsi="Times New Roman" w:cs="Times New Roman"/>
          <w:sz w:val="28"/>
          <w:szCs w:val="28"/>
        </w:rPr>
        <w:t>, 2024</w:t>
      </w:r>
    </w:p>
    <w:p w:rsidR="00CC4FE2" w:rsidRDefault="00CC4FE2" w:rsidP="00CC4FE2">
      <w:pPr>
        <w:widowControl w:val="0"/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E2" w:rsidRPr="007339C2" w:rsidRDefault="00CC4FE2" w:rsidP="00CC4FE2">
      <w:pPr>
        <w:widowControl w:val="0"/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1BF" w:rsidRPr="007339C2" w:rsidRDefault="005E01BF" w:rsidP="005E01BF">
      <w:pPr>
        <w:pStyle w:val="af9"/>
        <w:keepNext w:val="0"/>
        <w:keepLines w:val="0"/>
        <w:widowControl w:val="0"/>
        <w:spacing w:before="0" w:line="240" w:lineRule="auto"/>
        <w:jc w:val="center"/>
        <w:rPr>
          <w:color w:val="auto"/>
        </w:rPr>
      </w:pPr>
      <w:r w:rsidRPr="007339C2">
        <w:rPr>
          <w:color w:val="auto"/>
        </w:rPr>
        <w:lastRenderedPageBreak/>
        <w:t>Содержание</w:t>
      </w:r>
    </w:p>
    <w:p w:rsidR="005E01BF" w:rsidRPr="007339C2" w:rsidRDefault="005E01BF" w:rsidP="005E01BF">
      <w:pPr>
        <w:widowControl w:val="0"/>
        <w:spacing w:after="0" w:line="240" w:lineRule="auto"/>
        <w:rPr>
          <w:sz w:val="28"/>
          <w:szCs w:val="28"/>
        </w:rPr>
      </w:pPr>
    </w:p>
    <w:p w:rsidR="005E01BF" w:rsidRPr="007339C2" w:rsidRDefault="005E01BF" w:rsidP="005E01BF">
      <w:pPr>
        <w:pStyle w:val="13"/>
        <w:widowControl w:val="0"/>
        <w:tabs>
          <w:tab w:val="right" w:leader="dot" w:pos="9345"/>
        </w:tabs>
        <w:spacing w:after="0" w:line="360" w:lineRule="auto"/>
        <w:rPr>
          <w:noProof/>
          <w:sz w:val="28"/>
          <w:szCs w:val="28"/>
        </w:rPr>
      </w:pPr>
      <w:r w:rsidRPr="007339C2">
        <w:rPr>
          <w:sz w:val="28"/>
          <w:szCs w:val="28"/>
        </w:rPr>
        <w:fldChar w:fldCharType="begin"/>
      </w:r>
      <w:r w:rsidRPr="007339C2">
        <w:rPr>
          <w:sz w:val="28"/>
          <w:szCs w:val="28"/>
        </w:rPr>
        <w:instrText xml:space="preserve"> TOC \o "1-3" \h \z \u </w:instrText>
      </w:r>
      <w:r w:rsidRPr="007339C2">
        <w:rPr>
          <w:sz w:val="28"/>
          <w:szCs w:val="28"/>
        </w:rPr>
        <w:fldChar w:fldCharType="separate"/>
      </w:r>
      <w:hyperlink w:anchor="_Toc14262367" w:history="1">
        <w:r w:rsidRPr="007339C2">
          <w:rPr>
            <w:rStyle w:val="a3"/>
            <w:noProof/>
            <w:sz w:val="28"/>
            <w:szCs w:val="28"/>
          </w:rPr>
          <w:t>1. Общая характеристика программы учебной дисциплины (Паспорт рабочей программы учебной дисциплины)</w:t>
        </w:r>
        <w:r w:rsidRPr="007339C2">
          <w:rPr>
            <w:noProof/>
            <w:webHidden/>
            <w:sz w:val="28"/>
            <w:szCs w:val="28"/>
          </w:rPr>
          <w:tab/>
        </w:r>
        <w:r w:rsidRPr="007339C2">
          <w:rPr>
            <w:noProof/>
            <w:webHidden/>
            <w:sz w:val="28"/>
            <w:szCs w:val="28"/>
          </w:rPr>
          <w:fldChar w:fldCharType="begin"/>
        </w:r>
        <w:r w:rsidRPr="007339C2">
          <w:rPr>
            <w:noProof/>
            <w:webHidden/>
            <w:sz w:val="28"/>
            <w:szCs w:val="28"/>
          </w:rPr>
          <w:instrText xml:space="preserve"> PAGEREF _Toc14262367 \h </w:instrText>
        </w:r>
        <w:r w:rsidRPr="007339C2">
          <w:rPr>
            <w:noProof/>
            <w:webHidden/>
            <w:sz w:val="28"/>
            <w:szCs w:val="28"/>
          </w:rPr>
        </w:r>
        <w:r w:rsidRPr="007339C2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Pr="007339C2">
          <w:rPr>
            <w:noProof/>
            <w:webHidden/>
            <w:sz w:val="28"/>
            <w:szCs w:val="28"/>
          </w:rPr>
          <w:fldChar w:fldCharType="end"/>
        </w:r>
      </w:hyperlink>
    </w:p>
    <w:p w:rsidR="005E01BF" w:rsidRPr="007339C2" w:rsidRDefault="003B7DF5" w:rsidP="005E01BF">
      <w:pPr>
        <w:pStyle w:val="13"/>
        <w:widowControl w:val="0"/>
        <w:tabs>
          <w:tab w:val="right" w:leader="dot" w:pos="9345"/>
        </w:tabs>
        <w:spacing w:after="0" w:line="360" w:lineRule="auto"/>
        <w:rPr>
          <w:noProof/>
          <w:sz w:val="28"/>
          <w:szCs w:val="28"/>
        </w:rPr>
      </w:pPr>
      <w:hyperlink w:anchor="_Toc14262368" w:history="1">
        <w:r w:rsidR="005E01BF" w:rsidRPr="007339C2">
          <w:rPr>
            <w:rStyle w:val="a3"/>
            <w:noProof/>
            <w:sz w:val="28"/>
            <w:szCs w:val="28"/>
          </w:rPr>
          <w:t>2. Структура и содержание учебной дисциплины</w:t>
        </w:r>
        <w:r w:rsidR="005E01BF" w:rsidRPr="007339C2">
          <w:rPr>
            <w:noProof/>
            <w:webHidden/>
            <w:sz w:val="28"/>
            <w:szCs w:val="28"/>
          </w:rPr>
          <w:tab/>
        </w:r>
        <w:r w:rsidR="005E01BF" w:rsidRPr="007339C2">
          <w:rPr>
            <w:noProof/>
            <w:webHidden/>
            <w:sz w:val="28"/>
            <w:szCs w:val="28"/>
          </w:rPr>
          <w:fldChar w:fldCharType="begin"/>
        </w:r>
        <w:r w:rsidR="005E01BF" w:rsidRPr="007339C2">
          <w:rPr>
            <w:noProof/>
            <w:webHidden/>
            <w:sz w:val="28"/>
            <w:szCs w:val="28"/>
          </w:rPr>
          <w:instrText xml:space="preserve"> PAGEREF _Toc14262368 \h </w:instrText>
        </w:r>
        <w:r w:rsidR="005E01BF" w:rsidRPr="007339C2">
          <w:rPr>
            <w:noProof/>
            <w:webHidden/>
            <w:sz w:val="28"/>
            <w:szCs w:val="28"/>
          </w:rPr>
        </w:r>
        <w:r w:rsidR="005E01BF" w:rsidRPr="007339C2">
          <w:rPr>
            <w:noProof/>
            <w:webHidden/>
            <w:sz w:val="28"/>
            <w:szCs w:val="28"/>
          </w:rPr>
          <w:fldChar w:fldCharType="separate"/>
        </w:r>
        <w:r w:rsidR="005E01BF">
          <w:rPr>
            <w:noProof/>
            <w:webHidden/>
            <w:sz w:val="28"/>
            <w:szCs w:val="28"/>
          </w:rPr>
          <w:t>11</w:t>
        </w:r>
        <w:r w:rsidR="005E01BF" w:rsidRPr="007339C2">
          <w:rPr>
            <w:noProof/>
            <w:webHidden/>
            <w:sz w:val="28"/>
            <w:szCs w:val="28"/>
          </w:rPr>
          <w:fldChar w:fldCharType="end"/>
        </w:r>
      </w:hyperlink>
    </w:p>
    <w:p w:rsidR="005E01BF" w:rsidRPr="007339C2" w:rsidRDefault="003B7DF5" w:rsidP="005E01BF">
      <w:pPr>
        <w:pStyle w:val="13"/>
        <w:widowControl w:val="0"/>
        <w:tabs>
          <w:tab w:val="right" w:leader="dot" w:pos="9345"/>
        </w:tabs>
        <w:spacing w:after="0" w:line="360" w:lineRule="auto"/>
        <w:rPr>
          <w:noProof/>
          <w:sz w:val="28"/>
          <w:szCs w:val="28"/>
        </w:rPr>
      </w:pPr>
      <w:hyperlink w:anchor="_Toc14262369" w:history="1">
        <w:r w:rsidR="005E01BF" w:rsidRPr="007339C2">
          <w:rPr>
            <w:rStyle w:val="a3"/>
            <w:noProof/>
            <w:sz w:val="28"/>
            <w:szCs w:val="28"/>
          </w:rPr>
          <w:t>3. Методические указания для обучающихся по освоению дисциплины</w:t>
        </w:r>
        <w:r w:rsidR="005E01BF" w:rsidRPr="007339C2">
          <w:rPr>
            <w:noProof/>
            <w:webHidden/>
            <w:sz w:val="28"/>
            <w:szCs w:val="28"/>
          </w:rPr>
          <w:tab/>
        </w:r>
        <w:r w:rsidR="005E01BF" w:rsidRPr="007339C2">
          <w:rPr>
            <w:noProof/>
            <w:webHidden/>
            <w:sz w:val="28"/>
            <w:szCs w:val="28"/>
          </w:rPr>
          <w:fldChar w:fldCharType="begin"/>
        </w:r>
        <w:r w:rsidR="005E01BF" w:rsidRPr="007339C2">
          <w:rPr>
            <w:noProof/>
            <w:webHidden/>
            <w:sz w:val="28"/>
            <w:szCs w:val="28"/>
          </w:rPr>
          <w:instrText xml:space="preserve"> PAGEREF _Toc14262369 \h </w:instrText>
        </w:r>
        <w:r w:rsidR="005E01BF" w:rsidRPr="007339C2">
          <w:rPr>
            <w:noProof/>
            <w:webHidden/>
            <w:sz w:val="28"/>
            <w:szCs w:val="28"/>
          </w:rPr>
        </w:r>
        <w:r w:rsidR="005E01BF" w:rsidRPr="007339C2">
          <w:rPr>
            <w:noProof/>
            <w:webHidden/>
            <w:sz w:val="28"/>
            <w:szCs w:val="28"/>
          </w:rPr>
          <w:fldChar w:fldCharType="separate"/>
        </w:r>
        <w:r w:rsidR="005E01BF">
          <w:rPr>
            <w:noProof/>
            <w:webHidden/>
            <w:sz w:val="28"/>
            <w:szCs w:val="28"/>
          </w:rPr>
          <w:t>15</w:t>
        </w:r>
        <w:r w:rsidR="005E01BF" w:rsidRPr="007339C2">
          <w:rPr>
            <w:noProof/>
            <w:webHidden/>
            <w:sz w:val="28"/>
            <w:szCs w:val="28"/>
          </w:rPr>
          <w:fldChar w:fldCharType="end"/>
        </w:r>
      </w:hyperlink>
    </w:p>
    <w:p w:rsidR="005E01BF" w:rsidRPr="007339C2" w:rsidRDefault="003B7DF5" w:rsidP="005E01BF">
      <w:pPr>
        <w:pStyle w:val="13"/>
        <w:widowControl w:val="0"/>
        <w:tabs>
          <w:tab w:val="right" w:leader="dot" w:pos="9345"/>
        </w:tabs>
        <w:spacing w:after="0" w:line="360" w:lineRule="auto"/>
        <w:rPr>
          <w:noProof/>
          <w:sz w:val="28"/>
          <w:szCs w:val="28"/>
        </w:rPr>
      </w:pPr>
      <w:hyperlink w:anchor="_Toc14262370" w:history="1">
        <w:r w:rsidR="005E01BF" w:rsidRPr="007339C2">
          <w:rPr>
            <w:rStyle w:val="a3"/>
            <w:noProof/>
            <w:sz w:val="28"/>
            <w:szCs w:val="28"/>
          </w:rPr>
          <w:t>4. Условия реализации учебной дисциплины</w:t>
        </w:r>
        <w:r w:rsidR="005E01BF" w:rsidRPr="007339C2">
          <w:rPr>
            <w:noProof/>
            <w:webHidden/>
            <w:sz w:val="28"/>
            <w:szCs w:val="28"/>
          </w:rPr>
          <w:tab/>
        </w:r>
        <w:r w:rsidR="005E01BF" w:rsidRPr="007339C2">
          <w:rPr>
            <w:noProof/>
            <w:webHidden/>
            <w:sz w:val="28"/>
            <w:szCs w:val="28"/>
          </w:rPr>
          <w:fldChar w:fldCharType="begin"/>
        </w:r>
        <w:r w:rsidR="005E01BF" w:rsidRPr="007339C2">
          <w:rPr>
            <w:noProof/>
            <w:webHidden/>
            <w:sz w:val="28"/>
            <w:szCs w:val="28"/>
          </w:rPr>
          <w:instrText xml:space="preserve"> PAGEREF _Toc14262370 \h </w:instrText>
        </w:r>
        <w:r w:rsidR="005E01BF" w:rsidRPr="007339C2">
          <w:rPr>
            <w:noProof/>
            <w:webHidden/>
            <w:sz w:val="28"/>
            <w:szCs w:val="28"/>
          </w:rPr>
        </w:r>
        <w:r w:rsidR="005E01BF" w:rsidRPr="007339C2">
          <w:rPr>
            <w:noProof/>
            <w:webHidden/>
            <w:sz w:val="28"/>
            <w:szCs w:val="28"/>
          </w:rPr>
          <w:fldChar w:fldCharType="separate"/>
        </w:r>
        <w:r w:rsidR="005E01BF">
          <w:rPr>
            <w:noProof/>
            <w:webHidden/>
            <w:sz w:val="28"/>
            <w:szCs w:val="28"/>
          </w:rPr>
          <w:t>17</w:t>
        </w:r>
        <w:r w:rsidR="005E01BF" w:rsidRPr="007339C2">
          <w:rPr>
            <w:noProof/>
            <w:webHidden/>
            <w:sz w:val="28"/>
            <w:szCs w:val="28"/>
          </w:rPr>
          <w:fldChar w:fldCharType="end"/>
        </w:r>
      </w:hyperlink>
    </w:p>
    <w:p w:rsidR="005E01BF" w:rsidRPr="007339C2" w:rsidRDefault="003B7DF5" w:rsidP="005E01BF">
      <w:pPr>
        <w:pStyle w:val="13"/>
        <w:widowControl w:val="0"/>
        <w:tabs>
          <w:tab w:val="right" w:leader="dot" w:pos="9345"/>
        </w:tabs>
        <w:spacing w:after="0" w:line="360" w:lineRule="auto"/>
        <w:rPr>
          <w:noProof/>
          <w:sz w:val="28"/>
          <w:szCs w:val="28"/>
        </w:rPr>
      </w:pPr>
      <w:hyperlink w:anchor="_Toc14262371" w:history="1">
        <w:r w:rsidR="005E01BF" w:rsidRPr="007339C2">
          <w:rPr>
            <w:rStyle w:val="a3"/>
            <w:noProof/>
            <w:sz w:val="28"/>
            <w:szCs w:val="28"/>
          </w:rPr>
          <w:t>5. Контроль и оценка результатов освоения учебной дисциплины</w:t>
        </w:r>
        <w:r w:rsidR="005E01BF" w:rsidRPr="007339C2">
          <w:rPr>
            <w:noProof/>
            <w:webHidden/>
            <w:sz w:val="28"/>
            <w:szCs w:val="28"/>
          </w:rPr>
          <w:tab/>
        </w:r>
        <w:r w:rsidR="005E01BF" w:rsidRPr="007339C2">
          <w:rPr>
            <w:noProof/>
            <w:webHidden/>
            <w:sz w:val="28"/>
            <w:szCs w:val="28"/>
          </w:rPr>
          <w:fldChar w:fldCharType="begin"/>
        </w:r>
        <w:r w:rsidR="005E01BF" w:rsidRPr="007339C2">
          <w:rPr>
            <w:noProof/>
            <w:webHidden/>
            <w:sz w:val="28"/>
            <w:szCs w:val="28"/>
          </w:rPr>
          <w:instrText xml:space="preserve"> PAGEREF _Toc14262371 \h </w:instrText>
        </w:r>
        <w:r w:rsidR="005E01BF" w:rsidRPr="007339C2">
          <w:rPr>
            <w:noProof/>
            <w:webHidden/>
            <w:sz w:val="28"/>
            <w:szCs w:val="28"/>
          </w:rPr>
        </w:r>
        <w:r w:rsidR="005E01BF" w:rsidRPr="007339C2">
          <w:rPr>
            <w:noProof/>
            <w:webHidden/>
            <w:sz w:val="28"/>
            <w:szCs w:val="28"/>
          </w:rPr>
          <w:fldChar w:fldCharType="separate"/>
        </w:r>
        <w:r w:rsidR="005E01BF">
          <w:rPr>
            <w:noProof/>
            <w:webHidden/>
            <w:sz w:val="28"/>
            <w:szCs w:val="28"/>
          </w:rPr>
          <w:t>19</w:t>
        </w:r>
        <w:r w:rsidR="005E01BF" w:rsidRPr="007339C2">
          <w:rPr>
            <w:noProof/>
            <w:webHidden/>
            <w:sz w:val="28"/>
            <w:szCs w:val="28"/>
          </w:rPr>
          <w:fldChar w:fldCharType="end"/>
        </w:r>
      </w:hyperlink>
    </w:p>
    <w:p w:rsidR="005E01BF" w:rsidRPr="007339C2" w:rsidRDefault="003B7DF5" w:rsidP="005E01BF">
      <w:pPr>
        <w:pStyle w:val="13"/>
        <w:widowControl w:val="0"/>
        <w:tabs>
          <w:tab w:val="right" w:leader="dot" w:pos="9345"/>
        </w:tabs>
        <w:spacing w:after="0" w:line="360" w:lineRule="auto"/>
        <w:rPr>
          <w:noProof/>
          <w:sz w:val="28"/>
          <w:szCs w:val="28"/>
        </w:rPr>
      </w:pPr>
      <w:hyperlink w:anchor="_Toc14262372" w:history="1">
        <w:r w:rsidR="005E01BF" w:rsidRPr="007339C2">
          <w:rPr>
            <w:rStyle w:val="a3"/>
            <w:noProof/>
            <w:sz w:val="28"/>
            <w:szCs w:val="28"/>
          </w:rPr>
          <w:t>Приложение</w:t>
        </w:r>
        <w:r w:rsidR="005E01BF" w:rsidRPr="007339C2">
          <w:rPr>
            <w:noProof/>
            <w:webHidden/>
            <w:sz w:val="28"/>
            <w:szCs w:val="28"/>
          </w:rPr>
          <w:tab/>
        </w:r>
        <w:r w:rsidR="005E01BF" w:rsidRPr="007339C2">
          <w:rPr>
            <w:noProof/>
            <w:webHidden/>
            <w:sz w:val="28"/>
            <w:szCs w:val="28"/>
          </w:rPr>
          <w:fldChar w:fldCharType="begin"/>
        </w:r>
        <w:r w:rsidR="005E01BF" w:rsidRPr="007339C2">
          <w:rPr>
            <w:noProof/>
            <w:webHidden/>
            <w:sz w:val="28"/>
            <w:szCs w:val="28"/>
          </w:rPr>
          <w:instrText xml:space="preserve"> PAGEREF _Toc14262372 \h </w:instrText>
        </w:r>
        <w:r w:rsidR="005E01BF" w:rsidRPr="007339C2">
          <w:rPr>
            <w:noProof/>
            <w:webHidden/>
            <w:sz w:val="28"/>
            <w:szCs w:val="28"/>
          </w:rPr>
        </w:r>
        <w:r w:rsidR="005E01BF" w:rsidRPr="007339C2">
          <w:rPr>
            <w:noProof/>
            <w:webHidden/>
            <w:sz w:val="28"/>
            <w:szCs w:val="28"/>
          </w:rPr>
          <w:fldChar w:fldCharType="separate"/>
        </w:r>
        <w:r w:rsidR="005E01BF">
          <w:rPr>
            <w:noProof/>
            <w:webHidden/>
            <w:sz w:val="28"/>
            <w:szCs w:val="28"/>
          </w:rPr>
          <w:t>21</w:t>
        </w:r>
        <w:r w:rsidR="005E01BF" w:rsidRPr="007339C2">
          <w:rPr>
            <w:noProof/>
            <w:webHidden/>
            <w:sz w:val="28"/>
            <w:szCs w:val="28"/>
          </w:rPr>
          <w:fldChar w:fldCharType="end"/>
        </w:r>
      </w:hyperlink>
    </w:p>
    <w:p w:rsidR="009A2DAF" w:rsidRPr="00C217D0" w:rsidRDefault="005E01BF" w:rsidP="005E0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  <w:sectPr w:rsidR="009A2DAF" w:rsidRPr="00C217D0">
          <w:pgSz w:w="11906" w:h="16838"/>
          <w:pgMar w:top="1134" w:right="850" w:bottom="284" w:left="1701" w:header="708" w:footer="708" w:gutter="0"/>
          <w:cols w:space="720"/>
        </w:sectPr>
      </w:pPr>
      <w:r w:rsidRPr="007339C2">
        <w:rPr>
          <w:rFonts w:ascii="Times New Roman" w:hAnsi="Times New Roman" w:cs="Times New Roman"/>
          <w:bCs/>
          <w:sz w:val="28"/>
          <w:szCs w:val="28"/>
        </w:rPr>
        <w:fldChar w:fldCharType="end"/>
      </w:r>
      <w:r w:rsidRPr="00C217D0"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  <w:t xml:space="preserve"> </w:t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lastRenderedPageBreak/>
        <w:t xml:space="preserve">1. Общая характеристика программы учебной дисциплины </w:t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ab/>
        <w:t xml:space="preserve"> (Паспорт рабочей программы учебной дисциплины)</w:t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1.1. Нормативно-правовое и методическое обеспечение разработки рабочей программы учебной дисциплины</w:t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ind w:left="4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Рабочая программа учебной дисциплины разработана на основе: </w:t>
      </w:r>
    </w:p>
    <w:p w:rsidR="009A2DAF" w:rsidRPr="005E01BF" w:rsidRDefault="009A2DAF" w:rsidP="009A2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Федерального государственного образовательного стандарта среднего профессионального образования по специальности</w:t>
      </w:r>
      <w:r w:rsidR="009350E5" w:rsidRPr="005E0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38.02.04</w:t>
      </w: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утвержденного приказом </w:t>
      </w:r>
      <w:proofErr w:type="spellStart"/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Минобрн</w:t>
      </w:r>
      <w:r w:rsidR="009350E5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ауки</w:t>
      </w:r>
      <w:proofErr w:type="spellEnd"/>
      <w:r w:rsidR="009350E5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России от 14.</w:t>
      </w:r>
      <w:r w:rsidR="00C17D2D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05 2014 года</w:t>
      </w: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;</w:t>
      </w:r>
      <w:r w:rsidR="00C17D2D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D4EF6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№539</w:t>
      </w:r>
      <w:r w:rsidR="009350E5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Коммерция (по отраслям)</w:t>
      </w:r>
      <w:r w:rsidR="004D4EF6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r w:rsidR="003B7DF5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 изменениями,</w:t>
      </w:r>
      <w:r w:rsidR="004D4EF6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внесенными приказом Министерства просвещения Российской Федерации от 13.07.2021г. №450</w:t>
      </w:r>
      <w:r w:rsidR="0094259D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9A2DAF" w:rsidRPr="005E01BF" w:rsidRDefault="009A2DAF" w:rsidP="009A2DAF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- Основной профессиональной образовательной программы по специальности </w:t>
      </w:r>
      <w:r w:rsidR="009350E5" w:rsidRPr="005E01BF">
        <w:rPr>
          <w:rFonts w:ascii="Times New Roman" w:hAnsi="Times New Roman" w:cs="Times New Roman"/>
          <w:color w:val="000000" w:themeColor="text1"/>
          <w:sz w:val="28"/>
          <w:szCs w:val="28"/>
        </w:rPr>
        <w:t>38.02.04 Коммерция (по отраслям)</w:t>
      </w:r>
    </w:p>
    <w:p w:rsidR="009A2DAF" w:rsidRPr="005E01BF" w:rsidRDefault="009A2DAF" w:rsidP="009A2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Локальных актов КОГПОБУ «</w:t>
      </w:r>
      <w:proofErr w:type="spellStart"/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ВятКТУиС</w:t>
      </w:r>
      <w:proofErr w:type="spellEnd"/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».</w:t>
      </w:r>
    </w:p>
    <w:p w:rsidR="009A2DAF" w:rsidRPr="005E01BF" w:rsidRDefault="009A2DAF" w:rsidP="009A2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5E01BF" w:rsidRDefault="009350E5" w:rsidP="009A2D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1.2. Область </w:t>
      </w:r>
      <w:r w:rsidR="00A242D5"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применения рабочей</w:t>
      </w:r>
      <w:r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программы учебной дисциплины</w:t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ab/>
      </w:r>
    </w:p>
    <w:p w:rsidR="009A2DAF" w:rsidRPr="005E01BF" w:rsidRDefault="009A2DAF" w:rsidP="009A2D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F0306B" w:rsidRPr="005E01BF">
        <w:rPr>
          <w:rFonts w:ascii="Times New Roman" w:hAnsi="Times New Roman" w:cs="Times New Roman"/>
          <w:color w:val="000000" w:themeColor="text1"/>
          <w:sz w:val="28"/>
          <w:szCs w:val="28"/>
        </w:rPr>
        <w:t>38.02.04 Коммерция по отраслям</w:t>
      </w:r>
      <w:r w:rsidRPr="005E01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Рабочая программа предназначена для использования в учебном процессе по очной </w:t>
      </w:r>
      <w:r w:rsidR="007A3A7C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форме обучения</w:t>
      </w: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1</w:t>
      </w: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  <w:r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3.Место дисциплины в структуре основной профессиональной образователь</w:t>
      </w:r>
      <w:r w:rsidRPr="005E0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softHyphen/>
        <w:t>ной программы</w:t>
      </w: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: </w:t>
      </w:r>
    </w:p>
    <w:p w:rsidR="009A2DAF" w:rsidRPr="005E01BF" w:rsidRDefault="003D3909" w:rsidP="009A2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«</w:t>
      </w:r>
      <w:r w:rsidR="005E01B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Менеджмент (по отраслям)</w:t>
      </w:r>
      <w:r w:rsidRPr="005E01B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 xml:space="preserve">» -  </w:t>
      </w:r>
      <w:r w:rsidR="00A242D5" w:rsidRPr="005E01B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>основной части</w:t>
      </w:r>
      <w:r w:rsidR="009A2DAF" w:rsidRPr="005E01B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ar-SA"/>
        </w:rPr>
        <w:t xml:space="preserve"> образовательной программы</w:t>
      </w:r>
    </w:p>
    <w:p w:rsidR="009A2DAF" w:rsidRPr="005E01BF" w:rsidRDefault="009A2DAF" w:rsidP="009A2DAF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Общая трудоемкость учебной </w:t>
      </w:r>
      <w:r w:rsidR="005E01BF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дисциплины: 66</w:t>
      </w: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  <w:t xml:space="preserve"> </w:t>
      </w:r>
      <w:r w:rsidR="006D7B00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часов</w:t>
      </w:r>
    </w:p>
    <w:p w:rsidR="009A2DAF" w:rsidRPr="005E01BF" w:rsidRDefault="009A2DAF" w:rsidP="009A2DAF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Обязательная часть программы </w:t>
      </w:r>
      <w:proofErr w:type="gramStart"/>
      <w:r w:rsidR="00EB7342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включает: </w:t>
      </w:r>
      <w:r w:rsidR="00EB7342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  <w:t xml:space="preserve"> </w:t>
      </w:r>
      <w:r w:rsidR="007A3A7C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  <w:t xml:space="preserve"> </w:t>
      </w:r>
      <w:proofErr w:type="gramEnd"/>
      <w:r w:rsidR="007A3A7C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  <w:t xml:space="preserve">     6</w:t>
      </w:r>
      <w:r w:rsidR="006D7B00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  <w:t>6</w:t>
      </w:r>
      <w:r w:rsidR="009C65CE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часов</w:t>
      </w:r>
    </w:p>
    <w:p w:rsidR="009A2DAF" w:rsidRPr="005E01BF" w:rsidRDefault="009A2DAF" w:rsidP="009A2DAF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Вариативная часть программы </w:t>
      </w:r>
      <w:proofErr w:type="gramStart"/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включает:  </w:t>
      </w:r>
      <w:r w:rsidR="006D7B00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  <w:t xml:space="preserve"> </w:t>
      </w:r>
      <w:proofErr w:type="gramEnd"/>
      <w:r w:rsidR="006D7B00"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  <w:t xml:space="preserve">                      -</w:t>
      </w: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  <w:t xml:space="preserve"> </w:t>
      </w:r>
      <w:r w:rsidRPr="005E0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часа</w:t>
      </w:r>
    </w:p>
    <w:p w:rsidR="009A2DAF" w:rsidRPr="005E01BF" w:rsidRDefault="009A2DAF" w:rsidP="009A2DAF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  <w:r w:rsidRPr="005E01BF"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  <w:tab/>
      </w: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ar-SA"/>
        </w:rPr>
      </w:pPr>
    </w:p>
    <w:p w:rsidR="009A2DAF" w:rsidRPr="005E01BF" w:rsidRDefault="009A2DAF" w:rsidP="009A2DAF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ar-SA"/>
        </w:rPr>
        <w:sectPr w:rsidR="009A2DAF" w:rsidRPr="005E01BF">
          <w:pgSz w:w="11906" w:h="16838"/>
          <w:pgMar w:top="1134" w:right="850" w:bottom="1134" w:left="1701" w:header="708" w:footer="708" w:gutter="0"/>
          <w:cols w:space="720"/>
        </w:sectPr>
      </w:pPr>
    </w:p>
    <w:p w:rsidR="009A2DAF" w:rsidRPr="00C217D0" w:rsidRDefault="009A2DAF" w:rsidP="009A2DA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217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lastRenderedPageBreak/>
        <w:t xml:space="preserve">1.4. </w:t>
      </w:r>
      <w:r w:rsidR="002C1171" w:rsidRPr="00C217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Цели,</w:t>
      </w:r>
      <w:r w:rsidRPr="00C217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планируемые результаты освоения дисциплины</w:t>
      </w:r>
    </w:p>
    <w:p w:rsidR="009A2DAF" w:rsidRPr="00C217D0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4820"/>
        <w:gridCol w:w="6237"/>
      </w:tblGrid>
      <w:tr w:rsidR="009A2DAF" w:rsidRPr="00C217D0" w:rsidTr="00410D66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Код и формулировка компетенции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Знания</w:t>
            </w:r>
          </w:p>
        </w:tc>
      </w:tr>
      <w:tr w:rsidR="00990D4B" w:rsidRPr="00C217D0" w:rsidTr="00990D4B">
        <w:trPr>
          <w:trHeight w:val="108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4B" w:rsidRPr="00C217D0" w:rsidRDefault="00990D4B" w:rsidP="007A3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D4B" w:rsidRPr="00C217D0" w:rsidRDefault="00990D4B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Применять в профессиональной деятельности методы, средства и приемы менеджмента;</w:t>
            </w:r>
          </w:p>
          <w:p w:rsidR="00990D4B" w:rsidRPr="00C217D0" w:rsidRDefault="00990D4B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Делового и управленческого общения;</w:t>
            </w:r>
          </w:p>
          <w:p w:rsidR="00990D4B" w:rsidRPr="00C217D0" w:rsidRDefault="00990D4B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Планировать и организовывать работу подразделения;</w:t>
            </w:r>
          </w:p>
          <w:p w:rsidR="00990D4B" w:rsidRPr="00C217D0" w:rsidRDefault="00990D4B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Формировать организационные структуры управления;</w:t>
            </w:r>
          </w:p>
          <w:p w:rsidR="00990D4B" w:rsidRPr="00C217D0" w:rsidRDefault="00990D4B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Учитывать особенности менеджмента в профессиональной деятельности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D4B" w:rsidRPr="00C217D0" w:rsidRDefault="00990D4B" w:rsidP="00BC4806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Сущность и характерные черты современного менеджмента;</w:t>
            </w:r>
          </w:p>
          <w:p w:rsidR="00990D4B" w:rsidRPr="00C217D0" w:rsidRDefault="00990D4B" w:rsidP="00BC4806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Внешнюю и внутреннюю среду организации;</w:t>
            </w:r>
          </w:p>
          <w:p w:rsidR="00990D4B" w:rsidRPr="00C217D0" w:rsidRDefault="00990D4B" w:rsidP="00BC4806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Цикл менеджмента;</w:t>
            </w:r>
          </w:p>
          <w:p w:rsidR="00990D4B" w:rsidRPr="00C217D0" w:rsidRDefault="00990D4B" w:rsidP="00BC4806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Процесс и методику принятия и реализации управленческих решений;</w:t>
            </w:r>
          </w:p>
          <w:p w:rsidR="00990D4B" w:rsidRPr="00C217D0" w:rsidRDefault="00990D4B" w:rsidP="00BC4806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Функции менеджмента: организацию, планирование, мотивацию и контроль деятельности экономического субъекта; систему методов управления; стили управления, коммуникации, деловое и управленческое общение; особенности </w:t>
            </w:r>
            <w:bookmarkStart w:id="0" w:name="_GoBack"/>
            <w:bookmarkEnd w:id="0"/>
            <w:r w:rsidR="003B7DF5"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менеджмента в</w:t>
            </w: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области профессиональной деятельности;</w:t>
            </w:r>
          </w:p>
        </w:tc>
      </w:tr>
      <w:tr w:rsidR="00990D4B" w:rsidRPr="00C217D0" w:rsidTr="00990D4B">
        <w:trPr>
          <w:trHeight w:val="155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4B" w:rsidRPr="00C217D0" w:rsidRDefault="00990D4B" w:rsidP="004D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интерпретации </w:t>
            </w:r>
            <w:proofErr w:type="gramStart"/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информации  и</w:t>
            </w:r>
            <w:proofErr w:type="gramEnd"/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информационные технологии для выполнения задач профессиональной деятельности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90D4B" w:rsidRPr="00C217D0" w:rsidTr="00990D4B">
        <w:trPr>
          <w:trHeight w:val="113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4B" w:rsidRPr="00C217D0" w:rsidRDefault="00990D4B" w:rsidP="004D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90D4B" w:rsidRPr="00C217D0" w:rsidTr="00990D4B">
        <w:trPr>
          <w:trHeight w:val="87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4B" w:rsidRPr="00C217D0" w:rsidRDefault="00990D4B" w:rsidP="004D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90D4B" w:rsidRPr="00C217D0" w:rsidTr="004A106E">
        <w:trPr>
          <w:trHeight w:val="27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4B" w:rsidRPr="00C217D0" w:rsidRDefault="00990D4B" w:rsidP="00555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стандарты антикоррупционного поведения;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 w:line="254" w:lineRule="auto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 w:line="254" w:lineRule="auto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</w:p>
        </w:tc>
      </w:tr>
      <w:tr w:rsidR="00990D4B" w:rsidRPr="00C217D0" w:rsidTr="00990D4B">
        <w:trPr>
          <w:trHeight w:val="136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4B" w:rsidRPr="00C217D0" w:rsidRDefault="00990D4B" w:rsidP="009425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</w:t>
            </w:r>
            <w:r w:rsidR="002C1171" w:rsidRPr="00C217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7.  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 w:rsidP="001B5B9D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D4B" w:rsidRPr="00C217D0" w:rsidRDefault="00990D4B">
            <w:pPr>
              <w:spacing w:after="0" w:line="254" w:lineRule="auto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</w:p>
        </w:tc>
      </w:tr>
    </w:tbl>
    <w:p w:rsidR="009A2DAF" w:rsidRPr="00C217D0" w:rsidRDefault="009A2DAF" w:rsidP="009A2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4820"/>
        <w:gridCol w:w="6237"/>
      </w:tblGrid>
      <w:tr w:rsidR="009A2DAF" w:rsidRPr="00C217D0" w:rsidTr="009A2DAF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Код и формулировка компетенции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Знания</w:t>
            </w:r>
          </w:p>
        </w:tc>
      </w:tr>
      <w:tr w:rsidR="00244AC4" w:rsidRPr="00C217D0" w:rsidTr="001B5B9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AC4" w:rsidRPr="00C217D0" w:rsidRDefault="001B5B9D" w:rsidP="009425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7 Применять в коммерческой деятельности методы, средства и приемы менеджмента, делового и управленческого общения.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B9D" w:rsidRPr="00C217D0" w:rsidRDefault="001B5B9D" w:rsidP="001B5B9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Применять в профессиональной деятельности методы, средства и приемы менеджмента;</w:t>
            </w:r>
          </w:p>
          <w:p w:rsidR="001B5B9D" w:rsidRPr="00C217D0" w:rsidRDefault="001B5B9D" w:rsidP="001B5B9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Делового и управленческого общения;</w:t>
            </w:r>
          </w:p>
          <w:p w:rsidR="001B5B9D" w:rsidRPr="00C217D0" w:rsidRDefault="001B5B9D" w:rsidP="001B5B9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Планировать и организовывать работу подразделения;</w:t>
            </w:r>
          </w:p>
          <w:p w:rsidR="001B5B9D" w:rsidRPr="00C217D0" w:rsidRDefault="001B5B9D" w:rsidP="001B5B9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Формировать организационные структуры управления;</w:t>
            </w:r>
          </w:p>
          <w:p w:rsidR="00244AC4" w:rsidRPr="00C217D0" w:rsidRDefault="001B5B9D" w:rsidP="001B5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Учитывать особенности менеджмента в профессиональной деятельности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4B" w:rsidRPr="00C217D0" w:rsidRDefault="00990D4B" w:rsidP="00990D4B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Сущность и характерные черты современного менеджмента;</w:t>
            </w:r>
          </w:p>
          <w:p w:rsidR="00990D4B" w:rsidRPr="00C217D0" w:rsidRDefault="00990D4B" w:rsidP="00990D4B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Внешнюю и внутреннюю среду организации;</w:t>
            </w:r>
          </w:p>
          <w:p w:rsidR="00990D4B" w:rsidRPr="00C217D0" w:rsidRDefault="00990D4B" w:rsidP="00990D4B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Цикл менеджмента;</w:t>
            </w:r>
          </w:p>
          <w:p w:rsidR="00990D4B" w:rsidRPr="00C217D0" w:rsidRDefault="00990D4B" w:rsidP="00990D4B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Процесс и методику принятия и реализации управленческих решений;</w:t>
            </w:r>
          </w:p>
          <w:p w:rsidR="00244AC4" w:rsidRPr="00C217D0" w:rsidRDefault="00990D4B" w:rsidP="00990D4B">
            <w:pPr>
              <w:widowControl w:val="0"/>
              <w:autoSpaceDN w:val="0"/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Функции менеджмента: организацию, планирование, мотивацию и контроль деятельности экономического субъекта; систему методов управления; стили управления, коммуникации, деловое и управленческое общение; особенности менеджмента в области профессиональной деятельности;</w:t>
            </w:r>
          </w:p>
        </w:tc>
      </w:tr>
    </w:tbl>
    <w:p w:rsidR="009A2DAF" w:rsidRPr="00C217D0" w:rsidRDefault="009A2DAF" w:rsidP="009A2DAF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ar-SA"/>
        </w:rPr>
        <w:sectPr w:rsidR="009A2DAF" w:rsidRPr="00C217D0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75DDF" w:rsidRPr="00C217D0" w:rsidRDefault="00375DDF" w:rsidP="0037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lastRenderedPageBreak/>
        <w:t>Воспитательные</w:t>
      </w:r>
    </w:p>
    <w:p w:rsidR="00375DDF" w:rsidRPr="00C217D0" w:rsidRDefault="00375DDF" w:rsidP="00375D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Федеральная составляющая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DDF" w:rsidRPr="00C217D0" w:rsidRDefault="00375DDF" w:rsidP="00375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(личностные результаты, определенные Федеральным законом от 29.12.2012 № 273-ФЗ «Об образовании в Российской Федерации») призвана сформировать у выпускника следующие личностные результаты:</w:t>
      </w:r>
    </w:p>
    <w:tbl>
      <w:tblPr>
        <w:tblW w:w="1084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0"/>
        <w:gridCol w:w="2089"/>
      </w:tblGrid>
      <w:tr w:rsidR="00375DDF" w:rsidRPr="00C217D0" w:rsidTr="00375DDF"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75DDF" w:rsidRPr="00C217D0" w:rsidTr="00375DDF"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375DDF" w:rsidRPr="00C217D0" w:rsidTr="00375DDF"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</w:tbl>
    <w:p w:rsidR="00375DDF" w:rsidRPr="00C217D0" w:rsidRDefault="00375DDF" w:rsidP="00375D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Региональная составляющая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DDF" w:rsidRPr="00C217D0" w:rsidRDefault="00375DDF" w:rsidP="00375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217D0">
        <w:rPr>
          <w:rFonts w:ascii="Times New Roman" w:hAnsi="Times New Roman" w:cs="Times New Roman"/>
          <w:sz w:val="24"/>
          <w:szCs w:val="24"/>
        </w:rPr>
        <w:t>личностные результаты</w:t>
      </w:r>
      <w:proofErr w:type="gramEnd"/>
      <w:r w:rsidRPr="00C217D0">
        <w:rPr>
          <w:rFonts w:ascii="Times New Roman" w:hAnsi="Times New Roman" w:cs="Times New Roman"/>
          <w:sz w:val="24"/>
          <w:szCs w:val="24"/>
        </w:rPr>
        <w:t xml:space="preserve"> определенные субъектом Российской Федерации) призвана сформировать у выпускника следующие личностные результаты:</w:t>
      </w:r>
    </w:p>
    <w:tbl>
      <w:tblPr>
        <w:tblW w:w="1089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3"/>
        <w:gridCol w:w="2127"/>
      </w:tblGrid>
      <w:tr w:rsidR="00375DDF" w:rsidRPr="00C217D0" w:rsidTr="00375DDF"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75DDF" w:rsidRPr="00C217D0" w:rsidTr="00375DDF"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Проявляющий чувства патриотизма, любви и уважения к малой Родине, чувства гордости за свой край, за историческое прошлое многонационального Вятского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375DDF" w:rsidRPr="00C217D0" w:rsidTr="00375DDF"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Осознающий свою этническую принадлежность, знает историю, язык, культуру своего народа, народов Вятского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375DDF" w:rsidRPr="00C217D0" w:rsidTr="00375DDF"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Осознающий гуманистические, демократические и традиционные ценности многонационального народа Вятского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375DDF" w:rsidRPr="00C217D0" w:rsidTr="00375DDF"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Проявляющий чувство ответственности и долга перед малой Родиной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375DDF" w:rsidRPr="00C217D0" w:rsidTr="00375DDF"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Проявляющий 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Вятского края; готов и способен вести диалог с другими людьми и достигать в нем взаимопонимания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375DDF" w:rsidRPr="00C217D0" w:rsidTr="00375DDF"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eastAsia="Calibri" w:hAnsi="Times New Roman" w:cs="Times New Roman"/>
                <w:sz w:val="24"/>
                <w:szCs w:val="24"/>
              </w:rPr>
              <w:t>Имеющий развитое эстетическое сознание через освоение художественного наследия народов Вятского края, творческой деятельности эстетического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</w:tbl>
    <w:p w:rsidR="00375DDF" w:rsidRPr="00C217D0" w:rsidRDefault="00375DDF" w:rsidP="00375D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C217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Отраслевая составляющая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DDF" w:rsidRPr="00C217D0" w:rsidRDefault="00375DDF" w:rsidP="00375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(личностные результаты, определенные отраслевыми требованиями к деловым качествам) призвана сформировать у выпускника следующие личностные результаты:</w:t>
      </w:r>
    </w:p>
    <w:tbl>
      <w:tblPr>
        <w:tblW w:w="10763" w:type="dxa"/>
        <w:tblInd w:w="-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0"/>
        <w:gridCol w:w="2013"/>
      </w:tblGrid>
      <w:tr w:rsidR="00375DDF" w:rsidRPr="00C217D0" w:rsidTr="00375DDF">
        <w:tc>
          <w:tcPr>
            <w:tcW w:w="8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программы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воспитания</w:t>
            </w:r>
          </w:p>
        </w:tc>
      </w:tr>
      <w:tr w:rsidR="00375DDF" w:rsidRPr="00C217D0" w:rsidTr="00375DDF">
        <w:tc>
          <w:tcPr>
            <w:tcW w:w="8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</w:t>
            </w:r>
            <w:r w:rsidRPr="00C217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19</w:t>
            </w:r>
          </w:p>
        </w:tc>
      </w:tr>
      <w:tr w:rsidR="00375DDF" w:rsidRPr="00C217D0" w:rsidTr="00375DDF">
        <w:tc>
          <w:tcPr>
            <w:tcW w:w="8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375DDF" w:rsidRPr="00C217D0" w:rsidTr="00375DDF">
        <w:tc>
          <w:tcPr>
            <w:tcW w:w="8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75DDF" w:rsidRPr="00C217D0" w:rsidRDefault="00375DD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DF" w:rsidRPr="00C217D0" w:rsidRDefault="00375DD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21</w:t>
            </w:r>
          </w:p>
        </w:tc>
      </w:tr>
    </w:tbl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DDF" w:rsidRPr="00C217D0" w:rsidRDefault="00375DDF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Pr="00C217D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Pr="00C217D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Pr="00C217D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Pr="00C217D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Pr="00C217D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Pr="00C217D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7390" w:rsidRDefault="00E0739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7390" w:rsidRDefault="00E0739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7390" w:rsidRDefault="00E0739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7390" w:rsidRDefault="00E0739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7390" w:rsidRDefault="00E0739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7390" w:rsidRPr="00C217D0" w:rsidRDefault="00E0739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Pr="00C217D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20C80" w:rsidRPr="00C217D0" w:rsidRDefault="00520C80" w:rsidP="00375D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2DAF" w:rsidRPr="00E07390" w:rsidRDefault="009A2DAF" w:rsidP="00C20D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E073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lastRenderedPageBreak/>
        <w:t>2. Структура и содержание учебной дисциплины</w:t>
      </w:r>
    </w:p>
    <w:p w:rsidR="009A2DAF" w:rsidRPr="00E07390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E07390" w:rsidRDefault="009A2DAF" w:rsidP="009A2DA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E073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2.1. Объем учебной дисциплины и виды учебной работы</w:t>
      </w:r>
    </w:p>
    <w:p w:rsidR="009A2DAF" w:rsidRPr="00C217D0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tbl>
      <w:tblPr>
        <w:tblW w:w="0" w:type="dxa"/>
        <w:tblInd w:w="-4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86"/>
        <w:gridCol w:w="2409"/>
      </w:tblGrid>
      <w:tr w:rsidR="009A2DAF" w:rsidRPr="00C217D0" w:rsidTr="009A2DAF">
        <w:trPr>
          <w:trHeight w:val="1210"/>
        </w:trPr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Вид учебной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 xml:space="preserve">Объем часов </w:t>
            </w:r>
          </w:p>
          <w:p w:rsidR="009A2DAF" w:rsidRPr="00C217D0" w:rsidRDefault="009A2DA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>по очной форме обучения, час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Максимальная учебная нагрузка 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1652A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96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Объем работы обучающихся во взаимодействии с преподавателем по учебным занятиям 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9A2DAF" w:rsidRPr="00C217D0" w:rsidRDefault="001652A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  <w:r w:rsidR="00282087"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  <w:t>Теоретическое обучение (лекции)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5F10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40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5F10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26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  <w:t>лабораторные занятия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  <w:t xml:space="preserve">курсовое проектирование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Самостоятельная работа обучающегося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1652A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24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Консультации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180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</w:tr>
      <w:tr w:rsidR="009A2DAF" w:rsidRPr="00C217D0" w:rsidTr="009A2DAF"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DAF" w:rsidRPr="00C217D0" w:rsidRDefault="009A2DA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DAF" w:rsidRPr="00C217D0" w:rsidRDefault="00180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</w:tr>
    </w:tbl>
    <w:p w:rsidR="009A2DAF" w:rsidRPr="00C217D0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9A2DAF" w:rsidRPr="00E07390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ar-SA"/>
        </w:rPr>
      </w:pPr>
      <w:r w:rsidRPr="00E073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Промежуточная аттестация проводится в форме </w:t>
      </w:r>
      <w:r w:rsidR="00BD7C3E" w:rsidRPr="00E0739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ar-SA"/>
        </w:rPr>
        <w:t>Экзамен</w:t>
      </w:r>
    </w:p>
    <w:p w:rsidR="009A2DAF" w:rsidRPr="00E07390" w:rsidRDefault="009A2DAF" w:rsidP="009A2DAF">
      <w:pPr>
        <w:spacing w:after="0" w:line="240" w:lineRule="auto"/>
        <w:rPr>
          <w:rFonts w:ascii="Times New Roman" w:eastAsia="Times New Roman" w:hAnsi="Times New Roman" w:cs="Times New Roman"/>
          <w:i/>
          <w:color w:val="C00000"/>
          <w:sz w:val="28"/>
          <w:szCs w:val="28"/>
          <w:u w:val="single"/>
          <w:lang w:eastAsia="ar-SA"/>
        </w:rPr>
        <w:sectPr w:rsidR="009A2DAF" w:rsidRPr="00E07390">
          <w:pgSz w:w="11906" w:h="16838"/>
          <w:pgMar w:top="1134" w:right="850" w:bottom="1134" w:left="1701" w:header="708" w:footer="708" w:gutter="0"/>
          <w:cols w:space="720"/>
        </w:sectPr>
      </w:pPr>
    </w:p>
    <w:p w:rsidR="009A2DAF" w:rsidRPr="00E07390" w:rsidRDefault="009A2DAF" w:rsidP="009A2DA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E073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lastRenderedPageBreak/>
        <w:t>2.2 Тематический план и содержание учебной дисциплины</w:t>
      </w:r>
    </w:p>
    <w:p w:rsidR="00463C80" w:rsidRDefault="00463C80" w:rsidP="009A2DA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E07390" w:rsidRDefault="009A2DAF" w:rsidP="009A2DA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E073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Очная форма обучения</w:t>
      </w:r>
    </w:p>
    <w:p w:rsidR="009A2DAF" w:rsidRPr="00C217D0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tbl>
      <w:tblPr>
        <w:tblW w:w="15453" w:type="dxa"/>
        <w:tblInd w:w="-43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14"/>
        <w:gridCol w:w="6759"/>
        <w:gridCol w:w="1134"/>
        <w:gridCol w:w="2551"/>
        <w:gridCol w:w="1134"/>
        <w:gridCol w:w="1561"/>
      </w:tblGrid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Объем часов, час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463C80">
            <w:pPr>
              <w:widowControl w:val="0"/>
              <w:suppressAutoHyphens/>
              <w:autoSpaceDE w:val="0"/>
              <w:spacing w:after="0" w:line="240" w:lineRule="auto"/>
              <w:ind w:left="-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Осваиваемые элементы компетенций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Уровень освоения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Форма текущего контроля</w:t>
            </w: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99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99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Менеджмент: понятие, цели, задачи, виды. Менеджмент как особый вид профессиональной деятельности. Понятие менеджера. Роль менеджера в управлении организацией.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A52D2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1A431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Письменный опрос</w:t>
            </w:r>
          </w:p>
          <w:p w:rsidR="00463C80" w:rsidRPr="00C217D0" w:rsidRDefault="00463C80" w:rsidP="001A431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</w:t>
            </w: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16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16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Характеристика эффективного менеджера.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rPr>
          <w:trHeight w:val="311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Тема 1.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4647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3C80" w:rsidRPr="00C217D0" w:rsidRDefault="00463C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63C80" w:rsidRPr="00C217D0" w:rsidRDefault="00463C80" w:rsidP="00990D4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990D4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990D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Тест</w:t>
            </w: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Сущность и характерные черты современного менеджмента, история его развития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041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История развития менеджмента: предпосылки возникновения менеджмента, школа научного управления, классическая школа, школа человеческих отношений и школа поведенческих наук. Значение каждого этапа в развитии менеджмента</w:t>
            </w: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Современные подходы в менеджменте: количественный, процессный, системный и ситуационный. Их сущность и основные отличия.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4647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Самостоятельная работа обучающихся: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4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рефератов на тему: «Сущность и</w:t>
            </w:r>
          </w:p>
          <w:p w:rsidR="00463C80" w:rsidRPr="00C217D0" w:rsidRDefault="00463C80" w:rsidP="004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характерные черты современного менеджмента».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Тема 2.  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3C80" w:rsidRPr="00C217D0" w:rsidRDefault="00463C80" w:rsidP="004647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C0C0C0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4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Внешняя и внутренняя</w:t>
            </w:r>
          </w:p>
          <w:p w:rsidR="00463C80" w:rsidRPr="00C217D0" w:rsidRDefault="00463C80" w:rsidP="0046477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среда организации</w:t>
            </w:r>
            <w:r w:rsidRPr="00C217D0">
              <w:rPr>
                <w:rStyle w:val="FontStyle13"/>
                <w:b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D02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как объект менеджмента. Внешняя среда организации. Факторы среды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прямого воздействия: поставщики (трудовых ресурсов, материалов, капитала),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потребители, конкуренты; профсоюзы, законы и государственные органы. Факторы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среды косвенного воздействия: состояние экономики, политические факторы,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социально-культурные факторы, международные события, научно-технический прогресс. Характеристики внешней среды: взаимосвязь факторов внешней среды, сложность внешней среды, подвижность среды, неопределенность внешней среды. Внутренняя среда организации: структура, кадры, внутриорганизационные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процессы,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технология, организационная культура. Методика проведения анализа внешней среды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SWOT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-анализ.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Письменная работа</w:t>
            </w: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4647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Тематика практических занятий: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207C17">
            <w:pPr>
              <w:pStyle w:val="afb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Анализ внутренней и внешней среды организации»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CA40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Самостоятельная работа обучающихся: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3C80" w:rsidRPr="00C217D0" w:rsidRDefault="00463C80" w:rsidP="006D52A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CA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Составление кроссворда по теме «Внешняя и</w:t>
            </w:r>
          </w:p>
          <w:p w:rsidR="00463C80" w:rsidRPr="00C217D0" w:rsidRDefault="00463C80" w:rsidP="00CA40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внутренняя среда организации»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6D52A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Тема 3.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A52D2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A52D2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Характеристика</w:t>
            </w:r>
          </w:p>
          <w:p w:rsidR="00463C80" w:rsidRPr="00C217D0" w:rsidRDefault="00463C80" w:rsidP="00B23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составляющих цикла</w:t>
            </w:r>
          </w:p>
          <w:p w:rsidR="00463C80" w:rsidRPr="00C217D0" w:rsidRDefault="00463C80" w:rsidP="00B23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менеджмента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Цикл менеджмента (организация, планирование, мотивация и контроль) – основа управленческой деятельности. Характеристика функций цикла. Взаимосвязь и взаимообусловленность функций управленческого цикла.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Default="00463C80" w:rsidP="00271BB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Default="00463C80" w:rsidP="00271BB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Опрос</w:t>
            </w: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Самостоятельная работа обучающихся: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Составить логико-смысловую схему «Цикл</w:t>
            </w:r>
          </w:p>
          <w:p w:rsidR="00463C80" w:rsidRPr="00C217D0" w:rsidRDefault="00463C80" w:rsidP="00B23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менеджмента»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Тема 4.    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D450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A52D2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A52D2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100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Функция организации. Типы</w:t>
            </w:r>
          </w:p>
          <w:p w:rsidR="00463C80" w:rsidRPr="00C217D0" w:rsidRDefault="00463C80" w:rsidP="00391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структур организаций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D02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Организация: цели и задачи. Организационные структуры управления: понятие, элементы структуры управления, принципы построения.  Функциональное разделение труда, объем полномочий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руководства, соответствие социально-культурной среде, целесообразность числа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звеньев. Делегирование полномочий, понятие, значение. Правила делегирования.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Тест</w:t>
            </w:r>
          </w:p>
        </w:tc>
      </w:tr>
      <w:tr w:rsidR="00463C80" w:rsidRPr="00C217D0" w:rsidTr="00463C80"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Тематика практических занятий:</w:t>
            </w:r>
          </w:p>
          <w:p w:rsidR="00463C80" w:rsidRPr="00C217D0" w:rsidRDefault="00463C80" w:rsidP="00490573">
            <w:pPr>
              <w:pStyle w:val="afb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Ситуационные задачи по формированию организационной структуры управления. Разработка организационной структуры предприятий торговли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Самостоятельная работа обучающихся:</w:t>
            </w:r>
          </w:p>
          <w:p w:rsidR="00463C80" w:rsidRPr="00C217D0" w:rsidRDefault="00463C80" w:rsidP="0039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Составление организационной структуры</w:t>
            </w:r>
          </w:p>
          <w:p w:rsidR="00463C80" w:rsidRPr="00C217D0" w:rsidRDefault="00463C80" w:rsidP="00391E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управления предприятия (на примере).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Тема 5.  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C4612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63C80" w:rsidRPr="00C217D0" w:rsidRDefault="00463C80" w:rsidP="00C4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Функция планирования</w:t>
            </w:r>
          </w:p>
          <w:p w:rsidR="00463C80" w:rsidRPr="00C217D0" w:rsidRDefault="00463C80" w:rsidP="00C4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Стратегические и</w:t>
            </w:r>
          </w:p>
          <w:p w:rsidR="00463C80" w:rsidRPr="00C217D0" w:rsidRDefault="00463C80" w:rsidP="00C4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тактические</w:t>
            </w:r>
          </w:p>
          <w:p w:rsidR="00463C80" w:rsidRPr="00C217D0" w:rsidRDefault="00463C80" w:rsidP="00C4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планы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82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Формы планирования. Виды планов. Основные стадии планирования. Стратегическое (перспективное) планирование. Процесс стратегического планирования: миссия и цели, анализ внешней среды, анализ сильных и слабых сторон, анализ альтернатив и выбор стратегии, управления реализацией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стратегии, оценка стратегии. Тактическое (текущее) планирование. Основные этапы тактического планирования: определение основных задач, необходимых для достижения целей; установление взаимосвязей между основными видами деятельности; полномочий; оценка затрат времени; определение ресурсов; проверка сроков и коррекция плана действий.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Тест</w:t>
            </w: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Тематика практических занятий:</w:t>
            </w:r>
          </w:p>
          <w:p w:rsidR="00463C80" w:rsidRPr="00C217D0" w:rsidRDefault="00463C80" w:rsidP="00826A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Составление миссии организации</w:t>
            </w: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5866BA">
            <w:pPr>
              <w:pStyle w:val="afb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Самостоятельная работа обучающихся:</w:t>
            </w:r>
            <w:r w:rsidRPr="00C217D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и организация работы подразделения (разработка необходимых организационных документов (положения об отделе, </w:t>
            </w:r>
            <w:r w:rsidRPr="00271B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C21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структурном подразделении, должностная инструкция, штатное расписание и др.)).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Тема 6.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2C1F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Функция мотивация потребностей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Сущность понятий; мотивация, мотив. Теории мотивации: содержательные (</w:t>
            </w:r>
            <w:proofErr w:type="spellStart"/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А.Маслоу</w:t>
            </w:r>
            <w:proofErr w:type="spellEnd"/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, Мак </w:t>
            </w:r>
            <w:proofErr w:type="spellStart"/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Клелланда</w:t>
            </w:r>
            <w:proofErr w:type="spellEnd"/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Ф.Герцберга</w:t>
            </w:r>
            <w:proofErr w:type="spellEnd"/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) и процессуальные. Виды мотивации. Методы стимулирования.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246E5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271BBF" w:rsidRDefault="00463C80" w:rsidP="00F347F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27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Письменная работа</w:t>
            </w:r>
          </w:p>
          <w:p w:rsidR="00463C80" w:rsidRPr="00C217D0" w:rsidRDefault="00463C80" w:rsidP="00246E5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Практические занятия: </w:t>
            </w:r>
          </w:p>
          <w:p w:rsidR="00463C80" w:rsidRPr="00C217D0" w:rsidRDefault="00463C80" w:rsidP="00CC4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Разработка мотивационной политики организации; анализ ситуационных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Тема 7.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Функция контроля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D02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Сущность и назначение контроля. Этапы контроля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 выработка стандартов и критериев,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сопоставление с ними реальных результатов, коррекция. Правила контроля.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Виды и формы контроля работы структурного подразделения. Организация контроля на предприятии.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"Управляющая пятерня".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Опрос</w:t>
            </w: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Тематика практических занятий:</w:t>
            </w:r>
          </w:p>
          <w:p w:rsidR="00463C80" w:rsidRPr="00C217D0" w:rsidRDefault="00463C80" w:rsidP="00766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Практическое занятие: Составление схем контроля.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Самостоятельная работа обучающихся:</w:t>
            </w: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Поведенческие аспекты контроля. Оформить конспект.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Тема 8.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544BE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B35134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Система методов управления.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D02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Понятие методов управления. Направленность, содержание и организационная форма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методов. Классификация методов управления: организационно-распорядительные,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экономические, социально-психологические. Характер воздействия: прямое и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косвенное. Система методов: моделирование,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экспериментирование, экономико-математические и социологические измерения и другие.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Письменная работа</w:t>
            </w:r>
          </w:p>
        </w:tc>
      </w:tr>
      <w:tr w:rsidR="00463C80" w:rsidRPr="00C217D0" w:rsidTr="00B35134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Тематика практических занятий </w:t>
            </w:r>
          </w:p>
          <w:p w:rsidR="00463C80" w:rsidRPr="00C217D0" w:rsidRDefault="00463C80" w:rsidP="005F10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Выбор оптимального метода управления в конкретной ситуации.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B35134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D02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Самостоятельная работа обучающихся: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Составить логико-смысловую схему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«Классификация методов управления». Определить психологический климат в коллективе</w:t>
            </w:r>
            <w:r w:rsidR="00D026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Тема 9.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39060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766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Принятие управленческих решений</w:t>
            </w:r>
          </w:p>
          <w:p w:rsidR="00463C80" w:rsidRPr="00C217D0" w:rsidRDefault="00463C80" w:rsidP="00766F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Управленческие решения: понятие, сущность, классификация. Условия принятия решений. Организация и контроль исполнения управленческих решений. Методы принятия эффективных управленческих решений. Роль решений в процессе управления. Требования, предъявляемые к решениям. Этапы процесса разработки и принятия решений: диагностика проблемы (оценка ситуации), формулировка ограничений и критериев, определение альтернатив. Процесс и методика принятия и реализации управленческих решений методом «мозговой атаки». Распределение ответственности. Ответственность менеджера. Особенности разработки и реализации решений в условиях неопределенности и риска.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Тест</w:t>
            </w: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F34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Тематика практических занятий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 Упражнения по рассмотрению вариантов управленческих решений в конкретных ситуациях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78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47F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</w:t>
            </w:r>
          </w:p>
          <w:p w:rsidR="00463C80" w:rsidRPr="00C217D0" w:rsidRDefault="00463C80" w:rsidP="007F6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Построить схемы принятия управленческих решений.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5F10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Тема 10  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4A106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Коммуникации в менеджменте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0C781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Коммуникации: понятие, виды (вербальные и невербальные, </w:t>
            </w:r>
            <w:r w:rsidRPr="00C217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внутренние и внешние, горизонтальные и вертикальные), роль в организации. Базовые элементы коммуникаций (отправитель, сообщение, канал, получатель). Коммуникационный обмен и его этапы (сбор информации, кодирование информации, поиск канала, передача информации, декодирование информации получателем). Коммуникационные сети и их разновидности («змея», «звезда», </w:t>
            </w:r>
            <w:r w:rsidRPr="00C217D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«шпора», «тент», «круг», «колесо»). Помехи в развитии коммуникаций (искажение сообщений </w:t>
            </w:r>
            <w:r w:rsidRPr="00C217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информационные перегрузки, неудовлетворительная структура</w:t>
            </w: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</w:t>
            </w:r>
            <w:r w:rsidRPr="00C217D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рганизации). Пути улучшения системы коммуникации в организации </w:t>
            </w:r>
            <w:r w:rsidRPr="00C217D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(управленческое регулирование, система обратной связи, система сбора </w:t>
            </w:r>
            <w:r w:rsidRPr="00C217D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предложений, информационные сообщения, современная информационная технология). Эффективные коммуникации.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63C80" w:rsidRPr="00C217D0" w:rsidRDefault="00463C80" w:rsidP="005F10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F10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F10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4A106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4A106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Письменная работа</w:t>
            </w:r>
          </w:p>
        </w:tc>
      </w:tr>
      <w:tr w:rsidR="00463C80" w:rsidRPr="00C217D0" w:rsidTr="00B10075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400B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Тематика практических занятий </w:t>
            </w:r>
          </w:p>
          <w:p w:rsidR="00463C80" w:rsidRPr="00C217D0" w:rsidRDefault="00463C80" w:rsidP="000C781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Разработка таблицы «Способы коммуникации»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B10075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400B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Самостоятельная работа обучающихся:</w:t>
            </w:r>
          </w:p>
          <w:p w:rsidR="00463C80" w:rsidRPr="00C217D0" w:rsidRDefault="00463C80" w:rsidP="00400B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Условия эффективного общения. Правила ведения переговоров. Абстрактные типы собеседников. Написать доклады на предложенные темы.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7F6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Тема 11.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78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5F10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026B8" w:rsidRPr="00C217D0" w:rsidTr="00413F0F"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026B8" w:rsidRPr="00C217D0" w:rsidRDefault="00D026B8" w:rsidP="007F6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Управление</w:t>
            </w:r>
          </w:p>
          <w:p w:rsidR="00D026B8" w:rsidRPr="00C217D0" w:rsidRDefault="00D026B8" w:rsidP="007F6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конфликтами и</w:t>
            </w:r>
          </w:p>
          <w:p w:rsidR="00D026B8" w:rsidRPr="00C217D0" w:rsidRDefault="00D026B8" w:rsidP="00D026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стрессами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26B8" w:rsidRPr="00C217D0" w:rsidRDefault="00D026B8" w:rsidP="0078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Конфликты в коллективе как органическая составляющая жизни организации.</w:t>
            </w:r>
          </w:p>
          <w:p w:rsidR="00D026B8" w:rsidRPr="00C217D0" w:rsidRDefault="00D026B8" w:rsidP="00D02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Сущность и классификация конфликтов: </w:t>
            </w:r>
            <w:proofErr w:type="spellStart"/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внутриличностный</w:t>
            </w:r>
            <w:proofErr w:type="spellEnd"/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межличностный, между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личностью и группой, межгрупповой. Причины возникновения конфликтов. Стадии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развития конфликта. Типичные конфликтные ситуации. Правила поведения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конфликте. Методы управления конфликтами. Последствия конфликтов: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функциональные и </w:t>
            </w:r>
            <w:proofErr w:type="spellStart"/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дисфункциональные</w:t>
            </w:r>
            <w:proofErr w:type="spellEnd"/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Стресс: природа и причины. Методы снятия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стресса. Взаимосвязь конфликта и стресса. Пути предупреждения стрессовых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ситуаций.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026B8" w:rsidRPr="00C217D0" w:rsidRDefault="00D026B8" w:rsidP="005F10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D026B8" w:rsidRPr="00C217D0" w:rsidRDefault="00D026B8" w:rsidP="005F10D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D026B8" w:rsidRPr="00C217D0" w:rsidRDefault="00D026B8" w:rsidP="005F10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Опрос</w:t>
            </w:r>
          </w:p>
        </w:tc>
      </w:tr>
      <w:tr w:rsidR="00D026B8" w:rsidRPr="00C217D0" w:rsidTr="00413F0F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D026B8" w:rsidRPr="00C217D0" w:rsidRDefault="00D026B8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Тематика практических занятий:</w:t>
            </w:r>
          </w:p>
          <w:p w:rsidR="00D026B8" w:rsidRPr="00C217D0" w:rsidRDefault="00D026B8" w:rsidP="0040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Рассмотрение конфликтных ситуаций в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026B8" w:rsidRPr="00C217D0" w:rsidTr="00E433AD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26B8" w:rsidRPr="00C217D0" w:rsidRDefault="00D026B8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26B8" w:rsidRPr="00C217D0" w:rsidRDefault="00D026B8" w:rsidP="0078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Самостоятельная работа обучающихся:</w:t>
            </w: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Предложить пути разрешения конфликтных</w:t>
            </w:r>
          </w:p>
          <w:p w:rsidR="00D026B8" w:rsidRPr="00C217D0" w:rsidRDefault="00D026B8" w:rsidP="007847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ситуаций, сложившихся в группе.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Тема 12.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78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Стили управления</w:t>
            </w:r>
          </w:p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4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1.</w:t>
            </w: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Власть и влияние, виды власти. Неформальные группы и </w:t>
            </w:r>
            <w:r w:rsidRPr="00C217D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управление ими.</w:t>
            </w:r>
            <w:r w:rsidRPr="00C21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Лидерство: понятие, подходы к нему. Стили управления.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«Решетка менеджмента». </w:t>
            </w:r>
            <w:r w:rsidRPr="00C21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 на определение стиля управления</w:t>
            </w:r>
            <w:r w:rsidRPr="00C217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Выявление индивидуальных лидерских качеств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463C80" w:rsidRPr="00C217D0" w:rsidRDefault="00463C80" w:rsidP="00521F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 13-21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Тест</w:t>
            </w:r>
          </w:p>
        </w:tc>
      </w:tr>
      <w:tr w:rsidR="00D026B8" w:rsidRPr="00C217D0" w:rsidTr="00F47B6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026B8" w:rsidRPr="00C217D0" w:rsidRDefault="00D026B8" w:rsidP="00B230A5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26B8" w:rsidRPr="00C217D0" w:rsidRDefault="00D026B8" w:rsidP="005F10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Тематика практических занятий:</w:t>
            </w:r>
          </w:p>
          <w:p w:rsidR="00D026B8" w:rsidRPr="00C217D0" w:rsidRDefault="00D026B8" w:rsidP="0054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Практическое занятие: Определение стиля управления по «решетке менеджмента» по</w:t>
            </w:r>
          </w:p>
          <w:p w:rsidR="00D026B8" w:rsidRPr="00C217D0" w:rsidRDefault="00D026B8" w:rsidP="0054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 ситуации.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026B8" w:rsidRPr="00C217D0" w:rsidTr="00F47B60">
        <w:tc>
          <w:tcPr>
            <w:tcW w:w="231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026B8" w:rsidRPr="00C217D0" w:rsidRDefault="00D026B8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26B8" w:rsidRPr="00C217D0" w:rsidRDefault="00D026B8" w:rsidP="00B230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Самостоятельная работа обучающихся: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nil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026B8" w:rsidRPr="00C217D0" w:rsidTr="00F47B60"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26B8" w:rsidRPr="00C217D0" w:rsidRDefault="00D026B8" w:rsidP="00B230A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26B8" w:rsidRPr="00C217D0" w:rsidRDefault="00D026B8" w:rsidP="00B230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взаимодействия с партнерами. Оформить конспект.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8" w:rsidRPr="00C217D0" w:rsidRDefault="00D026B8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D026B8">
        <w:trPr>
          <w:trHeight w:val="285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Экзаме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н</w:t>
            </w:r>
          </w:p>
        </w:tc>
      </w:tr>
      <w:tr w:rsidR="00463C80" w:rsidRPr="00C217D0" w:rsidTr="00463C80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Консультации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63C80" w:rsidRPr="00C217D0" w:rsidTr="00D026B8">
        <w:trPr>
          <w:trHeight w:val="219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80" w:rsidRPr="00C217D0" w:rsidRDefault="00463C80" w:rsidP="00B230A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9A2DAF" w:rsidRPr="00C217D0" w:rsidRDefault="009A2DAF" w:rsidP="009A2DAF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9A2DAF" w:rsidRPr="00C217D0" w:rsidRDefault="009A2DAF" w:rsidP="009A2DAF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</w:pPr>
    </w:p>
    <w:p w:rsidR="002C6527" w:rsidRPr="00C217D0" w:rsidRDefault="002C6527" w:rsidP="009A2DAF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</w:pPr>
    </w:p>
    <w:p w:rsidR="002C6527" w:rsidRPr="00C217D0" w:rsidRDefault="002C6527" w:rsidP="009A2DAF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</w:pPr>
    </w:p>
    <w:p w:rsidR="002C6527" w:rsidRPr="00C217D0" w:rsidRDefault="002C6527" w:rsidP="009A2DAF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</w:pPr>
    </w:p>
    <w:p w:rsidR="002C6527" w:rsidRPr="00C217D0" w:rsidRDefault="002C6527" w:rsidP="009A2DAF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</w:pPr>
    </w:p>
    <w:p w:rsidR="002C6527" w:rsidRPr="00C217D0" w:rsidRDefault="002C6527" w:rsidP="009A2DAF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  <w:sectPr w:rsidR="002C6527" w:rsidRPr="00C217D0">
          <w:pgSz w:w="16838" w:h="11906" w:orient="landscape"/>
          <w:pgMar w:top="851" w:right="1134" w:bottom="850" w:left="1134" w:header="708" w:footer="708" w:gutter="0"/>
          <w:cols w:space="720"/>
        </w:sectPr>
      </w:pPr>
    </w:p>
    <w:p w:rsidR="009A2DAF" w:rsidRPr="00C217D0" w:rsidRDefault="009A2DAF" w:rsidP="009A2DAF">
      <w:pPr>
        <w:widowControl w:val="0"/>
        <w:autoSpaceDE w:val="0"/>
        <w:spacing w:before="60" w:after="0" w:line="240" w:lineRule="auto"/>
        <w:rPr>
          <w:rFonts w:ascii="Times New Roman" w:eastAsia="Times New Roman" w:hAnsi="Times New Roman" w:cs="Times New Roman"/>
          <w:color w:val="C00000"/>
          <w:spacing w:val="10"/>
          <w:sz w:val="24"/>
          <w:szCs w:val="24"/>
          <w:lang w:eastAsia="ar-SA"/>
        </w:rPr>
      </w:pPr>
    </w:p>
    <w:p w:rsidR="009A2DAF" w:rsidRPr="00D026B8" w:rsidRDefault="009A2DAF" w:rsidP="009A2DA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3. Методические указания для обучающихся по освоению дисциплины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Успешное освоение учебной дисциплины предполагает активное, творческое участие обучающегося на всех этапах ее освоения путем планомерной, повседневной работы. Обучающийся обязан посещать лекции практические занятия, получать консультации преподавателя и выполнять самостоятельную работу.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Выбор методов и средств обучения, образовательных технологий осуществляется преподавателем исходя из необходимости достижения обучающимися планируемых результатов освоения дисциплины, а также с учетом индивидуальных возможностей обучающихся из числа инвалидов и лиц с ограниченными возможностями здоровья.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Организация учебного процесса предусматривает применение инновационных форм учебных занятий, развивающих у обучающихся навыки командной работы, межличностной коммуникации, принятия решений, лидерские качества (включая, при необходимости, проведение интерактивных лекций, групповых дискуссий, ролевых игр, тренингов, анализ ситуаций и имитационных моделей, преподавание дисциплин,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Изучение дисциплины следует начинать с проработки настоящей рабочей программы, методических указаний и разработок, указанных в программе, особое внимание уделить целям, задачам, структуре и содержанию дисциплины. 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Главной задачей каждой лекции является раскрытие сущности темы и анализ ее основных положений. Содержание лекций определяется настоящей рабочей программой дисциплины. 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Лекции – это систематическое устное изложение учебного материала. На них обучающийся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вопросов, кроме того они способствуют формированию у обучающихся навыков самостоятельной работы с научной литературой.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После лекции желательно вечером перечитать и закрепить полученную информацию, тогда эффективность ее усвоения значительно возрастает. При работе с конспектом лекции необходимо отметить материал, который вызывает затруднения для понимания, попытаться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за помощью к преподавателю.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Целью практических занятий является проверка уровня понимания обучающимися вопросов, рассмотренных на лекциях и в учебной литературе, применение теоретических знаний в реальной практике решения задач.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На практических занятиях под руководством преподавателя обучающиеся закрепляют приобретенные знания, выполняют практические задания и производят расчёты. </w:t>
      </w:r>
    </w:p>
    <w:p w:rsidR="009A2DAF" w:rsidRPr="00D026B8" w:rsidRDefault="00D026B8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Самостоятельная работа студентов включает в себя выполнение</w:t>
      </w:r>
      <w:r w:rsidR="009A2DAF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заданий по изучению материалов лекций и выполнению 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практических задач</w:t>
      </w:r>
      <w:r w:rsidR="009A2DAF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которые ориентированы на более глубокое усвоение 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материала изучаемой дисциплины</w:t>
      </w:r>
      <w:r w:rsidR="009A2DAF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 Самостоятельная работа по учебной 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дисциплине осуществляется</w:t>
      </w:r>
      <w:r w:rsidR="009A2DAF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 форме</w:t>
      </w:r>
      <w:r w:rsidR="009A2DAF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домашних письменных работ. 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Задания для самостоятельной работы</w:t>
      </w:r>
      <w:r w:rsidR="009A2DAF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 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должны исполняться самостоятельно</w:t>
      </w:r>
      <w:r w:rsidR="009A2DAF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 соответствовать установленным требованиям по оформлению.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Система оценки качества освоения учебной дисциплины включает текущий контроль успеваемости, промежуточную аттестацию.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</w:t>
      </w:r>
      <w:r w:rsid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дисциплине.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При проведении промежуточной аттестации обучающегося учитываются результаты текущей аттестации в течение семестра.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Процедура оценивания результатов освоения учебной </w:t>
      </w:r>
      <w:r w:rsidR="00D026B8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дисциплины осуществляется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на </w:t>
      </w:r>
      <w:r w:rsidR="00D026B8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основе действующего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Положения об организации текущего контроля успеваемости и промежуточной аттестации обучающихся.</w:t>
      </w:r>
    </w:p>
    <w:p w:rsidR="009A2DAF" w:rsidRPr="00D026B8" w:rsidRDefault="009A2DAF" w:rsidP="009A2DAF">
      <w:pPr>
        <w:widowControl w:val="0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Для </w:t>
      </w:r>
      <w:r w:rsidR="00D026B8"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приобретения требуемых</w:t>
      </w:r>
      <w:r w:rsidRPr="00D02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компетенций, хороших знаний и высокой оценки по дисциплине обучающимся необходимо выполнять все виды работ своевременно в течение семестра.</w:t>
      </w:r>
    </w:p>
    <w:p w:rsidR="009A2DAF" w:rsidRPr="00D026B8" w:rsidRDefault="009A2DAF" w:rsidP="009A2DAF">
      <w:pPr>
        <w:widowControl w:val="0"/>
        <w:autoSpaceDE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10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b/>
          <w:color w:val="000000" w:themeColor="text1"/>
          <w:spacing w:val="10"/>
          <w:sz w:val="28"/>
          <w:szCs w:val="28"/>
          <w:lang w:eastAsia="ar-SA"/>
        </w:rPr>
        <w:t xml:space="preserve">4. </w:t>
      </w:r>
      <w:r w:rsidRPr="00D026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Условия реализации учебной дисциплины</w:t>
      </w:r>
    </w:p>
    <w:p w:rsidR="009A2DAF" w:rsidRPr="00D026B8" w:rsidRDefault="00D026B8" w:rsidP="009A2DAF">
      <w:pPr>
        <w:widowControl w:val="0"/>
        <w:autoSpaceDE w:val="0"/>
        <w:spacing w:before="214" w:after="0" w:line="308" w:lineRule="exact"/>
        <w:rPr>
          <w:rFonts w:ascii="Times New Roman" w:eastAsia="Times New Roman" w:hAnsi="Times New Roman" w:cs="Times New Roman"/>
          <w:b/>
          <w:color w:val="000000" w:themeColor="text1"/>
          <w:spacing w:val="10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b/>
          <w:color w:val="000000" w:themeColor="text1"/>
          <w:spacing w:val="10"/>
          <w:sz w:val="28"/>
          <w:szCs w:val="28"/>
          <w:lang w:eastAsia="ar-SA"/>
        </w:rPr>
        <w:t>4.1 Образовательные</w:t>
      </w:r>
      <w:r w:rsidR="009A2DAF" w:rsidRPr="00D026B8">
        <w:rPr>
          <w:rFonts w:ascii="Times New Roman" w:eastAsia="Times New Roman" w:hAnsi="Times New Roman" w:cs="Times New Roman"/>
          <w:b/>
          <w:color w:val="000000" w:themeColor="text1"/>
          <w:spacing w:val="10"/>
          <w:sz w:val="28"/>
          <w:szCs w:val="28"/>
          <w:lang w:eastAsia="ar-SA"/>
        </w:rPr>
        <w:t xml:space="preserve"> технологии</w:t>
      </w:r>
    </w:p>
    <w:p w:rsidR="009A2DAF" w:rsidRPr="00D026B8" w:rsidRDefault="009A2DAF" w:rsidP="009A2DAF">
      <w:pPr>
        <w:pStyle w:val="Style10"/>
        <w:suppressAutoHyphens w:val="0"/>
        <w:spacing w:line="240" w:lineRule="auto"/>
        <w:jc w:val="both"/>
        <w:rPr>
          <w:color w:val="000000" w:themeColor="text1"/>
          <w:sz w:val="28"/>
          <w:szCs w:val="28"/>
        </w:rPr>
      </w:pPr>
      <w:r w:rsidRPr="00D026B8">
        <w:rPr>
          <w:color w:val="000000" w:themeColor="text1"/>
          <w:sz w:val="28"/>
          <w:szCs w:val="28"/>
        </w:rPr>
        <w:t>При реализации учебной дисциплины используются следующие образовательные технологии</w:t>
      </w:r>
    </w:p>
    <w:p w:rsidR="009A2DAF" w:rsidRPr="00D026B8" w:rsidRDefault="009A2DAF" w:rsidP="009A2DAF">
      <w:pPr>
        <w:pStyle w:val="Style10"/>
        <w:suppressAutoHyphens w:val="0"/>
        <w:spacing w:line="240" w:lineRule="auto"/>
        <w:jc w:val="both"/>
        <w:rPr>
          <w:color w:val="000000" w:themeColor="text1"/>
          <w:sz w:val="28"/>
          <w:szCs w:val="28"/>
        </w:rPr>
      </w:pPr>
      <w:r w:rsidRPr="00D026B8">
        <w:rPr>
          <w:color w:val="000000" w:themeColor="text1"/>
          <w:sz w:val="28"/>
          <w:szCs w:val="28"/>
        </w:rPr>
        <w:t>1. Развитие критического мышления через чтение и письмо (РКМЧП) - представляет собой целостную систему, формирующую навыки работы с информацией в процессе чтения и письма.</w:t>
      </w:r>
    </w:p>
    <w:p w:rsidR="009A2DAF" w:rsidRPr="00D026B8" w:rsidRDefault="009A2DAF" w:rsidP="009A2DAF">
      <w:pPr>
        <w:pStyle w:val="Style10"/>
        <w:suppressAutoHyphens w:val="0"/>
        <w:spacing w:line="240" w:lineRule="auto"/>
        <w:jc w:val="both"/>
        <w:rPr>
          <w:b/>
          <w:bCs/>
          <w:color w:val="000000" w:themeColor="text1"/>
          <w:sz w:val="28"/>
          <w:szCs w:val="28"/>
        </w:rPr>
      </w:pPr>
      <w:r w:rsidRPr="00D026B8">
        <w:rPr>
          <w:color w:val="000000" w:themeColor="text1"/>
          <w:sz w:val="28"/>
          <w:szCs w:val="28"/>
        </w:rPr>
        <w:t>2. Информационно-коммуникационная - процессы и методы взаимодействия с информацией, которые осуществляются с применением устройств вычислительной техники, а также средств телекоммуникации</w:t>
      </w:r>
    </w:p>
    <w:p w:rsidR="009A2DAF" w:rsidRPr="00D026B8" w:rsidRDefault="009A2DAF" w:rsidP="009A2DAF">
      <w:pPr>
        <w:pStyle w:val="Style10"/>
        <w:suppressAutoHyphens w:val="0"/>
        <w:spacing w:line="240" w:lineRule="auto"/>
        <w:jc w:val="both"/>
        <w:rPr>
          <w:color w:val="000000" w:themeColor="text1"/>
          <w:sz w:val="28"/>
          <w:szCs w:val="28"/>
        </w:rPr>
      </w:pPr>
      <w:r w:rsidRPr="00D026B8">
        <w:rPr>
          <w:color w:val="000000" w:themeColor="text1"/>
          <w:sz w:val="28"/>
          <w:szCs w:val="28"/>
        </w:rPr>
        <w:t xml:space="preserve">3.Игровые технологии (деловая игра) — метод имитации принятия </w:t>
      </w:r>
      <w:r w:rsidR="00D026B8" w:rsidRPr="00D026B8">
        <w:rPr>
          <w:color w:val="000000" w:themeColor="text1"/>
          <w:sz w:val="28"/>
          <w:szCs w:val="28"/>
        </w:rPr>
        <w:t>решений в</w:t>
      </w:r>
      <w:r w:rsidRPr="00D026B8">
        <w:rPr>
          <w:color w:val="000000" w:themeColor="text1"/>
          <w:sz w:val="28"/>
          <w:szCs w:val="28"/>
        </w:rPr>
        <w:t xml:space="preserve"> </w:t>
      </w:r>
      <w:r w:rsidR="00D026B8" w:rsidRPr="00D026B8">
        <w:rPr>
          <w:color w:val="000000" w:themeColor="text1"/>
          <w:sz w:val="28"/>
          <w:szCs w:val="28"/>
        </w:rPr>
        <w:t>различных ситуациях</w:t>
      </w:r>
      <w:r w:rsidRPr="00D026B8">
        <w:rPr>
          <w:color w:val="000000" w:themeColor="text1"/>
          <w:sz w:val="28"/>
          <w:szCs w:val="28"/>
        </w:rPr>
        <w:t>, осуществляемый по заданным правилам группой людей или человеком в диалоговом режиме, при наличии конфликтных ситуаций или информационной неопределённости.</w:t>
      </w:r>
    </w:p>
    <w:p w:rsidR="009A2DAF" w:rsidRPr="00D026B8" w:rsidRDefault="009A2DAF" w:rsidP="009A2DAF">
      <w:pPr>
        <w:pStyle w:val="Style10"/>
        <w:suppressAutoHyphens w:val="0"/>
        <w:spacing w:line="240" w:lineRule="auto"/>
        <w:jc w:val="both"/>
        <w:rPr>
          <w:rStyle w:val="extended-textfull"/>
          <w:bCs/>
          <w:sz w:val="28"/>
          <w:szCs w:val="28"/>
        </w:rPr>
      </w:pPr>
      <w:r w:rsidRPr="00D026B8">
        <w:rPr>
          <w:color w:val="000000" w:themeColor="text1"/>
          <w:sz w:val="28"/>
          <w:szCs w:val="28"/>
        </w:rPr>
        <w:t>4. Обучение в сотрудничестве - это со</w:t>
      </w:r>
      <w:r w:rsidRPr="00D026B8">
        <w:rPr>
          <w:rStyle w:val="extended-textfull"/>
          <w:color w:val="000000" w:themeColor="text1"/>
          <w:sz w:val="28"/>
          <w:szCs w:val="28"/>
        </w:rPr>
        <w:t xml:space="preserve">вокупность некоторых приемов, объединенных общей логикой познавательной и организационной деятельности учащихся, которая позволяет реализовать основополагающие принципы личностно-ориентированного подхода к </w:t>
      </w:r>
      <w:r w:rsidRPr="00D026B8">
        <w:rPr>
          <w:rStyle w:val="extended-textfull"/>
          <w:bCs/>
          <w:color w:val="000000" w:themeColor="text1"/>
          <w:sz w:val="28"/>
          <w:szCs w:val="28"/>
        </w:rPr>
        <w:t>обучению</w:t>
      </w:r>
      <w:r w:rsidRPr="00D026B8">
        <w:rPr>
          <w:rStyle w:val="extended-textfull"/>
          <w:color w:val="000000" w:themeColor="text1"/>
          <w:sz w:val="28"/>
          <w:szCs w:val="28"/>
        </w:rPr>
        <w:t xml:space="preserve"> и обеспечить процесс успешной совместной деятельности учащихся по усвоению нового материала в малых группах </w:t>
      </w:r>
      <w:r w:rsidRPr="00D026B8">
        <w:rPr>
          <w:rStyle w:val="extended-textfull"/>
          <w:bCs/>
          <w:color w:val="000000" w:themeColor="text1"/>
          <w:sz w:val="28"/>
          <w:szCs w:val="28"/>
        </w:rPr>
        <w:t>сотрудничества.</w:t>
      </w:r>
    </w:p>
    <w:p w:rsidR="009A2DAF" w:rsidRPr="00D026B8" w:rsidRDefault="009A2DAF" w:rsidP="009A2DAF">
      <w:pPr>
        <w:pStyle w:val="Style10"/>
        <w:suppressAutoHyphens w:val="0"/>
        <w:spacing w:line="240" w:lineRule="auto"/>
        <w:jc w:val="both"/>
        <w:rPr>
          <w:sz w:val="28"/>
          <w:szCs w:val="28"/>
        </w:rPr>
      </w:pPr>
      <w:r w:rsidRPr="00D026B8">
        <w:rPr>
          <w:bCs/>
          <w:color w:val="000000" w:themeColor="text1"/>
          <w:sz w:val="28"/>
          <w:szCs w:val="28"/>
        </w:rPr>
        <w:t>5. Кейс</w:t>
      </w:r>
      <w:r w:rsidRPr="00D026B8">
        <w:rPr>
          <w:color w:val="000000" w:themeColor="text1"/>
          <w:sz w:val="28"/>
          <w:szCs w:val="28"/>
        </w:rPr>
        <w:t>-</w:t>
      </w:r>
      <w:r w:rsidRPr="00D026B8">
        <w:rPr>
          <w:bCs/>
          <w:color w:val="000000" w:themeColor="text1"/>
          <w:sz w:val="28"/>
          <w:szCs w:val="28"/>
        </w:rPr>
        <w:t>технология</w:t>
      </w:r>
      <w:r w:rsidRPr="00D026B8">
        <w:rPr>
          <w:color w:val="000000" w:themeColor="text1"/>
          <w:sz w:val="28"/>
          <w:szCs w:val="28"/>
        </w:rPr>
        <w:t>–</w:t>
      </w:r>
      <w:r w:rsidRPr="00D026B8">
        <w:rPr>
          <w:bCs/>
          <w:color w:val="000000" w:themeColor="text1"/>
          <w:sz w:val="28"/>
          <w:szCs w:val="28"/>
        </w:rPr>
        <w:t>это</w:t>
      </w:r>
      <w:r w:rsidRPr="00D026B8">
        <w:rPr>
          <w:color w:val="000000" w:themeColor="text1"/>
          <w:sz w:val="28"/>
          <w:szCs w:val="28"/>
        </w:rPr>
        <w:t xml:space="preserve"> ряд определенных учебных ситуаций, которые специально разработаны на базе фактического материала для дальнейшего их разбора в рамках учебных занятий.</w:t>
      </w:r>
    </w:p>
    <w:p w:rsidR="009A2DAF" w:rsidRPr="00D026B8" w:rsidRDefault="009A2DAF" w:rsidP="009A2DAF">
      <w:pPr>
        <w:widowControl w:val="0"/>
        <w:autoSpaceDE w:val="0"/>
        <w:spacing w:before="214" w:after="0" w:line="308" w:lineRule="exact"/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  <w:lang w:eastAsia="ar-SA"/>
        </w:rPr>
      </w:pPr>
    </w:p>
    <w:p w:rsidR="009A2DAF" w:rsidRPr="00D026B8" w:rsidRDefault="009A2DAF" w:rsidP="009A2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4.2 Мат</w:t>
      </w:r>
      <w:r w:rsidRPr="00D026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е</w:t>
      </w:r>
      <w:r w:rsidRPr="00D026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риально-техническое обеспечение учебной дисциплины:</w:t>
      </w:r>
    </w:p>
    <w:p w:rsidR="009A2DAF" w:rsidRPr="00D026B8" w:rsidRDefault="009A2DAF" w:rsidP="009A2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:rsidR="009A2DAF" w:rsidRPr="00D026B8" w:rsidRDefault="009A2DAF" w:rsidP="009A2DA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02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реализации программы учебной дисциплины предусмотрены следующие специальные помещения:</w:t>
      </w:r>
    </w:p>
    <w:p w:rsidR="009A2DAF" w:rsidRPr="00D026B8" w:rsidRDefault="009A2DAF" w:rsidP="009A2DA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Кабинет «</w:t>
      </w:r>
      <w:r w:rsidRPr="00D026B8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Социально-экономических дисциплин</w:t>
      </w:r>
      <w:r w:rsidRPr="00D02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D026B8">
        <w:rPr>
          <w:rFonts w:ascii="Times New Roman" w:hAnsi="Times New Roman" w:cs="Times New Roman"/>
          <w:color w:val="000000" w:themeColor="text1"/>
          <w:sz w:val="28"/>
          <w:szCs w:val="28"/>
        </w:rPr>
        <w:t>, оснащенный о</w:t>
      </w:r>
      <w:r w:rsidRPr="00D026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D026B8">
        <w:rPr>
          <w:rFonts w:ascii="Times New Roman" w:hAnsi="Times New Roman" w:cs="Times New Roman"/>
          <w:color w:val="000000" w:themeColor="text1"/>
          <w:sz w:val="28"/>
          <w:szCs w:val="28"/>
        </w:rPr>
        <w:t>компьютером, средствами проектором).</w:t>
      </w:r>
    </w:p>
    <w:p w:rsidR="009A2DAF" w:rsidRPr="00C217D0" w:rsidRDefault="009A2DAF" w:rsidP="009A2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:rsidR="009A2DAF" w:rsidRPr="00D026B8" w:rsidRDefault="009A2DAF" w:rsidP="009A2DAF">
      <w:pPr>
        <w:widowControl w:val="0"/>
        <w:autoSpaceDE w:val="0"/>
        <w:spacing w:before="219" w:after="0" w:line="298" w:lineRule="exac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D026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4.3. Информационное </w:t>
      </w:r>
      <w:r w:rsidR="00D026B8" w:rsidRPr="00D026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обеспечение реализации</w:t>
      </w:r>
      <w:r w:rsidRPr="00D026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 программы</w:t>
      </w:r>
    </w:p>
    <w:p w:rsidR="009A2DAF" w:rsidRPr="00D026B8" w:rsidRDefault="009A2DAF" w:rsidP="009A2DAF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A2DAF" w:rsidRPr="00D026B8" w:rsidRDefault="009A2DAF" w:rsidP="009A2DAF">
      <w:pPr>
        <w:widowControl w:val="0"/>
        <w:spacing w:after="0" w:line="240" w:lineRule="auto"/>
        <w:ind w:left="360" w:hanging="357"/>
        <w:contextualSpacing/>
        <w:jc w:val="center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D026B8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 xml:space="preserve">               Основная литература</w:t>
      </w:r>
    </w:p>
    <w:p w:rsidR="009A2DAF" w:rsidRPr="00D026B8" w:rsidRDefault="009A2DAF" w:rsidP="009A2DAF">
      <w:pPr>
        <w:widowControl w:val="0"/>
        <w:spacing w:before="120" w:after="120" w:line="240" w:lineRule="auto"/>
        <w:ind w:left="1080"/>
        <w:jc w:val="center"/>
        <w:rPr>
          <w:rFonts w:ascii="Times New Roman" w:eastAsia="MS Mincho" w:hAnsi="Times New Roman" w:cs="Times New Roman"/>
          <w:b/>
          <w:bCs/>
          <w:i/>
          <w:color w:val="000000" w:themeColor="text1"/>
          <w:sz w:val="28"/>
          <w:szCs w:val="28"/>
        </w:rPr>
      </w:pPr>
      <w:r w:rsidRPr="00D026B8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Печатные издания</w:t>
      </w:r>
      <w:r w:rsidRPr="00D026B8">
        <w:rPr>
          <w:rFonts w:ascii="Times New Roman" w:eastAsia="MS Mincho" w:hAnsi="Times New Roman" w:cs="Times New Roman"/>
          <w:b/>
          <w:bCs/>
          <w:i/>
          <w:color w:val="000000" w:themeColor="text1"/>
          <w:sz w:val="28"/>
          <w:szCs w:val="28"/>
        </w:rPr>
        <w:t>:</w:t>
      </w:r>
    </w:p>
    <w:p w:rsidR="009A2DAF" w:rsidRPr="00D026B8" w:rsidRDefault="005B552F" w:rsidP="009A2DAF">
      <w:pPr>
        <w:pStyle w:val="af4"/>
        <w:widowControl w:val="0"/>
        <w:numPr>
          <w:ilvl w:val="0"/>
          <w:numId w:val="4"/>
        </w:numPr>
        <w:spacing w:before="0" w:after="0"/>
        <w:contextualSpacing/>
        <w:jc w:val="both"/>
        <w:rPr>
          <w:color w:val="000000" w:themeColor="text1"/>
          <w:sz w:val="28"/>
          <w:szCs w:val="28"/>
        </w:rPr>
      </w:pPr>
      <w:r w:rsidRPr="00D026B8">
        <w:rPr>
          <w:bCs/>
          <w:color w:val="000000" w:themeColor="text1"/>
          <w:sz w:val="28"/>
          <w:szCs w:val="28"/>
        </w:rPr>
        <w:t xml:space="preserve">Драчева Е.Л., </w:t>
      </w:r>
      <w:proofErr w:type="spellStart"/>
      <w:r w:rsidRPr="00D026B8">
        <w:rPr>
          <w:bCs/>
          <w:color w:val="000000" w:themeColor="text1"/>
          <w:sz w:val="28"/>
          <w:szCs w:val="28"/>
        </w:rPr>
        <w:t>Юликов</w:t>
      </w:r>
      <w:proofErr w:type="spellEnd"/>
      <w:r w:rsidRPr="00D026B8">
        <w:rPr>
          <w:bCs/>
          <w:color w:val="000000" w:themeColor="text1"/>
          <w:sz w:val="28"/>
          <w:szCs w:val="28"/>
        </w:rPr>
        <w:t xml:space="preserve"> Л.И. Менеджмент</w:t>
      </w:r>
      <w:r w:rsidR="009A2DAF" w:rsidRPr="00D026B8">
        <w:rPr>
          <w:bCs/>
          <w:color w:val="000000" w:themeColor="text1"/>
          <w:sz w:val="28"/>
          <w:szCs w:val="28"/>
        </w:rPr>
        <w:t>: учебник и практикум для СП</w:t>
      </w:r>
      <w:r w:rsidRPr="00D026B8">
        <w:rPr>
          <w:bCs/>
          <w:color w:val="000000" w:themeColor="text1"/>
          <w:sz w:val="28"/>
          <w:szCs w:val="28"/>
        </w:rPr>
        <w:t>О2-е издание; 3</w:t>
      </w:r>
      <w:r w:rsidR="009A2DAF" w:rsidRPr="00D026B8">
        <w:rPr>
          <w:bCs/>
          <w:color w:val="000000" w:themeColor="text1"/>
          <w:sz w:val="28"/>
          <w:szCs w:val="28"/>
        </w:rPr>
        <w:t>0</w:t>
      </w:r>
      <w:r w:rsidRPr="00D026B8">
        <w:rPr>
          <w:bCs/>
          <w:color w:val="000000" w:themeColor="text1"/>
          <w:sz w:val="28"/>
          <w:szCs w:val="28"/>
        </w:rPr>
        <w:t>4</w:t>
      </w:r>
      <w:r w:rsidR="009A2DAF" w:rsidRPr="00D026B8">
        <w:rPr>
          <w:bCs/>
          <w:color w:val="000000" w:themeColor="text1"/>
          <w:sz w:val="28"/>
          <w:szCs w:val="28"/>
        </w:rPr>
        <w:t xml:space="preserve"> с.</w:t>
      </w:r>
    </w:p>
    <w:p w:rsidR="009A2DAF" w:rsidRPr="00D026B8" w:rsidRDefault="009A2DAF" w:rsidP="009A2DAF">
      <w:pPr>
        <w:widowControl w:val="0"/>
        <w:numPr>
          <w:ilvl w:val="0"/>
          <w:numId w:val="4"/>
        </w:numPr>
        <w:spacing w:after="0" w:line="240" w:lineRule="auto"/>
        <w:contextualSpacing/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Жабина</w:t>
      </w:r>
      <w:proofErr w:type="spellEnd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С.Б., </w:t>
      </w:r>
      <w:proofErr w:type="spellStart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Бурдюгова</w:t>
      </w:r>
      <w:proofErr w:type="spellEnd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О.М., Колесова А.В. Основы экономики, менеджмента и маркетинга в общественном питании: учебник для студентов СПО/ С.Б. </w:t>
      </w:r>
      <w:proofErr w:type="spellStart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Жабина</w:t>
      </w:r>
      <w:proofErr w:type="spellEnd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, О.М. </w:t>
      </w:r>
      <w:proofErr w:type="spellStart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Бурдюгова</w:t>
      </w:r>
      <w:proofErr w:type="spellEnd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, А.В.</w:t>
      </w:r>
      <w:r w:rsidR="00CB2C70"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Колесова. 2-е изд. </w:t>
      </w:r>
      <w:proofErr w:type="gramStart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Стер.-</w:t>
      </w:r>
      <w:proofErr w:type="gramEnd"/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М.: Издательский центр «Академия», 2018. – 336 с. </w:t>
      </w:r>
    </w:p>
    <w:p w:rsidR="009A2DAF" w:rsidRPr="00D026B8" w:rsidRDefault="00CB2C70" w:rsidP="009A2DAF">
      <w:pPr>
        <w:widowControl w:val="0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D026B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</w:rPr>
        <w:t xml:space="preserve">Косьмин А.Д., </w:t>
      </w:r>
      <w:proofErr w:type="spellStart"/>
      <w:r w:rsidRPr="00D026B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</w:rPr>
        <w:t>Свинтицкий</w:t>
      </w:r>
      <w:proofErr w:type="spellEnd"/>
      <w:r w:rsidRPr="00D026B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</w:rPr>
        <w:t xml:space="preserve"> Н.В., Косьмина Е.А. Менеджмент: учебник и практикум для СПО2-е издание; </w:t>
      </w:r>
      <w:r w:rsidRPr="00D026B8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Издательский центр «Академия», 2018 г.- 201 с.</w:t>
      </w:r>
    </w:p>
    <w:p w:rsidR="009A2DAF" w:rsidRPr="00C217D0" w:rsidRDefault="009A2DAF" w:rsidP="009A2DAF">
      <w:pPr>
        <w:widowControl w:val="0"/>
        <w:spacing w:after="0" w:line="240" w:lineRule="auto"/>
        <w:ind w:left="714" w:hanging="357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4"/>
          <w:szCs w:val="24"/>
        </w:rPr>
      </w:pPr>
    </w:p>
    <w:p w:rsidR="009A2DAF" w:rsidRPr="00D026B8" w:rsidRDefault="009A2DAF" w:rsidP="009A2DAF">
      <w:pPr>
        <w:widowControl w:val="0"/>
        <w:spacing w:before="120" w:after="12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</w:rPr>
      </w:pPr>
      <w:r w:rsidRPr="00D026B8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литература:</w:t>
      </w:r>
    </w:p>
    <w:p w:rsidR="004C17AC" w:rsidRPr="00D026B8" w:rsidRDefault="004C17AC" w:rsidP="00D026B8">
      <w:pPr>
        <w:pStyle w:val="af4"/>
        <w:widowControl w:val="0"/>
        <w:numPr>
          <w:ilvl w:val="1"/>
          <w:numId w:val="5"/>
        </w:numPr>
        <w:tabs>
          <w:tab w:val="clear" w:pos="1440"/>
        </w:tabs>
        <w:ind w:left="851" w:hanging="425"/>
        <w:rPr>
          <w:color w:val="333333"/>
          <w:sz w:val="28"/>
          <w:szCs w:val="28"/>
          <w:shd w:val="clear" w:color="auto" w:fill="FFFFFF"/>
        </w:rPr>
      </w:pPr>
      <w:r w:rsidRPr="00D026B8">
        <w:rPr>
          <w:color w:val="333333"/>
          <w:sz w:val="28"/>
          <w:szCs w:val="28"/>
          <w:shd w:val="clear" w:color="auto" w:fill="FFFFFF"/>
        </w:rPr>
        <w:t xml:space="preserve">Основы </w:t>
      </w:r>
      <w:proofErr w:type="gramStart"/>
      <w:r w:rsidRPr="00D026B8">
        <w:rPr>
          <w:color w:val="333333"/>
          <w:sz w:val="28"/>
          <w:szCs w:val="28"/>
          <w:shd w:val="clear" w:color="auto" w:fill="FFFFFF"/>
        </w:rPr>
        <w:t>менеджмента :</w:t>
      </w:r>
      <w:proofErr w:type="gramEnd"/>
      <w:r w:rsidRPr="00D026B8">
        <w:rPr>
          <w:color w:val="333333"/>
          <w:sz w:val="28"/>
          <w:szCs w:val="28"/>
          <w:shd w:val="clear" w:color="auto" w:fill="FFFFFF"/>
        </w:rPr>
        <w:t xml:space="preserve"> учебное пособие / Я. Ю. </w:t>
      </w:r>
      <w:proofErr w:type="spellStart"/>
      <w:r w:rsidRPr="00D026B8">
        <w:rPr>
          <w:color w:val="333333"/>
          <w:sz w:val="28"/>
          <w:szCs w:val="28"/>
          <w:shd w:val="clear" w:color="auto" w:fill="FFFFFF"/>
        </w:rPr>
        <w:t>Радюкова</w:t>
      </w:r>
      <w:proofErr w:type="spellEnd"/>
      <w:r w:rsidRPr="00D026B8">
        <w:rPr>
          <w:color w:val="333333"/>
          <w:sz w:val="28"/>
          <w:szCs w:val="28"/>
          <w:shd w:val="clear" w:color="auto" w:fill="FFFFFF"/>
        </w:rPr>
        <w:t xml:space="preserve">, М. В. Беспалов, В. И. </w:t>
      </w:r>
      <w:proofErr w:type="spellStart"/>
      <w:r w:rsidRPr="00D026B8">
        <w:rPr>
          <w:color w:val="333333"/>
          <w:sz w:val="28"/>
          <w:szCs w:val="28"/>
          <w:shd w:val="clear" w:color="auto" w:fill="FFFFFF"/>
        </w:rPr>
        <w:t>Абдукаримов</w:t>
      </w:r>
      <w:proofErr w:type="spellEnd"/>
      <w:r w:rsidRPr="00D026B8">
        <w:rPr>
          <w:color w:val="333333"/>
          <w:sz w:val="28"/>
          <w:szCs w:val="28"/>
          <w:shd w:val="clear" w:color="auto" w:fill="FFFFFF"/>
        </w:rPr>
        <w:t xml:space="preserve"> [и др.]. — </w:t>
      </w:r>
      <w:proofErr w:type="gramStart"/>
      <w:r w:rsidRPr="00D026B8">
        <w:rPr>
          <w:color w:val="333333"/>
          <w:sz w:val="28"/>
          <w:szCs w:val="28"/>
          <w:shd w:val="clear" w:color="auto" w:fill="FFFFFF"/>
        </w:rPr>
        <w:t>Москва :</w:t>
      </w:r>
      <w:proofErr w:type="gramEnd"/>
      <w:r w:rsidRPr="00D026B8">
        <w:rPr>
          <w:color w:val="333333"/>
          <w:sz w:val="28"/>
          <w:szCs w:val="28"/>
          <w:shd w:val="clear" w:color="auto" w:fill="FFFFFF"/>
        </w:rPr>
        <w:t xml:space="preserve"> ИНФРА-М, 2018. — 297 с. </w:t>
      </w:r>
      <w:hyperlink r:id="rId6" w:history="1">
        <w:r w:rsidRPr="00D026B8">
          <w:rPr>
            <w:rStyle w:val="a3"/>
            <w:sz w:val="28"/>
            <w:szCs w:val="28"/>
            <w:shd w:val="clear" w:color="auto" w:fill="FFFFFF"/>
          </w:rPr>
          <w:t>https://znanium.com/catalog/product/927209</w:t>
        </w:r>
      </w:hyperlink>
      <w:r w:rsidRPr="00D026B8">
        <w:rPr>
          <w:color w:val="333333"/>
          <w:sz w:val="28"/>
          <w:szCs w:val="28"/>
          <w:shd w:val="clear" w:color="auto" w:fill="FFFFFF"/>
        </w:rPr>
        <w:t> </w:t>
      </w:r>
    </w:p>
    <w:p w:rsidR="004C17AC" w:rsidRPr="00D026B8" w:rsidRDefault="004C17AC" w:rsidP="00D026B8">
      <w:pPr>
        <w:pStyle w:val="af4"/>
        <w:numPr>
          <w:ilvl w:val="1"/>
          <w:numId w:val="5"/>
        </w:numPr>
        <w:shd w:val="clear" w:color="auto" w:fill="FFFFFF"/>
        <w:tabs>
          <w:tab w:val="clear" w:pos="1440"/>
        </w:tabs>
        <w:spacing w:before="100" w:beforeAutospacing="1" w:after="100" w:afterAutospacing="1"/>
        <w:ind w:left="851" w:hanging="425"/>
        <w:rPr>
          <w:color w:val="333333"/>
          <w:sz w:val="28"/>
          <w:szCs w:val="28"/>
        </w:rPr>
      </w:pPr>
      <w:r w:rsidRPr="00D026B8">
        <w:rPr>
          <w:color w:val="333333"/>
          <w:sz w:val="28"/>
          <w:szCs w:val="28"/>
        </w:rPr>
        <w:t>Б</w:t>
      </w:r>
      <w:r w:rsidR="004F64DE" w:rsidRPr="00D026B8">
        <w:rPr>
          <w:color w:val="333333"/>
          <w:sz w:val="28"/>
          <w:szCs w:val="28"/>
        </w:rPr>
        <w:t>линов, А. О. Теория менеджмента</w:t>
      </w:r>
      <w:r w:rsidRPr="00D026B8">
        <w:rPr>
          <w:color w:val="333333"/>
          <w:sz w:val="28"/>
          <w:szCs w:val="28"/>
        </w:rPr>
        <w:t xml:space="preserve">: учебник для бакалавров / А. О. Блинов, Н. В. Угрюмова. — 2-е изд., стер. — Москва: Издательско-торговая корпорация «Дашков и </w:t>
      </w:r>
      <w:proofErr w:type="gramStart"/>
      <w:r w:rsidRPr="00D026B8">
        <w:rPr>
          <w:color w:val="333333"/>
          <w:sz w:val="28"/>
          <w:szCs w:val="28"/>
        </w:rPr>
        <w:t>К</w:t>
      </w:r>
      <w:proofErr w:type="gramEnd"/>
      <w:r w:rsidRPr="00D026B8">
        <w:rPr>
          <w:color w:val="333333"/>
          <w:sz w:val="28"/>
          <w:szCs w:val="28"/>
        </w:rPr>
        <w:t>°», 2020. - 298 с.  </w:t>
      </w:r>
      <w:hyperlink r:id="rId7" w:history="1">
        <w:r w:rsidRPr="00D026B8">
          <w:rPr>
            <w:rStyle w:val="a3"/>
            <w:sz w:val="28"/>
            <w:szCs w:val="28"/>
          </w:rPr>
          <w:t>https://znanium.com/catalog/product/1091530</w:t>
        </w:r>
      </w:hyperlink>
      <w:r w:rsidRPr="00D026B8">
        <w:rPr>
          <w:color w:val="333333"/>
          <w:sz w:val="28"/>
          <w:szCs w:val="28"/>
        </w:rPr>
        <w:t> </w:t>
      </w:r>
      <w:r w:rsidRPr="00D026B8">
        <w:rPr>
          <w:color w:val="333333"/>
          <w:sz w:val="28"/>
          <w:szCs w:val="28"/>
        </w:rPr>
        <w:br/>
        <w:t> </w:t>
      </w:r>
    </w:p>
    <w:p w:rsidR="004C17AC" w:rsidRPr="00D026B8" w:rsidRDefault="004C17AC" w:rsidP="00D026B8">
      <w:pPr>
        <w:pStyle w:val="af4"/>
        <w:numPr>
          <w:ilvl w:val="1"/>
          <w:numId w:val="5"/>
        </w:numPr>
        <w:shd w:val="clear" w:color="auto" w:fill="FFFFFF"/>
        <w:tabs>
          <w:tab w:val="clear" w:pos="1440"/>
        </w:tabs>
        <w:spacing w:before="100" w:beforeAutospacing="1" w:after="100" w:afterAutospacing="1"/>
        <w:ind w:left="851" w:hanging="425"/>
        <w:rPr>
          <w:rFonts w:ascii="Sirius-Reg" w:hAnsi="Sirius-Reg"/>
          <w:color w:val="333333"/>
          <w:sz w:val="28"/>
          <w:szCs w:val="28"/>
        </w:rPr>
      </w:pPr>
      <w:r w:rsidRPr="00D026B8">
        <w:rPr>
          <w:color w:val="333333"/>
          <w:sz w:val="28"/>
          <w:szCs w:val="28"/>
        </w:rPr>
        <w:t xml:space="preserve">Хохлова, Т. П. Теория менеджмента: история управленческой мысли: Учебник / Хохлова Т.П. - </w:t>
      </w:r>
      <w:proofErr w:type="spellStart"/>
      <w:proofErr w:type="gramStart"/>
      <w:r w:rsidRPr="00D026B8">
        <w:rPr>
          <w:color w:val="333333"/>
          <w:sz w:val="28"/>
          <w:szCs w:val="28"/>
        </w:rPr>
        <w:t>Москва:Магистр</w:t>
      </w:r>
      <w:proofErr w:type="spellEnd"/>
      <w:proofErr w:type="gramEnd"/>
      <w:r w:rsidRPr="00D026B8">
        <w:rPr>
          <w:color w:val="333333"/>
          <w:sz w:val="28"/>
          <w:szCs w:val="28"/>
        </w:rPr>
        <w:t>, НИЦ ИНФРА-М, 2018. - 384 с. </w:t>
      </w:r>
      <w:hyperlink r:id="rId8" w:history="1">
        <w:r w:rsidRPr="00D026B8">
          <w:rPr>
            <w:rStyle w:val="a3"/>
            <w:sz w:val="28"/>
            <w:szCs w:val="28"/>
          </w:rPr>
          <w:t>https://znanium.com/catalog/product/920548</w:t>
        </w:r>
      </w:hyperlink>
      <w:r w:rsidRPr="00D026B8">
        <w:rPr>
          <w:rFonts w:ascii="Sirius-Reg" w:hAnsi="Sirius-Reg"/>
          <w:color w:val="333333"/>
          <w:sz w:val="28"/>
          <w:szCs w:val="28"/>
        </w:rPr>
        <w:t>  </w:t>
      </w:r>
    </w:p>
    <w:p w:rsidR="009A2DAF" w:rsidRPr="00D026B8" w:rsidRDefault="009A2DAF" w:rsidP="009A2DAF">
      <w:pPr>
        <w:widowControl w:val="0"/>
        <w:jc w:val="center"/>
        <w:rPr>
          <w:color w:val="000000" w:themeColor="text1"/>
          <w:sz w:val="28"/>
          <w:szCs w:val="28"/>
        </w:rPr>
      </w:pPr>
      <w:r w:rsidRPr="00D026B8">
        <w:rPr>
          <w:rStyle w:val="FontStyle101"/>
          <w:b/>
          <w:bCs/>
          <w:color w:val="000000" w:themeColor="text1"/>
          <w:sz w:val="28"/>
          <w:szCs w:val="28"/>
        </w:rPr>
        <w:t>5. Контроль и оценка результатов 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3129"/>
        <w:gridCol w:w="3528"/>
      </w:tblGrid>
      <w:tr w:rsidR="009A2DAF" w:rsidRPr="00C217D0" w:rsidTr="009A2DAF"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Формы и методы оценки</w:t>
            </w:r>
          </w:p>
        </w:tc>
      </w:tr>
      <w:tr w:rsidR="009A2DAF" w:rsidRPr="00C217D0" w:rsidTr="009A2D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Текущий контроль</w:t>
            </w:r>
          </w:p>
        </w:tc>
      </w:tr>
      <w:tr w:rsidR="009A2DAF" w:rsidRPr="00C217D0" w:rsidTr="009A2DAF"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F" w:rsidRPr="00C217D0" w:rsidRDefault="00A42C9F" w:rsidP="00A42C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A42C9F" w:rsidRPr="00C217D0" w:rsidRDefault="00A42C9F" w:rsidP="00A42C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  <w:p w:rsidR="009A2DAF" w:rsidRPr="00C217D0" w:rsidRDefault="009A2DAF" w:rsidP="00A42C9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Полнота ответов, точность формулировок, не менее 70% правильных ответов.</w:t>
            </w: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Не менее 70% правильных ответов.</w:t>
            </w: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Полнота ответов, точность формулировок, правильность расчётов, применение профессиональной терминологии, грамотное и логическое изложение, качественное оформление в соответствии с требованиями методических указаний</w:t>
            </w: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 проведении:</w:t>
            </w: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-письменного опроса;</w:t>
            </w: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-тестирования;</w:t>
            </w: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 оценка результатов практических работ</w:t>
            </w: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9A2DAF" w:rsidRPr="00C217D0" w:rsidRDefault="009A2D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A2DAF" w:rsidRPr="00C217D0" w:rsidTr="009A2D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DAF" w:rsidRPr="00C217D0" w:rsidRDefault="009A2D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Промежуточная аттестация</w:t>
            </w:r>
          </w:p>
        </w:tc>
      </w:tr>
      <w:tr w:rsidR="00CC7005" w:rsidRPr="00C217D0" w:rsidTr="009A2DAF"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F" w:rsidRPr="00C217D0" w:rsidRDefault="00A42C9F" w:rsidP="00A42C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ОК 01-04,06,07</w:t>
            </w:r>
          </w:p>
          <w:p w:rsidR="00CC7005" w:rsidRPr="00C217D0" w:rsidRDefault="00A42C9F" w:rsidP="00A42C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ПК 1.7.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05" w:rsidRPr="00C217D0" w:rsidRDefault="00CC7005" w:rsidP="00CC70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Правильность, полнота выполнения заданий, точность формулировок, соответствие требованиям, </w:t>
            </w: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не менее 70% правильных ответов.</w:t>
            </w:r>
          </w:p>
          <w:p w:rsidR="00CC7005" w:rsidRPr="00C217D0" w:rsidRDefault="00CC7005" w:rsidP="00CC7005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Адекватность, Оптимальность выбора способов действий, точность оценки, самооценки выполнения заданий.</w:t>
            </w:r>
          </w:p>
          <w:p w:rsidR="00CC7005" w:rsidRPr="00C217D0" w:rsidRDefault="00CC7005" w:rsidP="00CC70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Соответствие требованиям 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05" w:rsidRPr="00C217D0" w:rsidRDefault="00CC7005" w:rsidP="00CC70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="008F648E"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форме экзамена</w:t>
            </w:r>
            <w:r w:rsidR="00FD6D90"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C21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CC7005" w:rsidRPr="00C217D0" w:rsidRDefault="00CC7005" w:rsidP="00CC70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9A2DAF" w:rsidRPr="00C217D0" w:rsidRDefault="009A2DAF" w:rsidP="009A2DAF">
      <w:pPr>
        <w:widowControl w:val="0"/>
        <w:autoSpaceDE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pacing w:val="10"/>
          <w:sz w:val="24"/>
          <w:szCs w:val="24"/>
          <w:lang w:eastAsia="ar-SA"/>
        </w:rPr>
      </w:pPr>
    </w:p>
    <w:p w:rsidR="009A2DAF" w:rsidRPr="00C217D0" w:rsidRDefault="009A2DAF" w:rsidP="009A2DAF">
      <w:pPr>
        <w:widowControl w:val="0"/>
        <w:tabs>
          <w:tab w:val="right" w:leader="underscore" w:pos="9639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217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Приложение 1</w:t>
      </w:r>
    </w:p>
    <w:p w:rsidR="009A2DAF" w:rsidRPr="00C217D0" w:rsidRDefault="009A2DAF" w:rsidP="009A2DAF">
      <w:pPr>
        <w:widowControl w:val="0"/>
        <w:tabs>
          <w:tab w:val="right" w:leader="underscore" w:pos="9639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ar-SA"/>
        </w:rPr>
      </w:pPr>
    </w:p>
    <w:p w:rsidR="009A2DAF" w:rsidRPr="00C217D0" w:rsidRDefault="009A2DAF" w:rsidP="009A2DAF">
      <w:pPr>
        <w:widowControl w:val="0"/>
        <w:tabs>
          <w:tab w:val="right" w:leader="underscore" w:pos="9639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217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Оценочные материалы</w:t>
      </w:r>
    </w:p>
    <w:p w:rsidR="009A2DAF" w:rsidRPr="00C217D0" w:rsidRDefault="009A2DAF" w:rsidP="009A2DAF">
      <w:pPr>
        <w:widowControl w:val="0"/>
        <w:tabs>
          <w:tab w:val="right" w:leader="underscore" w:pos="9639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ar-SA"/>
        </w:rPr>
      </w:pPr>
      <w:r w:rsidRPr="00C217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(примерные варианты)</w:t>
      </w:r>
    </w:p>
    <w:p w:rsidR="009A2DAF" w:rsidRPr="00C217D0" w:rsidRDefault="009A2DAF" w:rsidP="009A2DAF">
      <w:pPr>
        <w:widowControl w:val="0"/>
        <w:tabs>
          <w:tab w:val="right" w:leader="underscore" w:pos="9639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9A2DAF" w:rsidRPr="00C217D0" w:rsidRDefault="009A2DAF" w:rsidP="00E32EEF">
      <w:pPr>
        <w:widowControl w:val="0"/>
        <w:tabs>
          <w:tab w:val="right" w:leader="underscore" w:pos="9639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217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Текущий контроль</w:t>
      </w:r>
    </w:p>
    <w:p w:rsidR="0062566D" w:rsidRPr="00C217D0" w:rsidRDefault="0062566D" w:rsidP="00E32EEF">
      <w:pPr>
        <w:widowControl w:val="0"/>
        <w:tabs>
          <w:tab w:val="right" w:leader="underscore" w:pos="9639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217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Понятие менеджмент, менеджер </w:t>
      </w:r>
    </w:p>
    <w:p w:rsidR="0062566D" w:rsidRPr="00C217D0" w:rsidRDefault="0062566D" w:rsidP="00E32EEF">
      <w:pPr>
        <w:widowControl w:val="0"/>
        <w:tabs>
          <w:tab w:val="right" w:leader="underscore" w:pos="9639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62566D" w:rsidRPr="00C217D0" w:rsidRDefault="0062566D" w:rsidP="00625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Дать определение:</w:t>
      </w:r>
    </w:p>
    <w:p w:rsidR="0062566D" w:rsidRPr="00C217D0" w:rsidRDefault="0062566D" w:rsidP="00625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1. Что такое менеджмент, существующие определения?</w:t>
      </w:r>
    </w:p>
    <w:p w:rsidR="0062566D" w:rsidRPr="00C217D0" w:rsidRDefault="0062566D" w:rsidP="00625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217D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  Какова сущность по</w:t>
      </w:r>
      <w:r w:rsidRPr="00C217D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softHyphen/>
        <w:t>нятия "управление", его отличие от менеджмента?</w:t>
      </w:r>
    </w:p>
    <w:p w:rsidR="00777840" w:rsidRPr="00C217D0" w:rsidRDefault="00777840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3. Роль менеджера в управлении организацией. Уровни управления в организации</w:t>
      </w:r>
    </w:p>
    <w:p w:rsidR="00A6238C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Ответить на вопросы теста, выбрав правильные варианты ответа</w:t>
      </w:r>
    </w:p>
    <w:p w:rsidR="00677A8F" w:rsidRPr="00C217D0" w:rsidRDefault="00677A8F" w:rsidP="00677A8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Примерный вариант теста.</w:t>
      </w:r>
    </w:p>
    <w:p w:rsidR="00677A8F" w:rsidRPr="00C217D0" w:rsidRDefault="00677A8F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Тема:</w:t>
      </w:r>
      <w:r w:rsidR="00A6238C" w:rsidRPr="00C217D0">
        <w:rPr>
          <w:rFonts w:ascii="Times New Roman" w:hAnsi="Times New Roman" w:cs="Times New Roman"/>
          <w:sz w:val="24"/>
          <w:szCs w:val="24"/>
        </w:rPr>
        <w:t xml:space="preserve"> «Менеджмент: основные понятия, сущность»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Тест 1 Согласны ли вы со следующими утверждениями: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менеджер - профессиональный наемный управляющий, специалист по управлению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менеджер – руководитель, то есть сотрудник организации, имеющий непосредственно подчиненных ему работников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2. Менеджмент это: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управление хозяйственной деятельностью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государственное или общественное управление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управление в неживой природе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г) управление автомобилем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 Под хозяйственной деятельностью в определении менеджмента понимается деятельность фирмы: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в любой отрасли экономики: промышленности, торговле, строительстве и так далее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в любой сфере деятельности фирмы: научные исследования, производство (операции), сбыт, финансы, если она направлена на получение прибыли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4. Что из перечисленного ниже включает понятие </w:t>
      </w:r>
      <w:r w:rsidR="00677A8F" w:rsidRPr="00C217D0">
        <w:rPr>
          <w:rFonts w:ascii="Times New Roman" w:hAnsi="Times New Roman" w:cs="Times New Roman"/>
          <w:sz w:val="24"/>
          <w:szCs w:val="24"/>
        </w:rPr>
        <w:t>менеджмент?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командно – административное управление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технократическое управление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планово – директивное управление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5. Употребляется ли понятие «менеджмент» для организации, не имеющих отношения к бизнесу: а) да б) нет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6. Являются ли слова «предприним</w:t>
      </w:r>
      <w:r w:rsidR="00677A8F" w:rsidRPr="00C217D0">
        <w:rPr>
          <w:rFonts w:ascii="Times New Roman" w:hAnsi="Times New Roman" w:cs="Times New Roman"/>
          <w:sz w:val="24"/>
          <w:szCs w:val="24"/>
        </w:rPr>
        <w:t>атель» и «менеджер» синонимами?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да б</w:t>
      </w:r>
      <w:r w:rsidR="00677A8F" w:rsidRPr="00C217D0">
        <w:rPr>
          <w:rFonts w:ascii="Times New Roman" w:hAnsi="Times New Roman" w:cs="Times New Roman"/>
          <w:sz w:val="24"/>
          <w:szCs w:val="24"/>
        </w:rPr>
        <w:t>) нет</w:t>
      </w:r>
    </w:p>
    <w:p w:rsidR="00677A8F" w:rsidRPr="00C217D0" w:rsidRDefault="00677A8F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7. </w:t>
      </w:r>
      <w:r w:rsidR="00A6238C" w:rsidRPr="00C217D0">
        <w:rPr>
          <w:rFonts w:ascii="Times New Roman" w:hAnsi="Times New Roman" w:cs="Times New Roman"/>
          <w:sz w:val="24"/>
          <w:szCs w:val="24"/>
        </w:rPr>
        <w:t>Отметьте характеристики, соответствующие понятию «менеджер»:</w:t>
      </w:r>
    </w:p>
    <w:p w:rsidR="00677A8F" w:rsidRPr="00C217D0" w:rsidRDefault="00A6238C" w:rsidP="006256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человек, прошедший специальную подготовку (профессиональный управляющий) </w:t>
      </w:r>
    </w:p>
    <w:p w:rsidR="00A6238C" w:rsidRPr="00C217D0" w:rsidRDefault="00A6238C" w:rsidP="00625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инженер или экономист, занятый управлением</w:t>
      </w:r>
    </w:p>
    <w:p w:rsidR="00677A8F" w:rsidRPr="00C217D0" w:rsidRDefault="00677A8F" w:rsidP="00677A8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677A8F" w:rsidRPr="00C217D0" w:rsidRDefault="00677A8F" w:rsidP="00677A8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10 мин.</w:t>
      </w:r>
    </w:p>
    <w:p w:rsidR="00677A8F" w:rsidRPr="00C217D0" w:rsidRDefault="00677A8F" w:rsidP="00677A8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</w:p>
    <w:p w:rsidR="00677A8F" w:rsidRPr="00C217D0" w:rsidRDefault="00677A8F" w:rsidP="00677A8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1" w:author="user" w:date="2018-12-10T21:07:00Z"/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Результаты теста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sz w:val="24"/>
          <w:szCs w:val="24"/>
          <w:lang w:eastAsia="ar-SA"/>
        </w:rPr>
        <w:t>четырехбалльной</w:t>
      </w:r>
      <w:proofErr w:type="spellEnd"/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шкалы в соответствии с критериями оценки.</w:t>
      </w:r>
    </w:p>
    <w:p w:rsidR="00677A8F" w:rsidRPr="00C217D0" w:rsidRDefault="00677A8F" w:rsidP="00677A8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2" w:author="user" w:date="2018-12-10T21:08:00Z"/>
          <w:rFonts w:ascii="Times New Roman" w:hAnsi="Times New Roman" w:cs="Times New Roman"/>
          <w:sz w:val="24"/>
          <w:szCs w:val="24"/>
          <w:lang w:eastAsia="ar-SA"/>
        </w:rPr>
      </w:pPr>
    </w:p>
    <w:p w:rsidR="00677A8F" w:rsidRPr="00C217D0" w:rsidRDefault="00677A8F" w:rsidP="00677A8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77A8F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677A8F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Менее 6-и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неудовлетворительно</w:t>
            </w:r>
          </w:p>
        </w:tc>
      </w:tr>
      <w:tr w:rsidR="00677A8F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удовлетворительно</w:t>
            </w:r>
          </w:p>
        </w:tc>
      </w:tr>
      <w:tr w:rsidR="00677A8F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хорошо</w:t>
            </w:r>
          </w:p>
        </w:tc>
      </w:tr>
      <w:tr w:rsidR="00677A8F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8F" w:rsidRPr="00C217D0" w:rsidRDefault="00677A8F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отлично</w:t>
            </w:r>
          </w:p>
        </w:tc>
      </w:tr>
    </w:tbl>
    <w:p w:rsidR="0062566D" w:rsidRPr="00C217D0" w:rsidRDefault="0062566D" w:rsidP="0062566D">
      <w:pPr>
        <w:widowControl w:val="0"/>
        <w:tabs>
          <w:tab w:val="right" w:leader="underscore" w:pos="9639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EB7611" w:rsidRPr="00C217D0" w:rsidRDefault="00EB7611" w:rsidP="00E32EEF">
      <w:pPr>
        <w:widowControl w:val="0"/>
        <w:tabs>
          <w:tab w:val="right" w:leader="underscore" w:pos="9639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677A8F" w:rsidRPr="00C217D0" w:rsidRDefault="00677A8F" w:rsidP="00E32EE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EB7611" w:rsidRPr="00C217D0" w:rsidRDefault="00EB7611" w:rsidP="00E32EE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Примерный вариант теста.</w:t>
      </w:r>
    </w:p>
    <w:p w:rsidR="00EB7611" w:rsidRPr="00C217D0" w:rsidRDefault="0062566D" w:rsidP="00E32E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Тема 1. Сущность и характерные черты современного менеджмента, история его развития</w:t>
      </w:r>
    </w:p>
    <w:p w:rsidR="00EB7611" w:rsidRPr="00C217D0" w:rsidRDefault="00EB7611" w:rsidP="00E32EEF">
      <w:pPr>
        <w:pStyle w:val="af4"/>
        <w:spacing w:before="0" w:after="0"/>
        <w:ind w:left="0"/>
        <w:rPr>
          <w:szCs w:val="24"/>
        </w:rPr>
      </w:pPr>
      <w:r w:rsidRPr="00C217D0">
        <w:rPr>
          <w:szCs w:val="24"/>
        </w:rPr>
        <w:t>Ответить на вопросы теста, выбрав правильные варианты ответов.</w:t>
      </w:r>
    </w:p>
    <w:p w:rsidR="0062566D" w:rsidRPr="00C217D0" w:rsidRDefault="0062566D" w:rsidP="004308B7">
      <w:pPr>
        <w:pStyle w:val="afb"/>
        <w:rPr>
          <w:rFonts w:ascii="Times New Roman" w:hAnsi="Times New Roman" w:cs="Times New Roman"/>
          <w:b/>
          <w:sz w:val="24"/>
          <w:szCs w:val="24"/>
        </w:rPr>
      </w:pP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1. Кто является родоначальником классической школы менеджмента: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Ч.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Бебидж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>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М. Вебер;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Ф. Тейлор.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2.</w:t>
      </w:r>
      <w:r w:rsidRPr="00C217D0">
        <w:rPr>
          <w:rFonts w:ascii="Times New Roman" w:hAnsi="Times New Roman" w:cs="Times New Roman"/>
          <w:color w:val="3E3E3E"/>
          <w:sz w:val="24"/>
          <w:szCs w:val="24"/>
        </w:rPr>
        <w:t xml:space="preserve"> </w:t>
      </w:r>
      <w:r w:rsidRPr="00C217D0">
        <w:rPr>
          <w:rStyle w:val="afc"/>
          <w:rFonts w:ascii="Times New Roman" w:hAnsi="Times New Roman" w:cs="Times New Roman"/>
          <w:color w:val="3E3E3E"/>
          <w:sz w:val="24"/>
          <w:szCs w:val="24"/>
        </w:rPr>
        <w:t>Управление было признано наукой и самостоятельной областью исследования: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color w:val="3E3E3E"/>
          <w:sz w:val="24"/>
          <w:szCs w:val="24"/>
        </w:rPr>
        <w:t xml:space="preserve">а) </w:t>
      </w:r>
      <w:r w:rsidRPr="00C217D0">
        <w:rPr>
          <w:rFonts w:ascii="Times New Roman" w:hAnsi="Times New Roman" w:cs="Times New Roman"/>
          <w:sz w:val="24"/>
          <w:szCs w:val="24"/>
        </w:rPr>
        <w:t>в конце XV в.; в) в конце XIX — начале XX в.;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в конце XVII — начале XIII в.; г) в середине XX в</w:t>
      </w:r>
      <w:r w:rsidRPr="00C217D0">
        <w:rPr>
          <w:rFonts w:ascii="Times New Roman" w:hAnsi="Times New Roman" w:cs="Times New Roman"/>
          <w:b/>
          <w:sz w:val="24"/>
          <w:szCs w:val="24"/>
        </w:rPr>
        <w:t>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hAnsi="Times New Roman" w:cs="Times New Roman"/>
          <w:color w:val="3E3E3E"/>
          <w:sz w:val="24"/>
          <w:szCs w:val="24"/>
        </w:rPr>
        <w:t xml:space="preserve">3. </w:t>
      </w:r>
      <w:r w:rsidRPr="00C217D0">
        <w:rPr>
          <w:rStyle w:val="afc"/>
          <w:rFonts w:ascii="Times New Roman" w:hAnsi="Times New Roman" w:cs="Times New Roman"/>
          <w:color w:val="3E3E3E"/>
          <w:sz w:val="24"/>
          <w:szCs w:val="24"/>
        </w:rPr>
        <w:t>Автором-разработчиком 14 принципов менеджмента является: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color w:val="3E3E3E"/>
          <w:sz w:val="24"/>
          <w:szCs w:val="24"/>
        </w:rPr>
        <w:t>а</w:t>
      </w:r>
      <w:r w:rsidRPr="00C217D0">
        <w:rPr>
          <w:rFonts w:ascii="Times New Roman" w:hAnsi="Times New Roman" w:cs="Times New Roman"/>
          <w:sz w:val="24"/>
          <w:szCs w:val="24"/>
        </w:rPr>
        <w:t xml:space="preserve">) Э, </w:t>
      </w:r>
      <w:proofErr w:type="spellStart"/>
      <w:proofErr w:type="gramStart"/>
      <w:r w:rsidRPr="00C217D0">
        <w:rPr>
          <w:rFonts w:ascii="Times New Roman" w:hAnsi="Times New Roman" w:cs="Times New Roman"/>
          <w:sz w:val="24"/>
          <w:szCs w:val="24"/>
        </w:rPr>
        <w:t>Мэйо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C217D0">
        <w:rPr>
          <w:rFonts w:ascii="Times New Roman" w:hAnsi="Times New Roman" w:cs="Times New Roman"/>
          <w:sz w:val="24"/>
          <w:szCs w:val="24"/>
        </w:rPr>
        <w:t xml:space="preserve">      в) А.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Файоль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>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М. </w:t>
      </w:r>
      <w:proofErr w:type="gramStart"/>
      <w:r w:rsidRPr="00C217D0">
        <w:rPr>
          <w:rFonts w:ascii="Times New Roman" w:hAnsi="Times New Roman" w:cs="Times New Roman"/>
          <w:sz w:val="24"/>
          <w:szCs w:val="24"/>
        </w:rPr>
        <w:t xml:space="preserve">Вебер;   </w:t>
      </w:r>
      <w:proofErr w:type="gramEnd"/>
      <w:r w:rsidRPr="00C217D0">
        <w:rPr>
          <w:rFonts w:ascii="Times New Roman" w:hAnsi="Times New Roman" w:cs="Times New Roman"/>
          <w:sz w:val="24"/>
          <w:szCs w:val="24"/>
        </w:rPr>
        <w:t xml:space="preserve">    г) Ф.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Гилбрет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>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Style w:val="afc"/>
          <w:rFonts w:ascii="Times New Roman" w:hAnsi="Times New Roman" w:cs="Times New Roman"/>
          <w:color w:val="000000"/>
          <w:sz w:val="24"/>
          <w:szCs w:val="24"/>
        </w:rPr>
        <w:t>4. Какие бывают виды разделения труда менеджеров?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 функциональное;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горизонтальное;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вертикальное;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г) прямое.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5. Кто автор этих слов: «Управление – это искусство знать точно, что предстоит сделать и как это сделать самым дешевым и наилучшим способом»?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Ч.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Бебидж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>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М. Вебер;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Ф. Тейлор.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6. Кто является продолжателем теоретической работы Тейлора о менеджменте: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</w:t>
      </w:r>
      <w:r w:rsidRPr="00C217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17D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Файолль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>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Бебидж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>;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proofErr w:type="gramStart"/>
      <w:r w:rsidRPr="00C217D0">
        <w:rPr>
          <w:rFonts w:ascii="Times New Roman" w:hAnsi="Times New Roman" w:cs="Times New Roman"/>
          <w:sz w:val="24"/>
          <w:szCs w:val="24"/>
        </w:rPr>
        <w:t>в)  М.</w:t>
      </w:r>
      <w:proofErr w:type="gramEnd"/>
      <w:r w:rsidRPr="00C217D0">
        <w:rPr>
          <w:rFonts w:ascii="Times New Roman" w:hAnsi="Times New Roman" w:cs="Times New Roman"/>
          <w:sz w:val="24"/>
          <w:szCs w:val="24"/>
        </w:rPr>
        <w:t xml:space="preserve"> Вебер.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7. В какой стране сложились условия, способствовавшие появлению менеджмента?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 Аргентине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Бразилии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Польше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г) США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8. Кто был основоположником административной школы?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Гилбрет</w:t>
      </w:r>
      <w:proofErr w:type="spellEnd"/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Тейлор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Файоль</w:t>
      </w:r>
      <w:proofErr w:type="spellEnd"/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color w:val="646464"/>
          <w:sz w:val="24"/>
          <w:szCs w:val="24"/>
        </w:rPr>
        <w:t>9</w:t>
      </w:r>
      <w:r w:rsidRPr="00C217D0">
        <w:rPr>
          <w:rFonts w:ascii="Times New Roman" w:hAnsi="Times New Roman" w:cs="Times New Roman"/>
          <w:b/>
          <w:sz w:val="24"/>
          <w:szCs w:val="24"/>
        </w:rPr>
        <w:t>. Суть ситуационного подход к решению проблемы заключается: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 в поиске ситуации, наиболее адекватной состоянию внешней среды, воздействия на внешнюю среду.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 в поиске ситуации, наиболее адекватной состоянию внутренней среды, воздействий на внутреннею среду.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в диагностике состоянию внутренней среды и выделении характеризующей ее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макроситуации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>, выборе соответствующего метода управления организации.</w:t>
      </w:r>
    </w:p>
    <w:p w:rsidR="004308B7" w:rsidRPr="00C217D0" w:rsidRDefault="004308B7" w:rsidP="004308B7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Г) в диагностике состоянию внешней среды и выделении характеризующей ее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макроситуацию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>, выборе соответствующего метода управления организацией.</w:t>
      </w:r>
    </w:p>
    <w:p w:rsidR="004308B7" w:rsidRPr="00C217D0" w:rsidRDefault="004308B7" w:rsidP="008F0C11">
      <w:pPr>
        <w:pStyle w:val="af4"/>
        <w:numPr>
          <w:ilvl w:val="0"/>
          <w:numId w:val="15"/>
        </w:numPr>
        <w:spacing w:before="0" w:after="0"/>
        <w:ind w:left="0" w:firstLine="0"/>
        <w:contextualSpacing/>
        <w:rPr>
          <w:szCs w:val="24"/>
          <w:lang w:eastAsia="ru-RU"/>
        </w:rPr>
      </w:pPr>
      <w:r w:rsidRPr="00C217D0">
        <w:rPr>
          <w:b/>
          <w:bCs/>
          <w:szCs w:val="24"/>
          <w:lang w:eastAsia="ru-RU"/>
        </w:rPr>
        <w:t>Если управление рассматривает все процессы и явления в виде целостной системы, которая имеет новые качества и функции, которые отсутствуют у элементов, которые их составляют, то мы имеем дело с</w:t>
      </w:r>
      <w:r w:rsidRPr="00C217D0">
        <w:rPr>
          <w:szCs w:val="24"/>
          <w:lang w:eastAsia="ru-RU"/>
        </w:rPr>
        <w:t>:</w:t>
      </w:r>
    </w:p>
    <w:p w:rsidR="004308B7" w:rsidRPr="00C217D0" w:rsidRDefault="004308B7" w:rsidP="004308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sz w:val="24"/>
          <w:szCs w:val="24"/>
        </w:rPr>
        <w:t>а) Поведенческим подходом.</w:t>
      </w:r>
    </w:p>
    <w:p w:rsidR="004308B7" w:rsidRPr="00C217D0" w:rsidRDefault="004308B7" w:rsidP="004308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sz w:val="24"/>
          <w:szCs w:val="24"/>
        </w:rPr>
        <w:t>б) Процессным подходом;</w:t>
      </w:r>
    </w:p>
    <w:p w:rsidR="004308B7" w:rsidRPr="00C217D0" w:rsidRDefault="0062566D" w:rsidP="004308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sz w:val="24"/>
          <w:szCs w:val="24"/>
        </w:rPr>
        <w:t xml:space="preserve">в) Ситуационным </w:t>
      </w:r>
      <w:proofErr w:type="gramStart"/>
      <w:r w:rsidRPr="00C217D0">
        <w:rPr>
          <w:rFonts w:ascii="Times New Roman" w:eastAsia="Times New Roman" w:hAnsi="Times New Roman" w:cs="Times New Roman"/>
          <w:sz w:val="24"/>
          <w:szCs w:val="24"/>
        </w:rPr>
        <w:t>подходом;</w:t>
      </w:r>
      <w:r w:rsidR="004308B7" w:rsidRPr="00C217D0">
        <w:rPr>
          <w:rFonts w:ascii="Times New Roman" w:eastAsia="Times New Roman" w:hAnsi="Times New Roman" w:cs="Times New Roman"/>
          <w:sz w:val="24"/>
          <w:szCs w:val="24"/>
        </w:rPr>
        <w:br/>
      </w:r>
      <w:r w:rsidR="004308B7" w:rsidRPr="00C217D0">
        <w:rPr>
          <w:rFonts w:ascii="Times New Roman" w:eastAsia="Times New Roman" w:hAnsi="Times New Roman" w:cs="Times New Roman"/>
          <w:iCs/>
          <w:sz w:val="24"/>
          <w:szCs w:val="24"/>
        </w:rPr>
        <w:t>г</w:t>
      </w:r>
      <w:proofErr w:type="gramEnd"/>
      <w:r w:rsidR="004308B7" w:rsidRPr="00C217D0">
        <w:rPr>
          <w:rFonts w:ascii="Times New Roman" w:eastAsia="Times New Roman" w:hAnsi="Times New Roman" w:cs="Times New Roman"/>
          <w:iCs/>
          <w:sz w:val="24"/>
          <w:szCs w:val="24"/>
        </w:rPr>
        <w:t>) </w:t>
      </w:r>
      <w:r w:rsidR="004308B7" w:rsidRPr="00C217D0">
        <w:rPr>
          <w:rFonts w:ascii="Times New Roman" w:eastAsia="Times New Roman" w:hAnsi="Times New Roman" w:cs="Times New Roman"/>
          <w:sz w:val="24"/>
          <w:szCs w:val="24"/>
        </w:rPr>
        <w:t>Системным подходом;</w:t>
      </w:r>
    </w:p>
    <w:p w:rsidR="004308B7" w:rsidRPr="00C217D0" w:rsidRDefault="004308B7" w:rsidP="004308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sz w:val="24"/>
          <w:szCs w:val="24"/>
        </w:rPr>
        <w:t>д) Текущим подходом.</w:t>
      </w:r>
    </w:p>
    <w:p w:rsidR="00677A8F" w:rsidRPr="00C217D0" w:rsidRDefault="00677A8F" w:rsidP="00E32EE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15 мин.</w:t>
      </w: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3" w:author="user" w:date="2018-12-10T21:07:00Z"/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Результаты теста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sz w:val="24"/>
          <w:szCs w:val="24"/>
          <w:lang w:eastAsia="ar-SA"/>
        </w:rPr>
        <w:t>четырехбалльной</w:t>
      </w:r>
      <w:proofErr w:type="spellEnd"/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шкалы в соответствии с критериями оценки.</w:t>
      </w: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4" w:author="user" w:date="2018-12-10T21:08:00Z"/>
          <w:rFonts w:ascii="Times New Roman" w:hAnsi="Times New Roman" w:cs="Times New Roman"/>
          <w:sz w:val="24"/>
          <w:szCs w:val="24"/>
          <w:lang w:eastAsia="ar-SA"/>
        </w:rPr>
      </w:pP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Менее 6-и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неудовлетворительно</w:t>
            </w:r>
          </w:p>
        </w:tc>
      </w:tr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удовлетворительно</w:t>
            </w:r>
          </w:p>
        </w:tc>
      </w:tr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хорошо</w:t>
            </w:r>
          </w:p>
        </w:tc>
      </w:tr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отлично</w:t>
            </w:r>
          </w:p>
        </w:tc>
      </w:tr>
    </w:tbl>
    <w:p w:rsidR="0013286C" w:rsidRPr="00C217D0" w:rsidRDefault="0013286C" w:rsidP="001328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2E99" w:rsidRPr="00C217D0" w:rsidRDefault="00352E99" w:rsidP="00352E99">
      <w:pPr>
        <w:widowControl w:val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52E99" w:rsidRPr="00C217D0" w:rsidRDefault="00356AC6" w:rsidP="00677A8F">
      <w:pPr>
        <w:widowControl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Тема 2. Внешняя и внутренняя</w:t>
      </w:r>
      <w:r w:rsidR="00C40D02" w:rsidRPr="00C217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среда организации</w:t>
      </w:r>
    </w:p>
    <w:p w:rsidR="00677A8F" w:rsidRPr="00C217D0" w:rsidRDefault="00677A8F" w:rsidP="00677A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Примерный вариант письменной работы</w:t>
      </w:r>
    </w:p>
    <w:p w:rsidR="00677A8F" w:rsidRPr="00C217D0" w:rsidRDefault="00677A8F" w:rsidP="00677A8F">
      <w:pPr>
        <w:widowContro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 xml:space="preserve"> Цель работы: </w:t>
      </w:r>
      <w:r w:rsidRPr="00C217D0">
        <w:rPr>
          <w:rFonts w:ascii="Times New Roman" w:hAnsi="Times New Roman" w:cs="Times New Roman"/>
          <w:sz w:val="24"/>
          <w:szCs w:val="24"/>
        </w:rPr>
        <w:t>научиться определять внутрен</w:t>
      </w:r>
      <w:r w:rsidR="00A36C91" w:rsidRPr="00C217D0">
        <w:rPr>
          <w:rFonts w:ascii="Times New Roman" w:hAnsi="Times New Roman" w:cs="Times New Roman"/>
          <w:sz w:val="24"/>
          <w:szCs w:val="24"/>
        </w:rPr>
        <w:t xml:space="preserve">нюю и внешнюю среду организации; </w:t>
      </w:r>
      <w:r w:rsidR="00D026B8" w:rsidRPr="00C217D0">
        <w:rPr>
          <w:rFonts w:ascii="Times New Roman" w:hAnsi="Times New Roman" w:cs="Times New Roman"/>
          <w:sz w:val="24"/>
          <w:szCs w:val="24"/>
        </w:rPr>
        <w:t>объяснять,</w:t>
      </w:r>
      <w:r w:rsidR="00A36C91" w:rsidRPr="00C217D0">
        <w:rPr>
          <w:rFonts w:ascii="Times New Roman" w:hAnsi="Times New Roman" w:cs="Times New Roman"/>
          <w:sz w:val="24"/>
          <w:szCs w:val="24"/>
        </w:rPr>
        <w:t xml:space="preserve"> как эти факторы влияют на организацию</w:t>
      </w:r>
    </w:p>
    <w:p w:rsidR="00677A8F" w:rsidRPr="00C217D0" w:rsidRDefault="00C40D02" w:rsidP="00677A8F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Ситуационная задача №1. </w:t>
      </w:r>
    </w:p>
    <w:p w:rsidR="00C40D02" w:rsidRPr="00C217D0" w:rsidRDefault="00C40D02" w:rsidP="00677A8F">
      <w:pPr>
        <w:widowContro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sz w:val="24"/>
          <w:szCs w:val="24"/>
        </w:rPr>
        <w:t>Предприятие «Прометей», производящее молочную продукцию, освоило современные технологии, разработало портфель новых проектов, но дальнейшее его развитие тормозится нехваткой оборотных средств и потерей большого числа квалифицированных кадров, которые уволились в период длительной реконструкции предприятия. Продукция предприятия отвечает международным стандартам, имеется возможность расширить производство продукции и освоить новые рынки, но в данной отрасли появилось много новых конкурентов - небольших частных предприятий по переработке молочных продуктов. Кроме того, наметилась тенденция замедления роста рынка данной продукции. Проанализируйте внутреннюю и внешнюю среду предприятия: определите сильные и слабые стороны внутренней среды предприятия, появившиеся возможности и угрозы внешней среды. Назовите возможные стратегии развития предприятия.</w:t>
      </w:r>
    </w:p>
    <w:p w:rsidR="00352E99" w:rsidRPr="00C217D0" w:rsidRDefault="00677A8F" w:rsidP="00677A8F">
      <w:pPr>
        <w:widowContro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Задание: </w:t>
      </w:r>
      <w:r w:rsidR="00C40D02" w:rsidRPr="00C217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352E99" w:rsidRPr="00C217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пишите, каким факторам влияния на организацию относятся указанные элементы. Как они влияют?</w:t>
      </w:r>
    </w:p>
    <w:p w:rsidR="00677A8F" w:rsidRPr="00C217D0" w:rsidRDefault="00677A8F" w:rsidP="00677A8F">
      <w:pPr>
        <w:widowControl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217D0">
        <w:rPr>
          <w:noProof/>
          <w:sz w:val="24"/>
          <w:szCs w:val="24"/>
        </w:rPr>
        <w:drawing>
          <wp:inline distT="0" distB="0" distL="0" distR="0" wp14:anchorId="08E4DF55" wp14:editId="4F588004">
            <wp:extent cx="3505200" cy="2686050"/>
            <wp:effectExtent l="0" t="0" r="0" b="0"/>
            <wp:docPr id="5" name="Рисунок 5" descr="https://fsd.multiurok.ru/html/2021/06/07/s_60bd8310d23ee/1700477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1/06/07/s_60bd8310d23ee/1700477_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E99" w:rsidRPr="00C217D0" w:rsidRDefault="00677A8F" w:rsidP="00352E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Задание: </w:t>
      </w:r>
      <w:r w:rsidR="00352E99"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 возможное положительное или отрицательное влияние факторов внешней и внутренней среды на деятельность предприятия (организации)</w:t>
      </w:r>
    </w:p>
    <w:tbl>
      <w:tblPr>
        <w:tblW w:w="97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18"/>
        <w:gridCol w:w="3121"/>
        <w:gridCol w:w="3411"/>
      </w:tblGrid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Факторы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Положительное влияние</w:t>
            </w: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Отрицательное влияние</w:t>
            </w:r>
          </w:p>
        </w:tc>
      </w:tr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1.Рост безработицы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Демографический спад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3.Низкий уровень доходов обслуживаемого населения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4.Повышение стоимости энергоресурсов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5.Повышение уровня доходов обслуживаемого населения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Развитие техники и технологии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7.Наличие конкурентов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2E99" w:rsidRPr="00C217D0" w:rsidTr="00D13843">
        <w:tc>
          <w:tcPr>
            <w:tcW w:w="3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17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8.Рост цен на материалы, сырье, товары от поставщиков</w:t>
            </w:r>
          </w:p>
        </w:tc>
        <w:tc>
          <w:tcPr>
            <w:tcW w:w="2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2E99" w:rsidRPr="00C217D0" w:rsidRDefault="00352E99" w:rsidP="00D13843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</w:rPr>
            </w:pPr>
          </w:p>
        </w:tc>
      </w:tr>
    </w:tbl>
    <w:p w:rsidR="00352E99" w:rsidRPr="00C217D0" w:rsidRDefault="00352E99" w:rsidP="001328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6C91" w:rsidRPr="00C217D0" w:rsidRDefault="00A36C91" w:rsidP="00A36C91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A36C91" w:rsidRPr="00C217D0" w:rsidRDefault="00A36C91" w:rsidP="00A36C91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>Продолжительность практической работы составляет 2 учебных часа, студенты выполняют работу самостоятельно, преподаватель проводит инструктаж, а также анализирует и оценивает выполнение работы и степень выполнения запланированными умениями.</w:t>
      </w:r>
    </w:p>
    <w:p w:rsidR="00A36C91" w:rsidRPr="00C217D0" w:rsidRDefault="00A36C91" w:rsidP="00A36C91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</w:p>
    <w:p w:rsidR="00A36C91" w:rsidRPr="00C217D0" w:rsidRDefault="00A36C91" w:rsidP="00A36C91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Работы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sz w:val="24"/>
          <w:szCs w:val="24"/>
          <w:lang w:eastAsia="ar-SA"/>
        </w:rPr>
        <w:t>четырёхбалльной</w:t>
      </w:r>
      <w:proofErr w:type="spellEnd"/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шкалы в соответствии с критериями оценки.</w:t>
      </w:r>
    </w:p>
    <w:p w:rsidR="00A36C91" w:rsidRPr="00C217D0" w:rsidRDefault="00A36C91" w:rsidP="00A36C91">
      <w:pPr>
        <w:pStyle w:val="af4"/>
        <w:spacing w:before="0" w:after="0"/>
        <w:ind w:left="0"/>
        <w:jc w:val="both"/>
        <w:rPr>
          <w:szCs w:val="24"/>
          <w:lang w:eastAsia="ru-RU"/>
        </w:rPr>
      </w:pPr>
    </w:p>
    <w:tbl>
      <w:tblPr>
        <w:tblW w:w="9159" w:type="dxa"/>
        <w:tblInd w:w="534" w:type="dxa"/>
        <w:tblLook w:val="04A0" w:firstRow="1" w:lastRow="0" w:firstColumn="1" w:lastColumn="0" w:noHBand="0" w:noVBand="1"/>
      </w:tblPr>
      <w:tblGrid>
        <w:gridCol w:w="763"/>
        <w:gridCol w:w="3863"/>
        <w:gridCol w:w="3700"/>
        <w:gridCol w:w="833"/>
      </w:tblGrid>
      <w:tr w:rsidR="00A36C91" w:rsidRPr="00C217D0" w:rsidTr="000D3129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п.п</w:t>
            </w:r>
            <w:proofErr w:type="spellEnd"/>
          </w:p>
        </w:tc>
        <w:tc>
          <w:tcPr>
            <w:tcW w:w="3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Правильность выполнения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A36C91" w:rsidRPr="00C217D0" w:rsidTr="000D3129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Правильность определения терминов</w:t>
            </w:r>
          </w:p>
        </w:tc>
        <w:tc>
          <w:tcPr>
            <w:tcW w:w="3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Термины выписаны, верно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A36C91" w:rsidRPr="00C217D0" w:rsidTr="000D3129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Полнота ответов на вопросы</w:t>
            </w:r>
          </w:p>
        </w:tc>
        <w:tc>
          <w:tcPr>
            <w:tcW w:w="3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Ответы на вопросы полные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A36C91" w:rsidRPr="00C217D0" w:rsidTr="000D3129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0D3129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Самостоятельность</w:t>
            </w:r>
          </w:p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Задание выполнено самостоятельно, без подсказок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A36C91" w:rsidRPr="00C217D0" w:rsidTr="000D3129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0D3129" w:rsidP="000D3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</w:tbl>
    <w:p w:rsidR="00A36C91" w:rsidRPr="00C217D0" w:rsidRDefault="00A36C91" w:rsidP="00A36C91">
      <w:pPr>
        <w:tabs>
          <w:tab w:val="left" w:pos="2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ab/>
      </w:r>
    </w:p>
    <w:p w:rsidR="00A36C91" w:rsidRPr="00C217D0" w:rsidRDefault="00A36C91" w:rsidP="00A36C91">
      <w:pPr>
        <w:tabs>
          <w:tab w:val="left" w:pos="2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Перевод баллов в оценки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36C91" w:rsidRPr="00C217D0" w:rsidTr="002C1171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«5»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«4»</w:t>
            </w:r>
          </w:p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«3»</w:t>
            </w:r>
          </w:p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«2»</w:t>
            </w:r>
          </w:p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6C91" w:rsidRPr="00C217D0" w:rsidTr="002C1171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3B1907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A36C91"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A36C91"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баллов</w:t>
            </w:r>
          </w:p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91" w:rsidRPr="00C217D0" w:rsidRDefault="003B1907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  <w:r w:rsidR="00A36C91"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A36C91"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баллов</w:t>
            </w:r>
          </w:p>
          <w:p w:rsidR="00A36C91" w:rsidRPr="00C217D0" w:rsidRDefault="00A36C91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3B1907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36C91"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баллов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C91" w:rsidRPr="00C217D0" w:rsidRDefault="003B1907" w:rsidP="002C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A36C91" w:rsidRPr="00C2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баллов и менее</w:t>
            </w:r>
          </w:p>
        </w:tc>
      </w:tr>
    </w:tbl>
    <w:p w:rsidR="00352E99" w:rsidRPr="00C217D0" w:rsidRDefault="00352E99" w:rsidP="001328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566D" w:rsidRPr="00C217D0" w:rsidRDefault="0062566D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 3</w:t>
      </w:r>
    </w:p>
    <w:p w:rsidR="00EB7611" w:rsidRPr="00C217D0" w:rsidRDefault="0062566D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Характеристика составляющих цикла менеджмента</w:t>
      </w:r>
    </w:p>
    <w:p w:rsidR="00A9505D" w:rsidRPr="00C217D0" w:rsidRDefault="00A9505D" w:rsidP="000D3129">
      <w:pPr>
        <w:pStyle w:val="afb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sz w:val="24"/>
          <w:szCs w:val="24"/>
          <w:shd w:val="clear" w:color="auto" w:fill="FFFFFF"/>
        </w:rPr>
        <w:t>Цель: Ознакомить студентов с основными функциями управления.</w:t>
      </w:r>
    </w:p>
    <w:p w:rsidR="000D3129" w:rsidRPr="00C217D0" w:rsidRDefault="000D3129" w:rsidP="000D3129">
      <w:pPr>
        <w:pStyle w:val="afb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A9505D" w:rsidRPr="00C217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Какова сущность цикла менеджмента? </w:t>
      </w:r>
    </w:p>
    <w:p w:rsidR="000D3129" w:rsidRPr="00C217D0" w:rsidRDefault="00A9505D" w:rsidP="000D3129">
      <w:pPr>
        <w:pStyle w:val="afb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Почему цикл менеджмента является основой управленческой деятельности? </w:t>
      </w:r>
    </w:p>
    <w:p w:rsidR="00A9505D" w:rsidRPr="00C217D0" w:rsidRDefault="00A9505D" w:rsidP="000D3129">
      <w:pPr>
        <w:pStyle w:val="afb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sz w:val="24"/>
          <w:szCs w:val="24"/>
          <w:shd w:val="clear" w:color="auto" w:fill="FFFFFF"/>
        </w:rPr>
        <w:t>3. В связи, с чем отдельные функции управленческого цикла взаимосвязаны и взаимообусловлены? </w:t>
      </w:r>
    </w:p>
    <w:p w:rsidR="00A9505D" w:rsidRPr="00C217D0" w:rsidRDefault="00A9505D" w:rsidP="00A9505D">
      <w:pPr>
        <w:autoSpaceDE w:val="0"/>
        <w:autoSpaceDN w:val="0"/>
        <w:adjustRightInd w:val="0"/>
        <w:spacing w:after="0"/>
        <w:jc w:val="center"/>
        <w:rPr>
          <w:rFonts w:eastAsiaTheme="minorHAnsi"/>
          <w:b/>
          <w:sz w:val="24"/>
          <w:szCs w:val="24"/>
        </w:rPr>
      </w:pPr>
    </w:p>
    <w:p w:rsidR="000D3129" w:rsidRPr="00C217D0" w:rsidRDefault="000D3129" w:rsidP="00A9505D">
      <w:pPr>
        <w:autoSpaceDE w:val="0"/>
        <w:autoSpaceDN w:val="0"/>
        <w:adjustRightInd w:val="0"/>
        <w:spacing w:after="0"/>
        <w:jc w:val="center"/>
        <w:rPr>
          <w:rFonts w:eastAsiaTheme="minorHAnsi"/>
          <w:b/>
          <w:sz w:val="24"/>
          <w:szCs w:val="24"/>
        </w:rPr>
      </w:pPr>
    </w:p>
    <w:p w:rsidR="000D3129" w:rsidRPr="00C217D0" w:rsidRDefault="000D3129" w:rsidP="000D31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Тема 4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Организация как функция менеджмента</w:t>
      </w:r>
    </w:p>
    <w:p w:rsidR="000D3129" w:rsidRPr="00C217D0" w:rsidRDefault="000D3129" w:rsidP="000D3129">
      <w:pPr>
        <w:pStyle w:val="af4"/>
        <w:spacing w:before="0" w:after="0"/>
        <w:ind w:left="0"/>
        <w:rPr>
          <w:szCs w:val="24"/>
        </w:rPr>
      </w:pPr>
      <w:r w:rsidRPr="00C217D0">
        <w:rPr>
          <w:szCs w:val="24"/>
        </w:rPr>
        <w:t>Ответить на вопросы теста, выбрав правильные варианты ответов.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Тест. Выберите правильный вариант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1.Организационная структура характеризуется большим дублированием функций управления: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функциональная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дивизиональная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проектная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2. Что лежит в основе продуктовой организационной структуры?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 xml:space="preserve">а) виды товаров и услуг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группы покупателей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производственные функции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3.Верно ли определение: «Проектная организация – это временная организация, создаваемая для решения конкретной задачи»: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да б) нет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4.Отметьте недостатки матричной организационной структуры: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 сложность организации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б) подрыв принципа единоначалия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высокая степень разделения труда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5.Какую организационную структуру целесообразно применять в организации, которая выпускает относительно ограниченную номенклатуру продукции, действует в стабильных внешних условиях, </w:t>
      </w:r>
      <w:proofErr w:type="gramStart"/>
      <w:r w:rsidRPr="00C217D0">
        <w:rPr>
          <w:rFonts w:ascii="Times New Roman" w:hAnsi="Times New Roman" w:cs="Times New Roman"/>
          <w:sz w:val="24"/>
          <w:szCs w:val="24"/>
        </w:rPr>
        <w:t>для  обеспечения</w:t>
      </w:r>
      <w:proofErr w:type="gramEnd"/>
      <w:r w:rsidRPr="00C217D0">
        <w:rPr>
          <w:rFonts w:ascii="Times New Roman" w:hAnsi="Times New Roman" w:cs="Times New Roman"/>
          <w:sz w:val="24"/>
          <w:szCs w:val="24"/>
        </w:rPr>
        <w:t xml:space="preserve"> своего функционирования требует решения стандартных управленческих задач: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функциональную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дивизиональную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в) проектную г) матричную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6.При каком виде организационных структур утрачивается гибкость в управлении: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функциональном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дивизиональном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129" w:rsidRPr="00C217D0" w:rsidRDefault="000D3129" w:rsidP="000D3129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бюрократическом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10 мин.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5" w:author="user" w:date="2018-12-10T21:07:00Z"/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Результаты теста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sz w:val="24"/>
          <w:szCs w:val="24"/>
          <w:lang w:eastAsia="ar-SA"/>
        </w:rPr>
        <w:t>четырехбалльной</w:t>
      </w:r>
      <w:proofErr w:type="spellEnd"/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шкалы в соответствии с критериями оценки.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Менее 6-и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неудовлетворительно</w:t>
            </w:r>
          </w:p>
        </w:tc>
      </w:tr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удовлетворительно</w:t>
            </w:r>
          </w:p>
        </w:tc>
      </w:tr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хорошо</w:t>
            </w:r>
          </w:p>
        </w:tc>
      </w:tr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отлично</w:t>
            </w:r>
          </w:p>
        </w:tc>
      </w:tr>
    </w:tbl>
    <w:p w:rsidR="000D3129" w:rsidRPr="00C217D0" w:rsidRDefault="003B1907" w:rsidP="003B1907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</w:rPr>
        <w:t>Задание:</w:t>
      </w:r>
    </w:p>
    <w:p w:rsidR="003B1907" w:rsidRPr="00C217D0" w:rsidRDefault="003B1907" w:rsidP="003B19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Ситуационная задача. В ООО «Волна» работают: директор, бухгалтер, 6 продавцов и водитель грузового автомобиля. Определите тип организационной структуры управления предприятием. Изобразите схематически структуру предприятия. Укажите достоинства и недостатки данной структуры.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20 мин.</w:t>
      </w:r>
    </w:p>
    <w:p w:rsidR="004C4032" w:rsidRPr="00C217D0" w:rsidRDefault="004C4032" w:rsidP="004C4032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032" w:rsidRPr="00C217D0" w:rsidRDefault="004C4032" w:rsidP="004C4032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уровень освоения студентами учебного материала;</w:t>
      </w:r>
    </w:p>
    <w:p w:rsidR="004C4032" w:rsidRPr="00C217D0" w:rsidRDefault="004C4032" w:rsidP="004C4032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4C4032" w:rsidRPr="00C217D0" w:rsidRDefault="004C4032" w:rsidP="004C4032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умение ориентироваться в потоке информации, выделять главное.</w:t>
      </w:r>
    </w:p>
    <w:p w:rsidR="004C4032" w:rsidRPr="00C217D0" w:rsidRDefault="004C4032" w:rsidP="003B1907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3B1907" w:rsidRPr="00C217D0" w:rsidRDefault="003B1907" w:rsidP="00A9505D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</w:rPr>
        <w:t>Тема 5</w:t>
      </w:r>
    </w:p>
    <w:p w:rsidR="003B1907" w:rsidRPr="00C217D0" w:rsidRDefault="00120EBA" w:rsidP="00A9505D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</w:rPr>
        <w:t>Планирование как функция менеджмента.</w:t>
      </w:r>
      <w:r w:rsidR="003B1907" w:rsidRPr="00C217D0">
        <w:rPr>
          <w:rFonts w:ascii="Times New Roman" w:eastAsiaTheme="minorHAnsi" w:hAnsi="Times New Roman" w:cs="Times New Roman"/>
          <w:b/>
          <w:sz w:val="24"/>
          <w:szCs w:val="24"/>
        </w:rPr>
        <w:t xml:space="preserve"> Стратегические и тактические планы.</w:t>
      </w:r>
    </w:p>
    <w:p w:rsidR="00120EBA" w:rsidRPr="00C217D0" w:rsidRDefault="00120EBA" w:rsidP="00A9505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Тест 1 Верно/Неверно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1. По тому как организация формулирует миссию, можно судить о том, насколько ясна ее стратегия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2. Миссия детализирует статус предприятия и обеспечивает направление и ориентиры для определения целей и стратегий на различных организационных уровнях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 Целесообразен выбор прибыли в качестве общей миссии организации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4. Стратегический анализ – обследование внутренних сильных и слабых сторон организации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5. Управленческое обследование представляет собой оценку функциональных внутренних зон предприятия, предназначенную для выявления ее сильных и слабых сторон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 xml:space="preserve"> 6. Главное различие между долгосрочным и стратегическим планированием состоит в продолжительности горизонта планирования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7. В фазе замедления роста появляются первые признаки насыщения спроса и предложение начинает опережать спрос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8. Фаза зрелости характеризуется снижением объема спроса (иногда до нуля) и темпом устаревания или уменьшения потребления продукта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9. Если организация изменяет свою внешнюю стратегию, она должна изменить и внутренний потенциал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10. Широкое участие в стратегической работе означает децентрализацию стратегии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11. Метод оценки внешних сильных и слабых сторон компании, открывающихся перед ней внешних возможностей и подстерегающих ее опасностей известен под названием __________________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12. Действия конкурентов начинают проявляться на стадии роста товара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13. Конечным продуктом формирования стратегии является стратегический план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14. Применение планирования улучшает координацию действий в организации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15. Устойчивый успех организаций обеспечивает постоянное стремление руководства учиться на прошлом опыте и прогнозировать будущее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16. Эффективность – это то, как успешно достигнуты цели организации, а не то, как члены организации достигли свои личные цели внутри организации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17. Анализ внешней среды проводится в виде управленческого обследования внутренних сильных и слабых сторон организации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18. Изучение финансовой деятельности может открыть руководству зоны внутренних сильных и слабых сторон в долгосрочной перспективе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19. Культура и образ организации подкрепляются или ослабляются ее репутацией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20. Реактивность (приспособление) характеризуется тремя параметрами: организационным климатом, компетенцией и управленческим потенциалом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21. Стратегии сочетания всех альтернатив будут, скорее всего, придерживаться крупные организации, активно действующие в нескольких отраслях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22. На стадии зрелости ЖЦТ фирма будет придерживаться наступательной стратегии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23. На стадии роста ЖЦТ фирма будет применять элементы оборонительной стратегии</w:t>
      </w:r>
    </w:p>
    <w:p w:rsidR="00120EBA" w:rsidRPr="00C217D0" w:rsidRDefault="00120EBA" w:rsidP="00A9505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 xml:space="preserve"> Тест 2 Выберите правильный вариант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1. Стратегический план предприятия – это: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прогнозирование будущих направлений предприятий и возможностей предприятия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долговременный план, в котором сформулированы задачи, цели и стратегия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перспективный документ, с параметрами развития предприятия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г) определенные задания для всех видов деятельности на перспективу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2. План предприятия представляет: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развернутую производственную программу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официальный документ, отражающий планы развития предприятия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пути достижения цели на основе сбалансированности имеющихся ресурсов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г) перспективный документ, в котором сформулированы основные принципы и требования предприятия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 Планы по срокам исполнения делятся на: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краткосрочные, материальные, финансовые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долгосрочные, среднесрочные, краткосрочные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скользящие, гибкие, функциональные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г) календарно-оперативные, ежемесячные, квартальные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4. На основе рыночной стратегии разрабатывается: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оперативный план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годовой план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стратегический план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5. Наиболее распространенной формой текущего планирования является: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>а) бизнес – план предприятия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б) оперативный план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годовой план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6. Производственная программа предприятия формируется для: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систематического принятия решений по проблемам управления составом и структурой продукции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удовлетворения спроса потребителей и требований рынка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в) прогнозирования выпуска определенного ассортимента, номенклатуры продукции и объема его реализации г) производства и реализации продукции, определенного объема, ассортимента и качества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7. Основной важнейший показатель бизнес – плана: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производимая продукция в натуральном и стоимостном выражении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ресурсное обеспечение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ожидаемая прибыль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8. Завершающий этап внутризаводского планирования: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стратегическое планирование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составление годового плана работы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разработка производственной программы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г) оперативное планирование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9. Текущий и оперативный планы решают задачи: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одни и те же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отличающиеся по срокам исполнения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взаимодополняющие </w:t>
      </w:r>
    </w:p>
    <w:p w:rsidR="00120EBA" w:rsidRPr="00C217D0" w:rsidRDefault="00120EBA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г) взаимоисключающие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10 мин.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6" w:author="user" w:date="2018-12-10T21:07:00Z"/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Результаты теста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sz w:val="24"/>
          <w:szCs w:val="24"/>
          <w:lang w:eastAsia="ar-SA"/>
        </w:rPr>
        <w:t>четырехбалльной</w:t>
      </w:r>
      <w:proofErr w:type="spellEnd"/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шкалы в соответствии с критериями оценки.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AD381B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Менее 4</w:t>
            </w:r>
            <w:r w:rsidR="004C4032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неудовлетворительно</w:t>
            </w:r>
          </w:p>
        </w:tc>
      </w:tr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AD381B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4C4032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удовлетворительно</w:t>
            </w:r>
          </w:p>
        </w:tc>
      </w:tr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AD381B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4C4032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хорошо</w:t>
            </w:r>
          </w:p>
        </w:tc>
      </w:tr>
      <w:tr w:rsidR="004C4032" w:rsidRPr="00C217D0" w:rsidTr="002C117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AD381B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4C4032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032" w:rsidRPr="00C217D0" w:rsidRDefault="004C4032" w:rsidP="002C1171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отлично</w:t>
            </w:r>
          </w:p>
        </w:tc>
      </w:tr>
    </w:tbl>
    <w:p w:rsidR="004C4032" w:rsidRPr="00C217D0" w:rsidRDefault="004C4032" w:rsidP="00120E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9505D" w:rsidRPr="00C217D0" w:rsidRDefault="00A9505D" w:rsidP="00A950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3B1907" w:rsidRPr="00C2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="003B1907"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Проанализируйте миссию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</w:t>
      </w:r>
      <w:r w:rsidR="003B1907"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ании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. Оцените достои</w:t>
      </w:r>
      <w:r w:rsidR="003B1907"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нства и недостатки перечисленной формулировки миссии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. Для оценки воспользуйтесь кр</w:t>
      </w:r>
      <w:r w:rsidR="003B1907"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итериями указанные </w:t>
      </w:r>
      <w:r w:rsidR="00120EBA"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9505D" w:rsidRPr="00C217D0" w:rsidRDefault="00A9505D" w:rsidP="00A950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9505D" w:rsidRPr="00C217D0" w:rsidRDefault="00A9505D" w:rsidP="00A950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</w:t>
      </w:r>
      <w:r w:rsidRPr="00C2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ОАО «Тамбов - мороженое»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 – активно развивающаяся компания, входящая в десятку ведущих предприятий-изготовителей мороженого в России. Нашей основной целью является обеспечение конечного потребителя высококачественным экологически чистым</w:t>
      </w:r>
      <w:r w:rsidR="006E5F9F"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отечественным продуктом, для чего на предприятии создан коллектив профессионалов-единомышленников, использующих последние достижения современных технологий, а также разрабатывающих новые подходы к созданию новых видов мороженого. Мы хотим дать вам здоровый продукт для здоровой жизни!</w:t>
      </w:r>
    </w:p>
    <w:p w:rsidR="00A9505D" w:rsidRPr="00C217D0" w:rsidRDefault="00A9505D" w:rsidP="00A950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</w:t>
      </w:r>
      <w:r w:rsidR="003B1907"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. Критерии оценки миссии предприятия.</w:t>
      </w:r>
    </w:p>
    <w:tbl>
      <w:tblPr>
        <w:tblW w:w="10544" w:type="dxa"/>
        <w:tblInd w:w="2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0"/>
        <w:gridCol w:w="2884"/>
      </w:tblGrid>
      <w:tr w:rsidR="003B1907" w:rsidRPr="00C217D0" w:rsidTr="003B1907">
        <w:trPr>
          <w:trHeight w:val="800"/>
        </w:trPr>
        <w:tc>
          <w:tcPr>
            <w:tcW w:w="7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3B19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3B19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ОАО «Тамбов - мороженое»</w:t>
            </w:r>
          </w:p>
        </w:tc>
      </w:tr>
      <w:tr w:rsidR="003B1907" w:rsidRPr="00C217D0" w:rsidTr="003B1907">
        <w:trPr>
          <w:trHeight w:val="800"/>
        </w:trPr>
        <w:tc>
          <w:tcPr>
            <w:tcW w:w="7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1907" w:rsidRPr="00C217D0" w:rsidRDefault="003B1907" w:rsidP="003B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1907" w:rsidRPr="00C217D0" w:rsidRDefault="003B1907" w:rsidP="003B19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Оценка:</w:t>
            </w:r>
          </w:p>
          <w:p w:rsidR="003B1907" w:rsidRPr="00C217D0" w:rsidRDefault="003B1907" w:rsidP="003B19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+ 1 Соответствует;</w:t>
            </w:r>
          </w:p>
          <w:p w:rsidR="003B1907" w:rsidRPr="00C217D0" w:rsidRDefault="003B1907" w:rsidP="003B19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 1 Не соответствует</w:t>
            </w:r>
          </w:p>
          <w:p w:rsidR="003B1907" w:rsidRPr="00C217D0" w:rsidRDefault="003B1907" w:rsidP="003B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 Затрудняюсь ответить</w:t>
            </w:r>
          </w:p>
        </w:tc>
      </w:tr>
      <w:tr w:rsidR="003B1907" w:rsidRPr="00C217D0" w:rsidTr="003B1907">
        <w:tc>
          <w:tcPr>
            <w:tcW w:w="7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 Четко объясняет основную цель компании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1907" w:rsidRPr="00C217D0" w:rsidTr="003B1907">
        <w:tc>
          <w:tcPr>
            <w:tcW w:w="7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 Является ориентиром для руководства и сотрудников в процессе принятия долгосрочных и</w:t>
            </w:r>
          </w:p>
          <w:p w:rsidR="003B1907" w:rsidRPr="00C217D0" w:rsidRDefault="003B1907" w:rsidP="00A9505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краткосрочных решений в будущем.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1907" w:rsidRPr="00C217D0" w:rsidTr="003B1907">
        <w:tc>
          <w:tcPr>
            <w:tcW w:w="7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Определяет границы задач, осуществляемых персоналом в компании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1907" w:rsidRPr="00C217D0" w:rsidTr="003B1907">
        <w:tc>
          <w:tcPr>
            <w:tcW w:w="7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Является общим ориентиром для оценки успехов на пути достижения целей команды и компании в целом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1907" w:rsidRPr="00C217D0" w:rsidTr="003B1907">
        <w:tc>
          <w:tcPr>
            <w:tcW w:w="7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Является основой для определения того, насколько повседневная деятельность и усилия компании внутри организации направлены на достижение глобальной цели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1907" w:rsidRPr="00C217D0" w:rsidRDefault="003B1907" w:rsidP="00A9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505D" w:rsidRPr="00C217D0" w:rsidRDefault="00A9505D" w:rsidP="00AD381B">
      <w:pPr>
        <w:spacing w:after="0" w:line="240" w:lineRule="auto"/>
        <w:jc w:val="both"/>
        <w:rPr>
          <w:rFonts w:eastAsiaTheme="minorHAnsi"/>
          <w:b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4C4032" w:rsidRPr="00C217D0" w:rsidRDefault="004C4032" w:rsidP="004C4032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20 мин.</w:t>
      </w:r>
    </w:p>
    <w:p w:rsidR="004C4032" w:rsidRPr="00C217D0" w:rsidRDefault="004C4032" w:rsidP="004C4032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032" w:rsidRPr="00C217D0" w:rsidRDefault="004C4032" w:rsidP="004C4032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уровень освоения студентами учебного материала;</w:t>
      </w:r>
    </w:p>
    <w:p w:rsidR="004C4032" w:rsidRPr="00C217D0" w:rsidRDefault="004C4032" w:rsidP="004C4032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4C4032" w:rsidRPr="00C217D0" w:rsidRDefault="004C4032" w:rsidP="004C4032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умение ориентироваться в потоке информации, выделять главное.</w:t>
      </w:r>
    </w:p>
    <w:p w:rsidR="0013286C" w:rsidRPr="00C217D0" w:rsidRDefault="0013286C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20EBA" w:rsidRPr="00C217D0" w:rsidRDefault="00D33734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 6.</w:t>
      </w:r>
    </w:p>
    <w:p w:rsidR="00D33734" w:rsidRPr="00C217D0" w:rsidRDefault="00D33734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Функция мотивации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Выберите правильный вариант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1.В основе мотивов лежат потребности человека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2.Внутренние мотивы образуют воздействующее на человека материальные и моральные стимулы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3.Внешние мотивы порождаются определенным отношением человека к своей деятельности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4.К четвертому уровню иерархии потребностей по А.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социальные потребности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потребности в уважении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потребности самовыражения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5.Потребность успеха понимается: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как желание управлять людьми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как процесс доведения работы до успешного завершения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оба ответа верные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6.Гигиенические факторы мотивации связаны: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с условиями труда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с продвижением (успехом) по службе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7. «Гигиенические» факторы не мотивируют работника, а только предотвращают появление у них чувства неудовлетворенности работой и ее условиями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8.К материальным видам поощрения относится: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сокращение рабочего дня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мотивация обогащением содержания труда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личное и публичное признание достижений работника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9.К организационным способам мотивации относится: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высокие цели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участие в собственности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в) мотивация перспективой приобретения новых знаний и навыков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10.Валентность («результат» - «вознаграждение») – предполагаемая взаимосвязь между получением положительного результата работы и получением обещанного вознаграждения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11.Инструментальность («исполнение» - «результат») – сила предпочтения человека в отношении данного результата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12.Ожидание («затраты труда» - «результат») – это предполагаемая взаимосвязь между действиями и результатами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13.Бонус (в системе мотивации) – это: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дополнительное вознаграждение работника, премия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дополнительная скидка, предоставляемая продавцом покупателю в соответствии с условиями сделки или отдельного соглашения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оба ответа верные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14.Первичные потребности часто удовлетворяются с помощью денег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15.Мотивация – это: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совокупность факторов, определяющих поведение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 xml:space="preserve"> б) совокупность мотивов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побуждение, вызывающее активность организма и определяющее ее направленность г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) все ответы верные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16.На внутреннюю мотивацию оказывают влияние внешние факторы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17.Двухфакторная теория мотивации была предложена: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Герцбергом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б) Тейлором в) А.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18.Содержательные теории мотивации основываются на идентификации внутренних побуждений (потребностей) личности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19.Уровень затрачиваемых усилий зависит от ценности вознаграждения 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20. Л. Портер и Э.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Лоулер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разработали следующую теорию мотивации:</w:t>
      </w:r>
    </w:p>
    <w:p w:rsidR="002B6B72" w:rsidRPr="00C217D0" w:rsidRDefault="002B6B72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ожидания б) справедливости в) комплексную процессуальную теорию мотивации</w:t>
      </w:r>
    </w:p>
    <w:p w:rsidR="006E5F9F" w:rsidRPr="00C217D0" w:rsidRDefault="006E5F9F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10 мин.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7" w:author="user" w:date="2018-12-10T21:07:00Z"/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Результаты теста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sz w:val="24"/>
          <w:szCs w:val="24"/>
          <w:lang w:eastAsia="ar-SA"/>
        </w:rPr>
        <w:t>четырехбалльной</w:t>
      </w:r>
      <w:proofErr w:type="spellEnd"/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шкалы в соответствии с критериями оценки.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Менее </w:t>
            </w:r>
            <w:r w:rsidR="00242989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4-и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неудовлетворительно</w:t>
            </w:r>
          </w:p>
        </w:tc>
      </w:tr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242989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6E5F9F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удовлетворительно</w:t>
            </w:r>
          </w:p>
        </w:tc>
      </w:tr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242989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6E5F9F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хорошо</w:t>
            </w:r>
          </w:p>
        </w:tc>
      </w:tr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242989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6E5F9F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отлично</w:t>
            </w:r>
          </w:p>
        </w:tc>
      </w:tr>
    </w:tbl>
    <w:p w:rsidR="006E5F9F" w:rsidRPr="00C217D0" w:rsidRDefault="006E5F9F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E5F9F" w:rsidRPr="00C217D0" w:rsidRDefault="006E5F9F" w:rsidP="006E5F9F">
      <w:pPr>
        <w:spacing w:after="0"/>
        <w:ind w:left="42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</w:p>
    <w:p w:rsidR="006E5F9F" w:rsidRPr="00C217D0" w:rsidRDefault="006E5F9F" w:rsidP="006E5F9F">
      <w:pPr>
        <w:spacing w:after="0"/>
        <w:ind w:left="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Проанализируйте </w:t>
      </w:r>
      <w:proofErr w:type="gramStart"/>
      <w:r w:rsidRPr="00C217D0">
        <w:rPr>
          <w:rFonts w:ascii="Times New Roman" w:hAnsi="Times New Roman" w:cs="Times New Roman"/>
          <w:sz w:val="24"/>
          <w:szCs w:val="24"/>
        </w:rPr>
        <w:t>предложенные  ситуации</w:t>
      </w:r>
      <w:proofErr w:type="gramEnd"/>
      <w:r w:rsidRPr="00C217D0">
        <w:rPr>
          <w:rFonts w:ascii="Times New Roman" w:hAnsi="Times New Roman" w:cs="Times New Roman"/>
          <w:sz w:val="24"/>
          <w:szCs w:val="24"/>
        </w:rPr>
        <w:t xml:space="preserve">, сложившихся на фирме, обоснуйте причины и источники их возникновения (явные и неявные) и предложите способы мотивации сотрудников с целью устранения конфликтной ситуации с максимальной пользой для фирмы. Причины возникновения ситуаций сформулируйте сами. В связи с этим будут различны результаты решений данных ситуаций. Анализ ситуации проведите по предложенной ниже схеме мотивационного процесса. Ситуации </w:t>
      </w:r>
    </w:p>
    <w:p w:rsidR="006E5F9F" w:rsidRPr="00C217D0" w:rsidRDefault="006E5F9F" w:rsidP="006E5F9F">
      <w:pPr>
        <w:spacing w:after="0"/>
        <w:ind w:left="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1. Ценного специалиста по маркетингу переманивает конкурент. </w:t>
      </w:r>
    </w:p>
    <w:p w:rsidR="006E5F9F" w:rsidRPr="00C217D0" w:rsidRDefault="006E5F9F" w:rsidP="006E5F9F">
      <w:pPr>
        <w:spacing w:after="0"/>
        <w:ind w:left="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2. Организация находится на начальной стадии формирования коллектива. Люди с большим трудом «притираются» друг к другу. Происходит много разногласий. </w:t>
      </w:r>
    </w:p>
    <w:p w:rsidR="006E5F9F" w:rsidRPr="00C217D0" w:rsidRDefault="006E5F9F" w:rsidP="006E5F9F">
      <w:pPr>
        <w:spacing w:after="0"/>
        <w:ind w:left="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 Отдел-победитель внутрифирменного соревнования прошлого года в новом году занял предпоследнее место. </w:t>
      </w:r>
    </w:p>
    <w:p w:rsidR="006E5F9F" w:rsidRPr="00C217D0" w:rsidRDefault="006E5F9F" w:rsidP="006E5F9F">
      <w:pPr>
        <w:spacing w:after="0"/>
        <w:ind w:left="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4. В плановом отделе в третий раз возникают громкие скандалы между сотрудниками. </w:t>
      </w:r>
    </w:p>
    <w:p w:rsidR="006E5F9F" w:rsidRPr="00C217D0" w:rsidRDefault="006E5F9F" w:rsidP="006E5F9F">
      <w:pPr>
        <w:spacing w:after="0"/>
        <w:ind w:left="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5. Из офиса генерального директора происходит утечка информации конкуренту. </w:t>
      </w:r>
    </w:p>
    <w:p w:rsidR="006E5F9F" w:rsidRPr="00C217D0" w:rsidRDefault="006E5F9F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D283E" w:rsidRPr="00C217D0" w:rsidRDefault="008D283E" w:rsidP="002B6B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20EBA" w:rsidRPr="00C217D0" w:rsidRDefault="008D283E" w:rsidP="006E5F9F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 7.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Контро</w:t>
      </w:r>
      <w:r w:rsidR="008D283E" w:rsidRPr="00C217D0">
        <w:rPr>
          <w:rFonts w:ascii="Times New Roman" w:hAnsi="Times New Roman" w:cs="Times New Roman"/>
          <w:sz w:val="24"/>
          <w:szCs w:val="24"/>
        </w:rPr>
        <w:t>ль как функция менеджмента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Тест 1   Верны ли суждения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1.В процессе контроля одновременно следует осуществлять активный контроль за достижением промежуточных целей, намеченных на разные промежутки времени, и максимально быстро реагировать на отклонения – как положительные, так и в особенности на отрицательные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2.Контроль и определение направления – это синонимы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3.Назначение контроля – это выявление проблем и корректировка деятельности организации после того, как проблемы перерастут в кризис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4.Любая организация должна обладать способностью вовремя фиксировать ошибки и исправлять их до того, как они повредят достижению целей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5.Операционный контроль – контроль готовой продукции, осуществляемой органами приемки 6.Внутрихозяйственный контроль – система обеспечения правильности совершения кассовых, расчетных, кредитных и других операций в учреждениях банка </w:t>
      </w:r>
    </w:p>
    <w:p w:rsidR="006E5F9F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7.Предварительный, текущий и заключительный контроль различаются только временем осуществления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>8.Основными средствами осуществления предварительного контроля является реализация определенных правил, процедур и линий поведения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9.В организациях предварительный контроль используется в трех ключевых областях – по отношению к человеческим, материальным и финансовым ресурсам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10.Планирование, создание организационных структур и мотивацию целесообразно рассматривать полностью в отрыве от контроля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11.Предварительный контроль в области материальных ресурсов осуществляется путем выработки стандартов минимально допустимых уровней качества и проведения физических проверок соответствия поступающих материалов требованиям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12.Бюджет является механизмом предварительного контроля 1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3.Для того, чтобы осуществить текущий контроль, аппарату управления необходима обратная связь 14.Заключительный контроль осуществляется с целью отреагировать на проблемы в момент их возникновения 15.Заключительный контроль поддерживает мотивацию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16.Обстоятельство, когда стандарт установлен на низком уровне, и достичь его не составляет никакого труда, оказывает сильное мотивирующее воздействие на людей с высоким уровнем потребностей в достижении высоких результатов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17.Для того, чтобы определить реальное соотношение затрат и прибыли для системы контроля, необходимо рассматривать как долгосрочные аспекты, так и краткосрочные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Тест 2. Выберите правильный вариант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1.Контроль – это: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действие, которое следует предпринять в конкретной ситуации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процесс, который непосредственно влияет на хозяйственные операции организации в) процесс, обеспечивающий достижение поставленных организацией целей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2.Сплошной контроль – это: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продукции или процесса во время выполнения или после завершения технологической операции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охватывающий все единицы продукции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регулирования уровня запасов продукции производственно</w:t>
      </w:r>
      <w:r w:rsidR="008D283E" w:rsidRPr="00C217D0">
        <w:rPr>
          <w:rFonts w:ascii="Times New Roman" w:hAnsi="Times New Roman" w:cs="Times New Roman"/>
          <w:sz w:val="24"/>
          <w:szCs w:val="24"/>
        </w:rPr>
        <w:t>-</w:t>
      </w:r>
      <w:r w:rsidRPr="00C217D0">
        <w:rPr>
          <w:rFonts w:ascii="Times New Roman" w:hAnsi="Times New Roman" w:cs="Times New Roman"/>
          <w:sz w:val="24"/>
          <w:szCs w:val="24"/>
        </w:rPr>
        <w:t xml:space="preserve">технического назначения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3.Предварительный, текущий и заключительный контроль различаются: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 процедурами осуществления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б) правилами осуществления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временем осуществления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4.Заключительный контроль: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представляет собой конкретные цели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поддерживает мотивацию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5.Процесс контроля включает: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внутреннюю координацию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систему планов организации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выработку стандартов и критериев оценки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6.Стандарты, предусмотренные контролем, представляют собой: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конкретные цели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результативность таких величин как прибыль, объем продаж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действия, которые следует предпринять в конкретной ситуации 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7.Система обратной связи состоит из следующих характеристик:</w:t>
      </w:r>
    </w:p>
    <w:p w:rsidR="0043775D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использование внешних ресурсов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наличие стратегических планов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прин</w:t>
      </w:r>
      <w:r w:rsidR="008D283E" w:rsidRPr="00C217D0">
        <w:rPr>
          <w:rFonts w:ascii="Times New Roman" w:hAnsi="Times New Roman" w:cs="Times New Roman"/>
          <w:sz w:val="24"/>
          <w:szCs w:val="24"/>
        </w:rPr>
        <w:t xml:space="preserve">ятие корректирующих действий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8.Текущий контроль проводится: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 одновременно с выполнением самой работы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б) для измерения фактических результатов, полученных после проведения работы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после того, как работа выполнена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9. Обратная связь, применительно к процессу контроля – это: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есть нечто иное, как данные о полученных результатах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сопоставление достигнутых результатов с запланированными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совокупность характерных признаков организации в том виде, в каком они воспринимаются и оцениваются его работниками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10.Предварительный контроль в области материальных ресурсов осуществляется: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путем анализа бюджета организации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путем анализа деловых и профессиональных знаний и навыков работников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>в) путем выработки стандартов минимально допустимых уровней качества материалов соответственно требованиям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11.Гибкость контроля заключается: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в высокой скорости </w:t>
      </w:r>
    </w:p>
    <w:p w:rsidR="008D283E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во временном интервале между проведением измерений или оценок </w:t>
      </w:r>
    </w:p>
    <w:p w:rsidR="00E37EAA" w:rsidRPr="00C217D0" w:rsidRDefault="0043775D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hAnsi="Times New Roman" w:cs="Times New Roman"/>
          <w:sz w:val="24"/>
          <w:szCs w:val="24"/>
        </w:rPr>
        <w:t>в) в частоте его проведения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10 мин.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8" w:author="user" w:date="2018-12-10T21:07:00Z"/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Результаты теста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sz w:val="24"/>
          <w:szCs w:val="24"/>
          <w:lang w:eastAsia="ar-SA"/>
        </w:rPr>
        <w:t>четырехбалльной</w:t>
      </w:r>
      <w:proofErr w:type="spellEnd"/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шкалы в соответствии с критериями оценки.</w:t>
      </w:r>
    </w:p>
    <w:p w:rsidR="006E5F9F" w:rsidRPr="00C217D0" w:rsidRDefault="006E5F9F" w:rsidP="006E5F9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242989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Менее </w:t>
            </w:r>
            <w:r w:rsidR="00242989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неудовлетворительно</w:t>
            </w:r>
          </w:p>
        </w:tc>
      </w:tr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242989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6E5F9F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удовлетворительно</w:t>
            </w:r>
          </w:p>
        </w:tc>
      </w:tr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242989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6E5F9F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хорошо</w:t>
            </w:r>
          </w:p>
        </w:tc>
      </w:tr>
      <w:tr w:rsidR="006E5F9F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242989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6E5F9F"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F9F" w:rsidRPr="00C217D0" w:rsidRDefault="006E5F9F" w:rsidP="00355F04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отлично</w:t>
            </w:r>
          </w:p>
        </w:tc>
      </w:tr>
    </w:tbl>
    <w:p w:rsidR="006E5F9F" w:rsidRPr="00C217D0" w:rsidRDefault="006E5F9F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37EAA" w:rsidRPr="00C217D0" w:rsidRDefault="00E37EAA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37EAA" w:rsidRPr="00C217D0" w:rsidRDefault="00BA5FC8" w:rsidP="00BA5FC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 8.</w:t>
      </w:r>
    </w:p>
    <w:p w:rsidR="00BA5FC8" w:rsidRPr="00C217D0" w:rsidRDefault="00BA5FC8" w:rsidP="00BA5FC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Система методов управления</w:t>
      </w:r>
    </w:p>
    <w:p w:rsidR="00E37EAA" w:rsidRPr="00C217D0" w:rsidRDefault="00255830" w:rsidP="006E5F9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Задание.</w:t>
      </w:r>
    </w:p>
    <w:p w:rsidR="00BA5FC8" w:rsidRPr="00C217D0" w:rsidRDefault="00BA5FC8" w:rsidP="00BA5FC8">
      <w:pPr>
        <w:shd w:val="clear" w:color="auto" w:fill="FFFFFF"/>
        <w:spacing w:after="0" w:line="304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Распределите методы управления в группы, используя таблицу: </w:t>
      </w:r>
    </w:p>
    <w:tbl>
      <w:tblPr>
        <w:tblW w:w="9356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3119"/>
        <w:gridCol w:w="3544"/>
      </w:tblGrid>
      <w:tr w:rsidR="00BA5FC8" w:rsidRPr="00C217D0" w:rsidTr="00BA5FC8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FC8" w:rsidRPr="00C217D0" w:rsidRDefault="00BA5FC8" w:rsidP="00355F04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Административные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FC8" w:rsidRPr="00C217D0" w:rsidRDefault="00BA5FC8" w:rsidP="00355F04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Экономические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FC8" w:rsidRPr="00C217D0" w:rsidRDefault="00BA5FC8" w:rsidP="00355F04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Социально-психологические</w:t>
            </w:r>
          </w:p>
        </w:tc>
      </w:tr>
      <w:tr w:rsidR="00BA5FC8" w:rsidRPr="00C217D0" w:rsidTr="00BA5FC8"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FC8" w:rsidRPr="00C217D0" w:rsidRDefault="00BA5FC8" w:rsidP="00355F04">
            <w:pPr>
              <w:spacing w:after="0" w:line="304" w:lineRule="atLeast"/>
              <w:jc w:val="both"/>
              <w:rPr>
                <w:rFonts w:eastAsia="Times New Roman" w:cs="Times New Roman"/>
                <w:color w:val="111115"/>
                <w:sz w:val="24"/>
                <w:szCs w:val="24"/>
              </w:rPr>
            </w:pPr>
            <w:r w:rsidRPr="00C217D0">
              <w:rPr>
                <w:rFonts w:eastAsia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FC8" w:rsidRPr="00C217D0" w:rsidRDefault="00BA5FC8" w:rsidP="00355F04">
            <w:pPr>
              <w:spacing w:after="0" w:line="304" w:lineRule="atLeast"/>
              <w:jc w:val="both"/>
              <w:rPr>
                <w:rFonts w:eastAsia="Times New Roman" w:cs="Times New Roman"/>
                <w:color w:val="111115"/>
                <w:sz w:val="24"/>
                <w:szCs w:val="24"/>
              </w:rPr>
            </w:pPr>
            <w:r w:rsidRPr="00C217D0">
              <w:rPr>
                <w:rFonts w:eastAsia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FC8" w:rsidRPr="00C217D0" w:rsidRDefault="00BA5FC8" w:rsidP="00355F04">
            <w:pPr>
              <w:spacing w:after="0" w:line="304" w:lineRule="atLeast"/>
              <w:jc w:val="both"/>
              <w:rPr>
                <w:rFonts w:eastAsia="Times New Roman" w:cs="Times New Roman"/>
                <w:color w:val="111115"/>
                <w:sz w:val="24"/>
                <w:szCs w:val="24"/>
              </w:rPr>
            </w:pPr>
            <w:r w:rsidRPr="00C217D0">
              <w:rPr>
                <w:rFonts w:eastAsia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</w:tbl>
    <w:p w:rsidR="00BA5FC8" w:rsidRPr="00C217D0" w:rsidRDefault="00BA5FC8" w:rsidP="00255830">
      <w:pPr>
        <w:shd w:val="clear" w:color="auto" w:fill="FFFFFF"/>
        <w:spacing w:after="0" w:line="304" w:lineRule="atLeast"/>
        <w:ind w:left="-851"/>
        <w:jc w:val="both"/>
        <w:rPr>
          <w:rFonts w:eastAsia="Times New Roman" w:cs="Times New Roman"/>
          <w:color w:val="111115"/>
          <w:sz w:val="24"/>
          <w:szCs w:val="24"/>
        </w:rPr>
      </w:pPr>
      <w:r w:rsidRPr="00C217D0">
        <w:rPr>
          <w:rFonts w:eastAsia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55830" w:rsidRPr="00C217D0" w:rsidRDefault="00255830" w:rsidP="00255830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формирование организационной структуры и органов управления; моральное стимулирование; экономические нормы и нормативы; утверждение административных нормативов и норм; подбор и расстановка персонала; создание и поддержка здорового психологического климата в коллективе, способствование развитию у сотрудников творчества, инициативы и ответственности; создание приказов и распоряжений; социальное планирование;</w:t>
      </w:r>
    </w:p>
    <w:p w:rsidR="00255830" w:rsidRPr="00C217D0" w:rsidRDefault="00255830" w:rsidP="0025583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участие сотрудников в управлении; разработка организационных положений, стандартов деятельности и должностных инструкций; социальное развитие и анализ коллектива; планирование; создание и поддержка здорового психологического климата в коллективе, способствование развитию у сотрудников творчества, инициативы и ответственности; налоговый, бухгалтерский и финансовый учёт; психологическое воздействие на сотрудников; технико-экономический анализ и обоснование; формирование рабочих групп; политика ценообразования; материальное стимулирование.</w:t>
      </w:r>
    </w:p>
    <w:p w:rsidR="00255830" w:rsidRPr="00C217D0" w:rsidRDefault="00255830" w:rsidP="00255830">
      <w:pPr>
        <w:spacing w:after="0"/>
        <w:ind w:left="-851" w:firstLine="1560"/>
        <w:jc w:val="both"/>
        <w:rPr>
          <w:b/>
          <w:bCs/>
          <w:i/>
          <w:iCs/>
          <w:sz w:val="24"/>
          <w:szCs w:val="24"/>
          <w:u w:val="single"/>
        </w:rPr>
      </w:pPr>
    </w:p>
    <w:p w:rsidR="00255830" w:rsidRPr="00C217D0" w:rsidRDefault="00255830" w:rsidP="00255830">
      <w:pPr>
        <w:spacing w:after="0"/>
        <w:ind w:left="-851" w:firstLine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bCs/>
          <w:iCs/>
          <w:sz w:val="24"/>
          <w:szCs w:val="24"/>
        </w:rPr>
        <w:t>Ситуация</w:t>
      </w:r>
    </w:p>
    <w:p w:rsidR="00BA5FC8" w:rsidRPr="00C217D0" w:rsidRDefault="00BA5FC8" w:rsidP="00255830">
      <w:pPr>
        <w:pStyle w:val="a5"/>
        <w:spacing w:before="0" w:beforeAutospacing="0" w:after="0" w:afterAutospacing="0" w:line="276" w:lineRule="auto"/>
        <w:ind w:left="284"/>
        <w:jc w:val="both"/>
      </w:pPr>
      <w:r w:rsidRPr="00C217D0">
        <w:t>При анализе управленческой деятельности руководителей двух конкурирующих предприятий было выявлено следующее.</w:t>
      </w:r>
    </w:p>
    <w:p w:rsidR="00BA5FC8" w:rsidRPr="00C217D0" w:rsidRDefault="00BA5FC8" w:rsidP="00255830">
      <w:pPr>
        <w:pStyle w:val="a5"/>
        <w:spacing w:before="0" w:beforeAutospacing="0" w:after="0" w:afterAutospacing="0" w:line="276" w:lineRule="auto"/>
        <w:ind w:left="284"/>
        <w:jc w:val="both"/>
      </w:pPr>
      <w:r w:rsidRPr="00C217D0">
        <w:t>Руководитель первого предприятия хорошо знает свой коллектив, интересуется успехами и промахами в работе своих сотрудников. Он требует от руководителей функциональных подразделений, чтобы они больше интересовались возможностями и характерами своих сотрудников в целях последующего воздействия на них.</w:t>
      </w:r>
    </w:p>
    <w:p w:rsidR="00BA5FC8" w:rsidRPr="00C217D0" w:rsidRDefault="00BA5FC8" w:rsidP="00255830">
      <w:pPr>
        <w:pStyle w:val="a5"/>
        <w:spacing w:before="0" w:beforeAutospacing="0" w:after="0" w:afterAutospacing="0" w:line="276" w:lineRule="auto"/>
        <w:ind w:left="284"/>
        <w:jc w:val="both"/>
      </w:pPr>
      <w:r w:rsidRPr="00C217D0">
        <w:t>Руководитель второго предприятия гордиться высокой исполнительностью в своем коллективе. Он добивается через приказы, распоряжения, указания. Однако последнее время на этом предприятии возросла текучесть кадров, и предприятие стало сдавать свои позиции в конкурентной борьбе.</w:t>
      </w:r>
    </w:p>
    <w:p w:rsidR="00BA5FC8" w:rsidRPr="00C217D0" w:rsidRDefault="00BA5FC8" w:rsidP="00255830">
      <w:pPr>
        <w:pStyle w:val="a5"/>
        <w:spacing w:before="0" w:beforeAutospacing="0" w:after="0" w:afterAutospacing="0" w:line="276" w:lineRule="auto"/>
        <w:ind w:left="284"/>
        <w:jc w:val="both"/>
      </w:pPr>
      <w:r w:rsidRPr="00C217D0">
        <w:rPr>
          <w:b/>
          <w:bCs/>
          <w:i/>
          <w:iCs/>
          <w:u w:val="single"/>
        </w:rPr>
        <w:t>Задание</w:t>
      </w:r>
    </w:p>
    <w:p w:rsidR="00BA5FC8" w:rsidRPr="00C217D0" w:rsidRDefault="00BA5FC8" w:rsidP="00255830">
      <w:pPr>
        <w:pStyle w:val="a5"/>
        <w:spacing w:before="0" w:beforeAutospacing="0" w:after="0" w:afterAutospacing="0" w:line="276" w:lineRule="auto"/>
        <w:ind w:left="284"/>
        <w:jc w:val="both"/>
      </w:pPr>
      <w:r w:rsidRPr="00C217D0">
        <w:t>1. Какими методами управления пользовались руководители предприятий?</w:t>
      </w:r>
    </w:p>
    <w:p w:rsidR="00BA5FC8" w:rsidRPr="00C217D0" w:rsidRDefault="00BA5FC8" w:rsidP="00255830">
      <w:pPr>
        <w:pStyle w:val="a5"/>
        <w:spacing w:before="0" w:beforeAutospacing="0" w:after="0" w:afterAutospacing="0" w:line="276" w:lineRule="auto"/>
        <w:ind w:left="284"/>
        <w:jc w:val="both"/>
      </w:pPr>
      <w:r w:rsidRPr="00C217D0">
        <w:t>2. Сравните их. Почему, на ваш взгляд, второе предприятие стало сдавать свои позиции?</w:t>
      </w:r>
    </w:p>
    <w:p w:rsidR="00BA5FC8" w:rsidRPr="00C217D0" w:rsidRDefault="00BA5FC8" w:rsidP="00255830">
      <w:pPr>
        <w:spacing w:after="0"/>
        <w:ind w:firstLine="709"/>
        <w:jc w:val="both"/>
        <w:rPr>
          <w:sz w:val="24"/>
          <w:szCs w:val="24"/>
        </w:rPr>
      </w:pPr>
    </w:p>
    <w:p w:rsidR="00BA5FC8" w:rsidRPr="00C217D0" w:rsidRDefault="00BA5FC8" w:rsidP="00255830">
      <w:pPr>
        <w:tabs>
          <w:tab w:val="left" w:pos="10348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>Тест: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1. Совокупность приемов и способов целенаправленного воздействия на производственный коллектив или отдельного работника с целью побудить их совершать определенные действия в интересах предприятия – это: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методы мотивации; б) </w:t>
      </w:r>
      <w:r w:rsidRPr="00C217D0">
        <w:rPr>
          <w:rFonts w:ascii="Times New Roman" w:hAnsi="Times New Roman" w:cs="Times New Roman"/>
          <w:bCs/>
          <w:sz w:val="24"/>
          <w:szCs w:val="24"/>
        </w:rPr>
        <w:t xml:space="preserve">методы управления; в) </w:t>
      </w:r>
      <w:r w:rsidRPr="00C217D0">
        <w:rPr>
          <w:rFonts w:ascii="Times New Roman" w:hAnsi="Times New Roman" w:cs="Times New Roman"/>
          <w:sz w:val="24"/>
          <w:szCs w:val="24"/>
        </w:rPr>
        <w:t>методы принуждения.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2. Главная цель применения социально-психологических методов – это: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 достижение высоких финансовых результатов компании;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</w:t>
      </w:r>
      <w:r w:rsidRPr="00C217D0">
        <w:rPr>
          <w:rFonts w:ascii="Times New Roman" w:hAnsi="Times New Roman" w:cs="Times New Roman"/>
          <w:bCs/>
          <w:sz w:val="24"/>
          <w:szCs w:val="24"/>
        </w:rPr>
        <w:t>формирование в коллективе положительного социально-психологического климата;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установка строгой дисциплины в коллективе.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3. Установите соответствие между методом управления и группой, к которой он относится.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Планирование                                                 социально-экономические методы</w:t>
      </w:r>
      <w:r w:rsidRPr="00C217D0">
        <w:rPr>
          <w:rFonts w:ascii="Times New Roman" w:hAnsi="Times New Roman" w:cs="Times New Roman"/>
          <w:sz w:val="24"/>
          <w:szCs w:val="24"/>
        </w:rPr>
        <w:br/>
        <w:t xml:space="preserve">Регламентирование                                        </w:t>
      </w:r>
      <w:r w:rsidRPr="00C217D0">
        <w:rPr>
          <w:rFonts w:ascii="Times New Roman" w:eastAsia="Times New Roman" w:hAnsi="Times New Roman" w:cs="Times New Roman"/>
          <w:sz w:val="24"/>
          <w:szCs w:val="24"/>
        </w:rPr>
        <w:t>экономические методы</w:t>
      </w:r>
      <w:r w:rsidRPr="00C217D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Анкетирование                                               социально-психологические методы 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:rsidR="00BA5FC8" w:rsidRPr="00C217D0" w:rsidRDefault="00BA5FC8" w:rsidP="00255830">
      <w:pPr>
        <w:pStyle w:val="afb"/>
        <w:tabs>
          <w:tab w:val="left" w:pos="10348"/>
        </w:tabs>
        <w:ind w:left="284" w:firstLine="425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 w:rsidRPr="00C217D0">
        <w:rPr>
          <w:rFonts w:ascii="Times New Roman" w:hAnsi="Times New Roman" w:cs="Times New Roman"/>
          <w:sz w:val="24"/>
          <w:szCs w:val="24"/>
        </w:rPr>
        <w:t>административные (организационно-распорядительные) методы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37EAA" w:rsidRPr="00C217D0" w:rsidRDefault="00E37EAA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55830" w:rsidRPr="00C217D0" w:rsidRDefault="00255830" w:rsidP="00255830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255830" w:rsidRPr="00C217D0" w:rsidRDefault="00255830" w:rsidP="00255830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20 мин.</w:t>
      </w:r>
    </w:p>
    <w:p w:rsidR="00255830" w:rsidRPr="00C217D0" w:rsidRDefault="00255830" w:rsidP="00255830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830" w:rsidRPr="00C217D0" w:rsidRDefault="00255830" w:rsidP="00255830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уровень освоения студентами учебного материала;</w:t>
      </w:r>
    </w:p>
    <w:p w:rsidR="00255830" w:rsidRPr="00C217D0" w:rsidRDefault="00255830" w:rsidP="00255830">
      <w:pPr>
        <w:pStyle w:val="afb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120EBA" w:rsidRPr="00C217D0" w:rsidRDefault="00255830" w:rsidP="0025583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hAnsi="Times New Roman" w:cs="Times New Roman"/>
          <w:sz w:val="24"/>
          <w:szCs w:val="24"/>
        </w:rPr>
        <w:t>умение ориентироваться в потоке информации, выделять главное</w:t>
      </w:r>
    </w:p>
    <w:p w:rsidR="00120EBA" w:rsidRPr="00C217D0" w:rsidRDefault="00120EBA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20EBA" w:rsidRPr="00C217D0" w:rsidRDefault="00120EBA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20EBA" w:rsidRPr="00C217D0" w:rsidRDefault="00255830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 9. Принятие управленческих решений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217D0">
        <w:rPr>
          <w:rFonts w:ascii="Times New Roman" w:hAnsi="Times New Roman" w:cs="Times New Roman"/>
          <w:b/>
          <w:i/>
          <w:sz w:val="24"/>
          <w:szCs w:val="24"/>
        </w:rPr>
        <w:t>Заполните таблицу, указав, какой способ принятия управленческого решения (коллективный или индивидуальный) предпочтительнее: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 условиях дефицита времени;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избежания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субъективизма;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для большей продуманности возможных последствий;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при наличии конфликтной ситуации;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при низкой квалификации сотрудников;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для снижения сопротивления несогласных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строительство нового предприятия;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предоставление работнику очередного отпуска;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распределение прибыли по итогам года;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назначение на должность менеджера;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разработка бизнес-плана на планируемый год;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выход на новые рынки;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направление сотрудника на курсы повышения квалификации;</w:t>
      </w:r>
    </w:p>
    <w:p w:rsidR="00865E38" w:rsidRPr="00C217D0" w:rsidRDefault="00865E38" w:rsidP="00865E38">
      <w:pPr>
        <w:pStyle w:val="afb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разработка стратегии развития предприятия.</w:t>
      </w:r>
    </w:p>
    <w:p w:rsidR="00865E38" w:rsidRPr="00C217D0" w:rsidRDefault="00865E38" w:rsidP="00865E38">
      <w:pPr>
        <w:pStyle w:val="afb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80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3"/>
        <w:gridCol w:w="3827"/>
      </w:tblGrid>
      <w:tr w:rsidR="00865E38" w:rsidRPr="00C217D0" w:rsidTr="00355F04">
        <w:trPr>
          <w:trHeight w:val="340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65E38" w:rsidRPr="00C217D0" w:rsidRDefault="00865E38" w:rsidP="00355F04">
            <w:pPr>
              <w:spacing w:after="0"/>
              <w:ind w:left="6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 способ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65E38" w:rsidRPr="00C217D0" w:rsidRDefault="00865E38" w:rsidP="00355F04">
            <w:pPr>
              <w:spacing w:after="0"/>
              <w:ind w:left="5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 способ</w:t>
            </w:r>
          </w:p>
        </w:tc>
      </w:tr>
    </w:tbl>
    <w:p w:rsidR="00865E38" w:rsidRPr="00C217D0" w:rsidRDefault="00865E38" w:rsidP="00865E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65E38" w:rsidRPr="00C217D0" w:rsidRDefault="00865E38" w:rsidP="00865E38">
      <w:pPr>
        <w:spacing w:after="0"/>
        <w:ind w:left="360" w:right="58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2. Заполните таблицу, указав вид принимаемого решения (запрограммированное или незапрограммированное) в зависимости от ситуации:</w:t>
      </w:r>
    </w:p>
    <w:tbl>
      <w:tblPr>
        <w:tblW w:w="932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1"/>
        <w:gridCol w:w="3149"/>
      </w:tblGrid>
      <w:tr w:rsidR="00865E38" w:rsidRPr="00C217D0" w:rsidTr="00355F04">
        <w:tc>
          <w:tcPr>
            <w:tcW w:w="6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Ситуация</w:t>
            </w:r>
          </w:p>
        </w:tc>
        <w:tc>
          <w:tcPr>
            <w:tcW w:w="3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решения</w:t>
            </w:r>
          </w:p>
        </w:tc>
      </w:tr>
      <w:tr w:rsidR="00865E38" w:rsidRPr="00C217D0" w:rsidTr="00355F04">
        <w:tc>
          <w:tcPr>
            <w:tcW w:w="6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Новые, неординарные условия</w:t>
            </w:r>
          </w:p>
        </w:tc>
        <w:tc>
          <w:tcPr>
            <w:tcW w:w="3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E38" w:rsidRPr="00C217D0" w:rsidTr="00355F04">
        <w:tc>
          <w:tcPr>
            <w:tcW w:w="6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возможных альтернатив ограниченно, и они легко формулируются</w:t>
            </w:r>
          </w:p>
        </w:tc>
        <w:tc>
          <w:tcPr>
            <w:tcW w:w="3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E38" w:rsidRPr="00C217D0" w:rsidTr="00355F04">
        <w:tc>
          <w:tcPr>
            <w:tcW w:w="6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Стандартные, регулярно повторяющиеся ситуации</w:t>
            </w:r>
          </w:p>
        </w:tc>
        <w:tc>
          <w:tcPr>
            <w:tcW w:w="3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E38" w:rsidRPr="00C217D0" w:rsidTr="00355F04">
        <w:tc>
          <w:tcPr>
            <w:tcW w:w="6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Ситуация, где требуются глубокие знания, интуиция</w:t>
            </w:r>
          </w:p>
        </w:tc>
        <w:tc>
          <w:tcPr>
            <w:tcW w:w="3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E38" w:rsidRPr="00C217D0" w:rsidRDefault="00865E38" w:rsidP="00355F04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865E38" w:rsidRPr="00C217D0" w:rsidRDefault="00865E38" w:rsidP="00865E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65E38" w:rsidRPr="00C217D0" w:rsidRDefault="00865E38" w:rsidP="00865E3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hAnsi="Times New Roman" w:cs="Times New Roman"/>
          <w:b/>
          <w:i/>
          <w:sz w:val="24"/>
          <w:szCs w:val="24"/>
        </w:rPr>
        <w:t>3. По предлагаемому ниже списку решений произвести классификацию каждого (общее или частное; воздействует на внешнюю или внутреннюю среду предприятия; незапрограммированное или запрограммированное).</w:t>
      </w:r>
      <w:r w:rsidRPr="00C217D0">
        <w:rPr>
          <w:rFonts w:ascii="Times New Roman" w:hAnsi="Times New Roman" w:cs="Times New Roman"/>
          <w:sz w:val="24"/>
          <w:szCs w:val="24"/>
        </w:rPr>
        <w:br/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Список решений: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Генеральный директор принял специалиста в исследовательскую лабораторию компании, производящей сложную техническую продукцию.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Доведение мастером до рабочих дневного задания.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Решение начальника о допущении официального отсутствия подчиненного на рабочем месте в связи с посещением им врача.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Руководитель дал согласие на принятие выпускника юридического факультета университета на работу в аппарат крупной фирмы.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Начальник дал  согласие на предоставление подчиненному возможности посетить учебный семинар в области его специализации.</w:t>
      </w: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Выбор правлением компании места для строительства ресторана «Вкусно и быстро» в небольшом, но растущем городе, находящемся между двумя очень большими городами.</w:t>
      </w:r>
    </w:p>
    <w:p w:rsidR="00865E38" w:rsidRPr="00C217D0" w:rsidRDefault="00865E38" w:rsidP="00865E38">
      <w:pPr>
        <w:pStyle w:val="afb"/>
        <w:rPr>
          <w:rFonts w:ascii="Times New Roman" w:hAnsi="Times New Roman" w:cs="Times New Roman"/>
          <w:b/>
          <w:i/>
          <w:sz w:val="24"/>
          <w:szCs w:val="24"/>
        </w:rPr>
      </w:pPr>
      <w:r w:rsidRPr="00C217D0">
        <w:rPr>
          <w:rFonts w:ascii="Times New Roman" w:hAnsi="Times New Roman" w:cs="Times New Roman"/>
          <w:b/>
          <w:i/>
          <w:sz w:val="24"/>
          <w:szCs w:val="24"/>
        </w:rPr>
        <w:t>4. Принимая управленческое решение, руководитель выполнил ряд действий в следующий последовательности:</w:t>
      </w:r>
    </w:p>
    <w:p w:rsidR="00865E38" w:rsidRPr="00C217D0" w:rsidRDefault="00865E38" w:rsidP="00865E38">
      <w:pPr>
        <w:pStyle w:val="af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1.Обратил внимание на то, что на предприятии складывается нежелательная ситуация.</w:t>
      </w:r>
    </w:p>
    <w:p w:rsidR="00865E38" w:rsidRPr="00C217D0" w:rsidRDefault="00865E38" w:rsidP="00865E38">
      <w:pPr>
        <w:pStyle w:val="af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2.Определил критерии оценки результатов управленческого решения.</w:t>
      </w:r>
    </w:p>
    <w:p w:rsidR="00865E38" w:rsidRPr="00C217D0" w:rsidRDefault="00865E38" w:rsidP="00865E38">
      <w:pPr>
        <w:pStyle w:val="af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3.Проанализировал имеющуюся информацию.</w:t>
      </w:r>
    </w:p>
    <w:p w:rsidR="00865E38" w:rsidRPr="00C217D0" w:rsidRDefault="00865E38" w:rsidP="00865E38">
      <w:pPr>
        <w:pStyle w:val="af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4. Разработал альтернативные варианты решения.</w:t>
      </w:r>
    </w:p>
    <w:p w:rsidR="00865E38" w:rsidRPr="00C217D0" w:rsidRDefault="00865E38" w:rsidP="00865E38">
      <w:pPr>
        <w:pStyle w:val="af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5. Выбрал решение.</w:t>
      </w:r>
    </w:p>
    <w:p w:rsidR="00865E38" w:rsidRPr="00C217D0" w:rsidRDefault="00865E38" w:rsidP="00865E38">
      <w:pPr>
        <w:pStyle w:val="af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6. Организовал выполнение решения.</w:t>
      </w:r>
    </w:p>
    <w:p w:rsidR="00865E38" w:rsidRPr="00C217D0" w:rsidRDefault="00865E38" w:rsidP="00865E3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Задание. Определить какие ошибки в технологии принятия решения допустил руководитель.</w:t>
      </w:r>
    </w:p>
    <w:p w:rsidR="00865E38" w:rsidRPr="00C217D0" w:rsidRDefault="00865E38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 10. Коммуникации в менеджменте</w:t>
      </w:r>
    </w:p>
    <w:p w:rsidR="00865E38" w:rsidRPr="00C217D0" w:rsidRDefault="00865E38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55F04" w:rsidRPr="00C217D0" w:rsidRDefault="00355F04" w:rsidP="00355F04">
      <w:pPr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1.Обмен информацией между двумя или более субъектами: </w:t>
      </w:r>
    </w:p>
    <w:p w:rsidR="00355F04" w:rsidRPr="00C217D0" w:rsidRDefault="00355F04" w:rsidP="00355F04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общение</w:t>
      </w:r>
    </w:p>
    <w:p w:rsidR="00355F04" w:rsidRPr="00C217D0" w:rsidRDefault="00355F04" w:rsidP="00355F04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коммуникация</w:t>
      </w:r>
    </w:p>
    <w:p w:rsidR="00355F04" w:rsidRPr="00C217D0" w:rsidRDefault="00355F04" w:rsidP="00355F04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сообщение</w:t>
      </w:r>
    </w:p>
    <w:p w:rsidR="00355F04" w:rsidRPr="00C217D0" w:rsidRDefault="00355F04" w:rsidP="00355F04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2. Внешние коммуникации для формирования имиджа фирмы – это </w:t>
      </w:r>
    </w:p>
    <w:p w:rsidR="00355F04" w:rsidRPr="00C217D0" w:rsidRDefault="00355F04" w:rsidP="00355F0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коммуникации с общественностью</w:t>
      </w:r>
    </w:p>
    <w:p w:rsidR="00355F04" w:rsidRPr="00C217D0" w:rsidRDefault="00355F04" w:rsidP="00355F04">
      <w:pPr>
        <w:numPr>
          <w:ilvl w:val="0"/>
          <w:numId w:val="43"/>
        </w:numPr>
        <w:tabs>
          <w:tab w:val="num" w:pos="360"/>
          <w:tab w:val="num" w:pos="72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коммуникации между различными подразделениями фирмы</w:t>
      </w:r>
    </w:p>
    <w:p w:rsidR="00355F04" w:rsidRPr="00C217D0" w:rsidRDefault="00355F04" w:rsidP="00355F04">
      <w:pPr>
        <w:numPr>
          <w:ilvl w:val="0"/>
          <w:numId w:val="43"/>
        </w:numPr>
        <w:tabs>
          <w:tab w:val="num" w:pos="360"/>
          <w:tab w:val="num" w:pos="72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коммуникации между начальником и подчиненными</w:t>
      </w:r>
    </w:p>
    <w:p w:rsidR="00355F04" w:rsidRPr="00C217D0" w:rsidRDefault="00355F04" w:rsidP="00355F04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 Этап процесса </w:t>
      </w:r>
      <w:proofErr w:type="gramStart"/>
      <w:r w:rsidRPr="00C217D0">
        <w:rPr>
          <w:rFonts w:ascii="Times New Roman" w:hAnsi="Times New Roman" w:cs="Times New Roman"/>
          <w:sz w:val="24"/>
          <w:szCs w:val="24"/>
        </w:rPr>
        <w:t>коммуникации,  на</w:t>
      </w:r>
      <w:proofErr w:type="gramEnd"/>
      <w:r w:rsidRPr="00C217D0">
        <w:rPr>
          <w:rFonts w:ascii="Times New Roman" w:hAnsi="Times New Roman" w:cs="Times New Roman"/>
          <w:sz w:val="24"/>
          <w:szCs w:val="24"/>
        </w:rPr>
        <w:t xml:space="preserve"> котором происходит перевод символов получателя в мысли отправителя:</w:t>
      </w:r>
    </w:p>
    <w:p w:rsidR="00355F04" w:rsidRPr="00C217D0" w:rsidRDefault="00355F04" w:rsidP="00355F04">
      <w:pPr>
        <w:numPr>
          <w:ilvl w:val="0"/>
          <w:numId w:val="44"/>
        </w:numPr>
        <w:tabs>
          <w:tab w:val="num" w:pos="360"/>
          <w:tab w:val="num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декодирование</w:t>
      </w:r>
    </w:p>
    <w:p w:rsidR="00355F04" w:rsidRPr="00C217D0" w:rsidRDefault="00355F04" w:rsidP="00355F04">
      <w:pPr>
        <w:numPr>
          <w:ilvl w:val="0"/>
          <w:numId w:val="44"/>
        </w:numPr>
        <w:tabs>
          <w:tab w:val="num" w:pos="360"/>
          <w:tab w:val="num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кодирование</w:t>
      </w:r>
    </w:p>
    <w:p w:rsidR="00355F04" w:rsidRPr="00C217D0" w:rsidRDefault="00355F04" w:rsidP="00355F04">
      <w:pPr>
        <w:numPr>
          <w:ilvl w:val="0"/>
          <w:numId w:val="44"/>
        </w:numPr>
        <w:tabs>
          <w:tab w:val="num" w:pos="360"/>
          <w:tab w:val="num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пояснение</w:t>
      </w:r>
    </w:p>
    <w:p w:rsidR="00355F04" w:rsidRPr="00C217D0" w:rsidRDefault="00355F04" w:rsidP="00355F04">
      <w:pPr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4.Информация, закодированная с помощью символов: </w:t>
      </w:r>
    </w:p>
    <w:p w:rsidR="00355F04" w:rsidRPr="00C217D0" w:rsidRDefault="00355F04" w:rsidP="00355F04">
      <w:pPr>
        <w:numPr>
          <w:ilvl w:val="0"/>
          <w:numId w:val="45"/>
        </w:numPr>
        <w:tabs>
          <w:tab w:val="num" w:pos="72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канал </w:t>
      </w:r>
    </w:p>
    <w:p w:rsidR="00355F04" w:rsidRPr="00C217D0" w:rsidRDefault="00355F04" w:rsidP="00355F04">
      <w:pPr>
        <w:numPr>
          <w:ilvl w:val="0"/>
          <w:numId w:val="45"/>
        </w:numPr>
        <w:tabs>
          <w:tab w:val="num" w:pos="72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отправитель </w:t>
      </w:r>
    </w:p>
    <w:p w:rsidR="00355F04" w:rsidRPr="00C217D0" w:rsidRDefault="00355F04" w:rsidP="00355F04">
      <w:pPr>
        <w:numPr>
          <w:ilvl w:val="0"/>
          <w:numId w:val="45"/>
        </w:numPr>
        <w:tabs>
          <w:tab w:val="num" w:pos="72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сообщение</w:t>
      </w:r>
    </w:p>
    <w:p w:rsidR="00355F04" w:rsidRPr="00C217D0" w:rsidRDefault="00355F04" w:rsidP="00355F04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5.Вид внутренних коммуникаций, к которому относятся слухи:</w:t>
      </w:r>
    </w:p>
    <w:p w:rsidR="00355F04" w:rsidRPr="00C217D0" w:rsidRDefault="00355F04" w:rsidP="00355F04">
      <w:pPr>
        <w:numPr>
          <w:ilvl w:val="0"/>
          <w:numId w:val="46"/>
        </w:numPr>
        <w:tabs>
          <w:tab w:val="num" w:pos="360"/>
          <w:tab w:val="num" w:pos="72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формальные</w:t>
      </w:r>
    </w:p>
    <w:p w:rsidR="00355F04" w:rsidRPr="00C217D0" w:rsidRDefault="00355F04" w:rsidP="00355F04">
      <w:pPr>
        <w:numPr>
          <w:ilvl w:val="0"/>
          <w:numId w:val="46"/>
        </w:numPr>
        <w:tabs>
          <w:tab w:val="num" w:pos="360"/>
          <w:tab w:val="num" w:pos="72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неформальные</w:t>
      </w:r>
    </w:p>
    <w:p w:rsidR="00355F04" w:rsidRPr="00C217D0" w:rsidRDefault="00355F04" w:rsidP="00355F04">
      <w:pPr>
        <w:numPr>
          <w:ilvl w:val="0"/>
          <w:numId w:val="46"/>
        </w:numPr>
        <w:tabs>
          <w:tab w:val="num" w:pos="360"/>
          <w:tab w:val="num" w:pos="72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вертикальные</w:t>
      </w:r>
    </w:p>
    <w:p w:rsidR="00355F04" w:rsidRPr="00C217D0" w:rsidRDefault="00355F04" w:rsidP="00355F04">
      <w:pPr>
        <w:tabs>
          <w:tab w:val="num" w:pos="72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6. Нечеткая артикуляция говорящего</w:t>
      </w:r>
    </w:p>
    <w:p w:rsidR="00355F04" w:rsidRPr="00C217D0" w:rsidRDefault="00355F04" w:rsidP="00355F04">
      <w:pPr>
        <w:numPr>
          <w:ilvl w:val="0"/>
          <w:numId w:val="47"/>
        </w:numPr>
        <w:tabs>
          <w:tab w:val="num" w:pos="360"/>
          <w:tab w:val="num" w:pos="72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зависит от работы органов речи при произнесении звука</w:t>
      </w:r>
    </w:p>
    <w:p w:rsidR="00355F04" w:rsidRPr="00C217D0" w:rsidRDefault="00355F04" w:rsidP="00355F04">
      <w:pPr>
        <w:numPr>
          <w:ilvl w:val="0"/>
          <w:numId w:val="47"/>
        </w:numPr>
        <w:tabs>
          <w:tab w:val="num" w:pos="360"/>
          <w:tab w:val="num" w:pos="72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зависит от характера человека, его эмоционального состояния, жизненного опыта</w:t>
      </w:r>
    </w:p>
    <w:p w:rsidR="00355F04" w:rsidRPr="00C217D0" w:rsidRDefault="00355F04" w:rsidP="00355F04">
      <w:pPr>
        <w:numPr>
          <w:ilvl w:val="0"/>
          <w:numId w:val="47"/>
        </w:numPr>
        <w:tabs>
          <w:tab w:val="num" w:pos="360"/>
          <w:tab w:val="num" w:pos="72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зависит от организации коммуникации в предприятии</w:t>
      </w:r>
    </w:p>
    <w:p w:rsidR="00355F04" w:rsidRPr="00C217D0" w:rsidRDefault="00355F04" w:rsidP="00355F04">
      <w:pPr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7. Семантика </w:t>
      </w:r>
    </w:p>
    <w:p w:rsidR="00355F04" w:rsidRPr="00C217D0" w:rsidRDefault="00355F04" w:rsidP="00355F04">
      <w:pPr>
        <w:numPr>
          <w:ilvl w:val="0"/>
          <w:numId w:val="48"/>
        </w:numPr>
        <w:tabs>
          <w:tab w:val="num" w:pos="72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>несоответствие жестов, интонации, выражения лица смысловому значению</w:t>
      </w:r>
    </w:p>
    <w:p w:rsidR="00355F04" w:rsidRPr="00C217D0" w:rsidRDefault="00355F04" w:rsidP="00355F04">
      <w:pPr>
        <w:numPr>
          <w:ilvl w:val="0"/>
          <w:numId w:val="48"/>
        </w:numPr>
        <w:tabs>
          <w:tab w:val="num" w:pos="72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плохая обратная связь </w:t>
      </w:r>
    </w:p>
    <w:p w:rsidR="00355F04" w:rsidRPr="00C217D0" w:rsidRDefault="00355F04" w:rsidP="00355F04">
      <w:pPr>
        <w:numPr>
          <w:ilvl w:val="0"/>
          <w:numId w:val="48"/>
        </w:numPr>
        <w:tabs>
          <w:tab w:val="num" w:pos="72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наука о толковании слов</w:t>
      </w:r>
    </w:p>
    <w:p w:rsidR="00355F04" w:rsidRPr="00C217D0" w:rsidRDefault="00355F04" w:rsidP="00355F0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Описание проведения процедуры:</w:t>
      </w:r>
    </w:p>
    <w:p w:rsidR="00355F04" w:rsidRPr="00C217D0" w:rsidRDefault="00355F04" w:rsidP="00355F0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17D0">
        <w:rPr>
          <w:rFonts w:ascii="Times New Roman" w:hAnsi="Times New Roman" w:cs="Times New Roman"/>
          <w:i/>
          <w:sz w:val="24"/>
          <w:szCs w:val="24"/>
        </w:rPr>
        <w:t xml:space="preserve">Проводится после изучения темы для </w:t>
      </w:r>
      <w:proofErr w:type="gramStart"/>
      <w:r w:rsidRPr="00C217D0">
        <w:rPr>
          <w:rFonts w:ascii="Times New Roman" w:hAnsi="Times New Roman" w:cs="Times New Roman"/>
          <w:i/>
          <w:sz w:val="24"/>
          <w:szCs w:val="24"/>
        </w:rPr>
        <w:t>закрепления ,</w:t>
      </w:r>
      <w:proofErr w:type="gramEnd"/>
      <w:r w:rsidRPr="00C217D0">
        <w:rPr>
          <w:rFonts w:ascii="Times New Roman" w:hAnsi="Times New Roman" w:cs="Times New Roman"/>
          <w:i/>
          <w:sz w:val="24"/>
          <w:szCs w:val="24"/>
        </w:rPr>
        <w:t xml:space="preserve"> время проведения 15 мин.</w:t>
      </w:r>
    </w:p>
    <w:p w:rsidR="00355F04" w:rsidRPr="00C217D0" w:rsidRDefault="00355F04" w:rsidP="00355F0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Шкалы оценки результатов проведения процедуры:</w:t>
      </w:r>
    </w:p>
    <w:p w:rsidR="00355F04" w:rsidRPr="00C217D0" w:rsidRDefault="00355F04" w:rsidP="00355F0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17D0">
        <w:rPr>
          <w:rFonts w:ascii="Times New Roman" w:hAnsi="Times New Roman" w:cs="Times New Roman"/>
          <w:i/>
          <w:sz w:val="24"/>
          <w:szCs w:val="24"/>
        </w:rPr>
        <w:t xml:space="preserve">Результаты теста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i/>
          <w:sz w:val="24"/>
          <w:szCs w:val="24"/>
        </w:rPr>
        <w:t>четырехбалльной</w:t>
      </w:r>
      <w:proofErr w:type="spellEnd"/>
      <w:r w:rsidRPr="00C217D0">
        <w:rPr>
          <w:rFonts w:ascii="Times New Roman" w:hAnsi="Times New Roman" w:cs="Times New Roman"/>
          <w:i/>
          <w:sz w:val="24"/>
          <w:szCs w:val="24"/>
        </w:rPr>
        <w:t xml:space="preserve"> шкалы в соответствии с критериями оценки.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5F04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Балл</w:t>
            </w:r>
          </w:p>
        </w:tc>
      </w:tr>
      <w:tr w:rsidR="00355F04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 xml:space="preserve">Даны правильные ответы на </w:t>
            </w:r>
            <w:proofErr w:type="gramStart"/>
            <w:r w:rsidRPr="00C217D0">
              <w:rPr>
                <w:sz w:val="24"/>
                <w:szCs w:val="24"/>
                <w:lang w:eastAsia="en-US"/>
              </w:rPr>
              <w:t>3  вопроса</w:t>
            </w:r>
            <w:proofErr w:type="gram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неудовлетворительно</w:t>
            </w:r>
          </w:p>
        </w:tc>
      </w:tr>
      <w:tr w:rsidR="00355F04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 xml:space="preserve">Даны правильные ответы на </w:t>
            </w:r>
            <w:proofErr w:type="gramStart"/>
            <w:r w:rsidRPr="00C217D0">
              <w:rPr>
                <w:sz w:val="24"/>
                <w:szCs w:val="24"/>
                <w:lang w:eastAsia="en-US"/>
              </w:rPr>
              <w:t>4  вопроса</w:t>
            </w:r>
            <w:proofErr w:type="gram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355F04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 xml:space="preserve">Даны правильные ответы на </w:t>
            </w:r>
            <w:proofErr w:type="gramStart"/>
            <w:r w:rsidRPr="00C217D0">
              <w:rPr>
                <w:sz w:val="24"/>
                <w:szCs w:val="24"/>
                <w:lang w:eastAsia="en-US"/>
              </w:rPr>
              <w:t>5  вопросов</w:t>
            </w:r>
            <w:proofErr w:type="gram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хорошо</w:t>
            </w:r>
          </w:p>
        </w:tc>
      </w:tr>
      <w:tr w:rsidR="00355F04" w:rsidRPr="00C217D0" w:rsidTr="00355F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Даны правильные ответы на 6,</w:t>
            </w:r>
            <w:proofErr w:type="gramStart"/>
            <w:r w:rsidRPr="00C217D0">
              <w:rPr>
                <w:sz w:val="24"/>
                <w:szCs w:val="24"/>
                <w:lang w:eastAsia="en-US"/>
              </w:rPr>
              <w:t>7  вопросов</w:t>
            </w:r>
            <w:proofErr w:type="gram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отлично</w:t>
            </w:r>
          </w:p>
        </w:tc>
      </w:tr>
    </w:tbl>
    <w:p w:rsidR="00355F04" w:rsidRPr="00C217D0" w:rsidRDefault="00355F04" w:rsidP="00355F0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Примерный перечень вопросов для устного опроса по теме</w:t>
      </w:r>
    </w:p>
    <w:p w:rsidR="00355F04" w:rsidRPr="00C217D0" w:rsidRDefault="00355F04" w:rsidP="00355F04">
      <w:pPr>
        <w:pStyle w:val="af4"/>
        <w:numPr>
          <w:ilvl w:val="0"/>
          <w:numId w:val="49"/>
        </w:numPr>
        <w:snapToGrid w:val="0"/>
        <w:spacing w:before="0" w:after="0"/>
        <w:contextualSpacing/>
        <w:rPr>
          <w:bCs/>
          <w:szCs w:val="24"/>
        </w:rPr>
      </w:pPr>
      <w:r w:rsidRPr="00C217D0">
        <w:rPr>
          <w:bCs/>
          <w:szCs w:val="24"/>
        </w:rPr>
        <w:t>Понятие, виды, этапы, способы улучшения коммуникаций</w:t>
      </w:r>
    </w:p>
    <w:p w:rsidR="00355F04" w:rsidRPr="00C217D0" w:rsidRDefault="00355F04" w:rsidP="00355F04">
      <w:pPr>
        <w:pStyle w:val="af4"/>
        <w:numPr>
          <w:ilvl w:val="0"/>
          <w:numId w:val="49"/>
        </w:numPr>
        <w:snapToGrid w:val="0"/>
        <w:spacing w:before="0" w:after="0"/>
        <w:contextualSpacing/>
        <w:rPr>
          <w:bCs/>
          <w:szCs w:val="24"/>
        </w:rPr>
      </w:pPr>
      <w:r w:rsidRPr="00C217D0">
        <w:rPr>
          <w:szCs w:val="24"/>
        </w:rPr>
        <w:t>Принципы делового общения в коллективе</w:t>
      </w:r>
    </w:p>
    <w:p w:rsidR="00355F04" w:rsidRPr="00C217D0" w:rsidRDefault="00355F04" w:rsidP="00355F04">
      <w:pPr>
        <w:pStyle w:val="af4"/>
        <w:numPr>
          <w:ilvl w:val="0"/>
          <w:numId w:val="49"/>
        </w:numPr>
        <w:snapToGrid w:val="0"/>
        <w:spacing w:before="0" w:after="0"/>
        <w:contextualSpacing/>
        <w:rPr>
          <w:bCs/>
          <w:szCs w:val="24"/>
        </w:rPr>
      </w:pPr>
      <w:r w:rsidRPr="00C217D0">
        <w:rPr>
          <w:bCs/>
          <w:szCs w:val="24"/>
        </w:rPr>
        <w:t>Порядок проведения выступления, телефонных переговоров, делового совещания</w:t>
      </w:r>
    </w:p>
    <w:p w:rsidR="00355F04" w:rsidRPr="00C217D0" w:rsidRDefault="00355F04" w:rsidP="00355F04">
      <w:pPr>
        <w:pStyle w:val="af4"/>
        <w:numPr>
          <w:ilvl w:val="0"/>
          <w:numId w:val="49"/>
        </w:numPr>
        <w:tabs>
          <w:tab w:val="left" w:pos="851"/>
        </w:tabs>
        <w:spacing w:before="0" w:after="0"/>
        <w:contextualSpacing/>
        <w:jc w:val="both"/>
        <w:rPr>
          <w:b/>
          <w:szCs w:val="24"/>
        </w:rPr>
      </w:pPr>
      <w:r w:rsidRPr="00C217D0">
        <w:rPr>
          <w:bCs/>
          <w:szCs w:val="24"/>
        </w:rPr>
        <w:t>Способы решения конфликтов, виды стрессов и меры их предупреждения</w:t>
      </w:r>
    </w:p>
    <w:p w:rsidR="00355F04" w:rsidRPr="00C217D0" w:rsidRDefault="00355F04" w:rsidP="00355F0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F04" w:rsidRPr="00C217D0" w:rsidRDefault="00355F04" w:rsidP="00355F0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Описание проведения процедуры:</w:t>
      </w:r>
    </w:p>
    <w:p w:rsidR="00355F04" w:rsidRPr="00C217D0" w:rsidRDefault="00355F04" w:rsidP="00355F04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Шкалы оценки результатов проведения процедуры:</w:t>
      </w:r>
    </w:p>
    <w:tbl>
      <w:tblPr>
        <w:tblpPr w:leftFromText="180" w:rightFromText="180" w:bottomFromText="160" w:vertAnchor="text" w:horzAnchor="margin" w:tblpY="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9"/>
        <w:gridCol w:w="4686"/>
      </w:tblGrid>
      <w:tr w:rsidR="00355F04" w:rsidRPr="00C217D0" w:rsidTr="00355F04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Балл</w:t>
            </w:r>
          </w:p>
        </w:tc>
      </w:tr>
      <w:tr w:rsidR="00355F04" w:rsidRPr="00C217D0" w:rsidTr="00355F04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 xml:space="preserve">Не знает понятия, не может привести примеры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неудовлетворительно</w:t>
            </w:r>
          </w:p>
        </w:tc>
      </w:tr>
      <w:tr w:rsidR="00355F04" w:rsidRPr="00C217D0" w:rsidTr="00355F04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Знает некоторые понятия, приводит примеры с помощью преподавателя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355F04" w:rsidRPr="00C217D0" w:rsidTr="00355F04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 xml:space="preserve">Знает основные понятия, приводит примеры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хорошо</w:t>
            </w:r>
          </w:p>
        </w:tc>
      </w:tr>
      <w:tr w:rsidR="00355F04" w:rsidRPr="00C217D0" w:rsidTr="00355F04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Называет основные понятия, дает развернутую характеристику и приводит примеры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F04" w:rsidRPr="00C217D0" w:rsidRDefault="00355F04" w:rsidP="00355F04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отлично</w:t>
            </w:r>
          </w:p>
        </w:tc>
      </w:tr>
    </w:tbl>
    <w:p w:rsidR="00120EBA" w:rsidRPr="00C217D0" w:rsidRDefault="00120EBA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20EBA" w:rsidRPr="00C217D0" w:rsidRDefault="00120EBA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20EBA" w:rsidRPr="00C217D0" w:rsidRDefault="00120EBA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355F04" w:rsidP="001328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55F04" w:rsidRPr="00C217D0" w:rsidRDefault="00A42F51" w:rsidP="00CB2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Тема 11</w:t>
      </w:r>
      <w:r w:rsidR="00CB2B3E" w:rsidRPr="00C217D0">
        <w:rPr>
          <w:rFonts w:ascii="Times New Roman" w:hAnsi="Times New Roman" w:cs="Times New Roman"/>
          <w:b/>
          <w:sz w:val="24"/>
          <w:szCs w:val="24"/>
        </w:rPr>
        <w:t>. Управление конфликтами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Выберите правильный вариант </w:t>
      </w:r>
    </w:p>
    <w:p w:rsidR="00CB2B3E" w:rsidRPr="00C217D0" w:rsidRDefault="00CB2B3E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Тест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1.По сфере возникновения и развития конфликты можно подразделить: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на межгрупповые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на деловые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на объективные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2. По своим последствиям конфликты различаются: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горизонтальные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личные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в) конструктивные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 По отношению к отдельному субъекту конфликты бывают: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внутренними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субъективными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деструктивными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4. Конфликт всегда носит положительный характер: а) да б) нет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Дисфункциональный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конфликт способствует повышению эффективности организации: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 xml:space="preserve"> а) да б) нет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6.Конфликт между личностью и группой возникает, когда личность займет позицию, отличающуюся от позиции группы: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а) да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нет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7.Люди часто не реагируют на ситуации потенциальных конфликтов, если эти ситуации связаны с минимальными личными потерями или угрозами: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да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нет 8.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Внутриличностные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конфликты выступают в форме субъективных психологических переживаний: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да б) нет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9.Наиболее распространенным является конфликт: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внутриличностный</w:t>
      </w:r>
      <w:proofErr w:type="spellEnd"/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 б) межличностный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межгрупповой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10.Противоречия человека с самим собой характеризует возникновение: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217D0">
        <w:rPr>
          <w:rFonts w:ascii="Times New Roman" w:hAnsi="Times New Roman" w:cs="Times New Roman"/>
          <w:sz w:val="24"/>
          <w:szCs w:val="24"/>
        </w:rPr>
        <w:t>внутриличностного</w:t>
      </w:r>
      <w:proofErr w:type="spellEnd"/>
      <w:r w:rsidRPr="00C217D0">
        <w:rPr>
          <w:rFonts w:ascii="Times New Roman" w:hAnsi="Times New Roman" w:cs="Times New Roman"/>
          <w:sz w:val="24"/>
          <w:szCs w:val="24"/>
        </w:rPr>
        <w:t xml:space="preserve"> конфликта </w:t>
      </w:r>
    </w:p>
    <w:p w:rsidR="00CB2B3E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б) межличностного конфликта </w:t>
      </w:r>
    </w:p>
    <w:p w:rsidR="00120EBA" w:rsidRPr="00C217D0" w:rsidRDefault="00E37EAA" w:rsidP="00CB2B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в) оба ответа верные </w:t>
      </w:r>
    </w:p>
    <w:p w:rsidR="00120EBA" w:rsidRPr="00C217D0" w:rsidRDefault="00120EBA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Описание проведения процедуры:</w:t>
      </w: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Проводится на практическом занятии, время проведения 15 мин.</w:t>
      </w: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Шкалы оценки результатов проведения процедуры:</w:t>
      </w: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9" w:author="user" w:date="2018-12-10T21:07:00Z"/>
          <w:rFonts w:ascii="Times New Roman" w:hAnsi="Times New Roman" w:cs="Times New Roman"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Результаты теста проверяются преподавателем и оцениваются с применением </w:t>
      </w:r>
      <w:proofErr w:type="spellStart"/>
      <w:r w:rsidRPr="00C217D0">
        <w:rPr>
          <w:rFonts w:ascii="Times New Roman" w:hAnsi="Times New Roman" w:cs="Times New Roman"/>
          <w:sz w:val="24"/>
          <w:szCs w:val="24"/>
          <w:lang w:eastAsia="ar-SA"/>
        </w:rPr>
        <w:t>четырехбалльной</w:t>
      </w:r>
      <w:proofErr w:type="spellEnd"/>
      <w:r w:rsidRPr="00C217D0">
        <w:rPr>
          <w:rFonts w:ascii="Times New Roman" w:hAnsi="Times New Roman" w:cs="Times New Roman"/>
          <w:sz w:val="24"/>
          <w:szCs w:val="24"/>
          <w:lang w:eastAsia="ar-SA"/>
        </w:rPr>
        <w:t xml:space="preserve"> шкалы в соответствии с критериями оценки.</w:t>
      </w: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both"/>
        <w:rPr>
          <w:ins w:id="10" w:author="user" w:date="2018-12-10T21:08:00Z"/>
          <w:rFonts w:ascii="Times New Roman" w:hAnsi="Times New Roman" w:cs="Times New Roman"/>
          <w:sz w:val="24"/>
          <w:szCs w:val="24"/>
          <w:lang w:eastAsia="ar-SA"/>
        </w:rPr>
      </w:pPr>
    </w:p>
    <w:p w:rsidR="0013286C" w:rsidRPr="00C217D0" w:rsidRDefault="0013286C" w:rsidP="0013286C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Балл</w:t>
            </w:r>
          </w:p>
        </w:tc>
      </w:tr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Менее 6-и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неудовлетворительно</w:t>
            </w:r>
          </w:p>
        </w:tc>
      </w:tr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удовлетворительно</w:t>
            </w:r>
          </w:p>
        </w:tc>
      </w:tr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хорошо</w:t>
            </w:r>
          </w:p>
        </w:tc>
      </w:tr>
      <w:tr w:rsidR="0013286C" w:rsidRPr="00C217D0" w:rsidTr="001328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10-верных ответов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86C" w:rsidRPr="00C217D0" w:rsidRDefault="0013286C" w:rsidP="0013286C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отлично</w:t>
            </w:r>
          </w:p>
        </w:tc>
      </w:tr>
    </w:tbl>
    <w:p w:rsidR="0013286C" w:rsidRPr="00C217D0" w:rsidRDefault="0013286C" w:rsidP="001328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86C" w:rsidRPr="00C217D0" w:rsidRDefault="0013286C" w:rsidP="0013286C">
      <w:pPr>
        <w:pStyle w:val="afb"/>
        <w:rPr>
          <w:rFonts w:cs="Times New Roman"/>
          <w:sz w:val="24"/>
          <w:szCs w:val="24"/>
        </w:rPr>
      </w:pPr>
    </w:p>
    <w:p w:rsidR="0013286C" w:rsidRPr="00C217D0" w:rsidRDefault="0013286C" w:rsidP="0013286C">
      <w:pPr>
        <w:shd w:val="clear" w:color="auto" w:fill="FFFFFF"/>
        <w:spacing w:after="0"/>
        <w:ind w:left="-709"/>
        <w:rPr>
          <w:rFonts w:ascii="Arial" w:eastAsia="Times New Roman" w:hAnsi="Arial" w:cs="Arial"/>
          <w:color w:val="000000"/>
          <w:sz w:val="24"/>
          <w:szCs w:val="24"/>
        </w:rPr>
      </w:pPr>
    </w:p>
    <w:p w:rsidR="00A42F51" w:rsidRPr="00C217D0" w:rsidRDefault="00A42F51" w:rsidP="00A42F51">
      <w:pPr>
        <w:tabs>
          <w:tab w:val="left" w:pos="851"/>
        </w:tabs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Тема 12. Стили управления.</w:t>
      </w:r>
    </w:p>
    <w:p w:rsidR="00A42F51" w:rsidRPr="00C217D0" w:rsidRDefault="00A42F51" w:rsidP="00A42F51">
      <w:pPr>
        <w:tabs>
          <w:tab w:val="left" w:pos="851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Устный опрос</w:t>
      </w:r>
    </w:p>
    <w:p w:rsidR="00A42F51" w:rsidRPr="00C217D0" w:rsidRDefault="00A42F51" w:rsidP="00A42F51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Примерный перечень вопросов для устного опроса:</w:t>
      </w:r>
    </w:p>
    <w:p w:rsidR="00A42F51" w:rsidRPr="00C217D0" w:rsidRDefault="00A42F51" w:rsidP="00A42F51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Виды стилей управления, характеристика стилей управления по показателям: отношение к общению, особенности принятия решений, отношение к дисциплине, способы стимулирования, доведение информации до подчиненных</w:t>
      </w:r>
    </w:p>
    <w:p w:rsidR="00A42F51" w:rsidRPr="00C217D0" w:rsidRDefault="00A42F51" w:rsidP="00A42F51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Описание проведения процедуры:</w:t>
      </w:r>
    </w:p>
    <w:p w:rsidR="00A42F51" w:rsidRPr="00C217D0" w:rsidRDefault="00A42F51" w:rsidP="00A42F51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Шкалы оценки результатов проведения процедуры:</w:t>
      </w:r>
    </w:p>
    <w:tbl>
      <w:tblPr>
        <w:tblpPr w:leftFromText="180" w:rightFromText="180" w:bottomFromText="160" w:vertAnchor="text" w:horzAnchor="margin" w:tblpY="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9"/>
        <w:gridCol w:w="4686"/>
      </w:tblGrid>
      <w:tr w:rsidR="00A42F51" w:rsidRPr="00C217D0" w:rsidTr="00B00171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Балл</w:t>
            </w:r>
          </w:p>
        </w:tc>
      </w:tr>
      <w:tr w:rsidR="00A42F51" w:rsidRPr="00C217D0" w:rsidTr="00B00171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 xml:space="preserve">Не знает понятия, не может привести примеры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неудовлетворительно</w:t>
            </w:r>
          </w:p>
        </w:tc>
      </w:tr>
      <w:tr w:rsidR="00A42F51" w:rsidRPr="00C217D0" w:rsidTr="00B00171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Знает некоторые понятия, приводит примеры с помощью преподавателя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A42F51" w:rsidRPr="00C217D0" w:rsidTr="00B00171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 xml:space="preserve">Знает основные понятия, приводит примеры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хорошо</w:t>
            </w:r>
          </w:p>
        </w:tc>
      </w:tr>
      <w:tr w:rsidR="00A42F51" w:rsidRPr="00C217D0" w:rsidTr="00B00171"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lastRenderedPageBreak/>
              <w:t>Называет основные понятия, дает развернутую характеристику и приводит примеры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F51" w:rsidRPr="00C217D0" w:rsidRDefault="00A42F51" w:rsidP="00B00171">
            <w:pPr>
              <w:pStyle w:val="afb"/>
              <w:rPr>
                <w:sz w:val="24"/>
                <w:szCs w:val="24"/>
                <w:lang w:eastAsia="en-US"/>
              </w:rPr>
            </w:pPr>
            <w:r w:rsidRPr="00C217D0">
              <w:rPr>
                <w:sz w:val="24"/>
                <w:szCs w:val="24"/>
                <w:lang w:eastAsia="en-US"/>
              </w:rPr>
              <w:t>отлично</w:t>
            </w:r>
          </w:p>
        </w:tc>
      </w:tr>
    </w:tbl>
    <w:p w:rsidR="0013286C" w:rsidRPr="00C217D0" w:rsidRDefault="0013286C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3286C" w:rsidRPr="00C217D0" w:rsidRDefault="0013286C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3286C" w:rsidRPr="00C217D0" w:rsidRDefault="0013286C" w:rsidP="00132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EB7611" w:rsidRPr="00C217D0" w:rsidRDefault="00EB7611" w:rsidP="001328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F51" w:rsidRPr="00C217D0" w:rsidRDefault="00A42F51" w:rsidP="00E32EE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42F51" w:rsidRPr="00C217D0" w:rsidRDefault="00A42F51" w:rsidP="00E32EE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42F51" w:rsidRPr="00C217D0" w:rsidRDefault="00A42F51" w:rsidP="00E32EE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42F51" w:rsidRPr="00C217D0" w:rsidRDefault="00A42F51" w:rsidP="00E32EE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42F51" w:rsidRPr="00C217D0" w:rsidRDefault="00A42F51" w:rsidP="00E32EEF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93519C" w:rsidRPr="00C217D0" w:rsidRDefault="00A42F51" w:rsidP="009351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>Итоговый тест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217D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 Менеджмент как наука – это: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комплекс знаний о методах и способах управления производством;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экономическая наука о способах подготовки, принятия и реализации управленческих решений в сфере производства;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3) система методологических приемов и способов для изучения науки менеджмент; 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4) отрасль знаний со специфическим предметом и методами изучения закономерностей.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b/>
          <w:sz w:val="24"/>
          <w:szCs w:val="24"/>
          <w:shd w:val="clear" w:color="auto" w:fill="FFFFFF"/>
        </w:rPr>
        <w:t>2</w:t>
      </w:r>
      <w:r w:rsidRPr="00C217D0">
        <w:rPr>
          <w:rFonts w:ascii="Times New Roman" w:hAnsi="Times New Roman" w:cs="Times New Roman"/>
          <w:sz w:val="24"/>
          <w:szCs w:val="24"/>
        </w:rPr>
        <w:t xml:space="preserve">. </w:t>
      </w:r>
      <w:r w:rsidRPr="00C217D0">
        <w:rPr>
          <w:rFonts w:ascii="Times New Roman" w:hAnsi="Times New Roman" w:cs="Times New Roman"/>
          <w:b/>
          <w:sz w:val="24"/>
          <w:szCs w:val="24"/>
        </w:rPr>
        <w:t>Менеджер - это: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профессия, которую может освоить человек, независимо от его психофизических характеристик;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человек, прошедший специальную подготовку и добивающийся результата посредством труда других людей;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профессионал-организатор, обладающий определенной суммой знаний в сфере управления производством, технологии и экономики;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4) субъект управления, должностное лицо в организации, обладающий знаниями и навыками управления, наделенный полномочиями и ответственностью.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b/>
          <w:sz w:val="24"/>
          <w:szCs w:val="24"/>
          <w:shd w:val="clear" w:color="auto" w:fill="FFFFFF"/>
        </w:rPr>
        <w:t>3</w:t>
      </w:r>
      <w:r w:rsidRPr="00C217D0">
        <w:rPr>
          <w:rFonts w:ascii="Times New Roman" w:hAnsi="Times New Roman" w:cs="Times New Roman"/>
          <w:sz w:val="24"/>
          <w:szCs w:val="24"/>
        </w:rPr>
        <w:t xml:space="preserve">. </w:t>
      </w:r>
      <w:r w:rsidRPr="00C217D0">
        <w:rPr>
          <w:rFonts w:ascii="Times New Roman" w:hAnsi="Times New Roman" w:cs="Times New Roman"/>
          <w:b/>
          <w:sz w:val="24"/>
          <w:szCs w:val="24"/>
        </w:rPr>
        <w:t>Является ли управление производительным трудом: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да, т.к. управление создает новую стоимость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нет, это всего лишь надзор и контроль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да, поскольку этот вид деятельности неизбежен при высоком уровне специализации производства и призван обеспечить целостность трудового организма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4) нет, это всего лишь результат противоречия между наемным трудом и собственником средства производства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4. Критериями классификации коммуникаций в организации выступают: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каналы общения;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мотивы коммуникации;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средства коммуникации;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4) реальность осуществления коммуникаций.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5. Повышению эффективности использования кадровых ресурсов способствует: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поведенческий подход в управлении персоналом;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использование плоских организационных структур управления;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постоянное совершенствование организации труда;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4) снижение издержек на оплату труда персонала.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6. Задачей менеджмента является: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удовлетворение потребностей рынка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повышение качества продукции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получение дохода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proofErr w:type="gramStart"/>
      <w:r w:rsidRPr="00C217D0">
        <w:rPr>
          <w:rFonts w:ascii="Times New Roman" w:hAnsi="Times New Roman" w:cs="Times New Roman"/>
          <w:sz w:val="24"/>
          <w:szCs w:val="24"/>
        </w:rPr>
        <w:t>4)решение</w:t>
      </w:r>
      <w:proofErr w:type="gramEnd"/>
      <w:r w:rsidRPr="00C217D0">
        <w:rPr>
          <w:rFonts w:ascii="Times New Roman" w:hAnsi="Times New Roman" w:cs="Times New Roman"/>
          <w:sz w:val="24"/>
          <w:szCs w:val="24"/>
        </w:rPr>
        <w:t xml:space="preserve"> социальных вопросов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7. Основные методы управления: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интуитивные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потребительские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экономические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4) административные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5) социально-психологические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8. Какие из перечисленных функций менеджмента базируются на потребностях и интересах работников?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планирование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организация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мотивация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>4) контроль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5) координация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9. Данный стиль управления характеризуется тем, что подчиненные имеют свободу принимать собственные решения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авторитарный стиль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демократический стиль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либеральный стиль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hAnsi="Times New Roman" w:cs="Times New Roman"/>
          <w:b/>
          <w:sz w:val="24"/>
          <w:szCs w:val="24"/>
        </w:rPr>
        <w:t>10. Форму взаимоотношений между руководителем и подчиненными, которая связана с передачей части управления и исполнения функций, принято называть: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1) делегированием полномочий;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2) мотивацией работников;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3) стимулированием труда.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b/>
          <w:color w:val="242424"/>
          <w:sz w:val="24"/>
          <w:szCs w:val="24"/>
        </w:rPr>
        <w:t>11. </w:t>
      </w:r>
      <w:r w:rsidRPr="00C217D0">
        <w:rPr>
          <w:rFonts w:ascii="Times New Roman" w:hAnsi="Times New Roman" w:cs="Times New Roman"/>
          <w:b/>
          <w:sz w:val="24"/>
          <w:szCs w:val="24"/>
        </w:rPr>
        <w:t>Стиль управления — это: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а) профессиональная деятельность менеджера;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б) методы управления менеджера;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в) повседневное поведение менеджера;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г) устойчивые способы решения управленческих задач.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12. </w:t>
      </w:r>
      <w:r w:rsidRPr="00C217D0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Максимальную ориентацию на заботу о производстве и минимальную — на заботу о людях предполагает стиль управления</w:t>
      </w: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: 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>а) демократический;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>б) либеральный;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>в) авторитарный;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>г) адаптивный.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>13</w:t>
      </w:r>
      <w:r w:rsidRPr="00C217D0">
        <w:rPr>
          <w:rFonts w:ascii="Times New Roman" w:eastAsia="Times New Roman" w:hAnsi="Times New Roman" w:cs="Times New Roman"/>
          <w:b/>
          <w:color w:val="242424"/>
          <w:sz w:val="24"/>
          <w:szCs w:val="24"/>
        </w:rPr>
        <w:t xml:space="preserve">. </w:t>
      </w:r>
      <w:r w:rsidRPr="00C217D0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</w:rPr>
        <w:t>Основным ограничением при выборе административных методов является необходимость их соответствия: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1) </w:t>
      </w:r>
      <w:r w:rsidRPr="00C217D0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правовым нормам;</w:t>
      </w:r>
    </w:p>
    <w:p w:rsidR="00A42F51" w:rsidRPr="00C217D0" w:rsidRDefault="00A42F51" w:rsidP="00A42F51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2) </w:t>
      </w:r>
      <w:r w:rsidRPr="00C217D0">
        <w:rPr>
          <w:rFonts w:ascii="Times New Roman" w:hAnsi="Times New Roman" w:cs="Times New Roman"/>
          <w:color w:val="000000"/>
          <w:sz w:val="24"/>
          <w:szCs w:val="24"/>
        </w:rPr>
        <w:t>уставу предприятия;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3) </w:t>
      </w:r>
      <w:r w:rsidRPr="00C217D0">
        <w:rPr>
          <w:rFonts w:ascii="Times New Roman" w:hAnsi="Times New Roman" w:cs="Times New Roman"/>
          <w:color w:val="000000"/>
          <w:sz w:val="24"/>
          <w:szCs w:val="24"/>
        </w:rPr>
        <w:t>морально-этическим нормам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14. </w:t>
      </w:r>
      <w:r w:rsidRPr="00C217D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Что представляет собой функция планирования?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1) </w:t>
      </w:r>
      <w:r w:rsidRPr="00C217D0">
        <w:rPr>
          <w:rFonts w:ascii="Times New Roman" w:eastAsia="Times New Roman" w:hAnsi="Times New Roman" w:cs="Times New Roman"/>
          <w:color w:val="181818"/>
          <w:sz w:val="24"/>
          <w:szCs w:val="24"/>
        </w:rPr>
        <w:t>Установление целей и задач развития объектов управления, определение путей и средств их достижения;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2) </w:t>
      </w:r>
      <w:r w:rsidRPr="00C217D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Установление </w:t>
      </w:r>
      <w:proofErr w:type="gramStart"/>
      <w:r w:rsidRPr="00C217D0">
        <w:rPr>
          <w:rFonts w:ascii="Times New Roman" w:eastAsia="Times New Roman" w:hAnsi="Times New Roman" w:cs="Times New Roman"/>
          <w:color w:val="181818"/>
          <w:sz w:val="24"/>
          <w:szCs w:val="24"/>
        </w:rPr>
        <w:t>целей  и</w:t>
      </w:r>
      <w:proofErr w:type="gramEnd"/>
      <w:r w:rsidRPr="00C217D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задач организации;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242424"/>
          <w:sz w:val="24"/>
          <w:szCs w:val="24"/>
        </w:rPr>
        <w:t>3)</w:t>
      </w:r>
      <w:r w:rsidRPr="00C217D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Определение путей и средств выполнения заданий;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b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b/>
          <w:color w:val="242424"/>
          <w:sz w:val="24"/>
          <w:szCs w:val="24"/>
        </w:rPr>
        <w:t xml:space="preserve">15. </w:t>
      </w:r>
      <w:r w:rsidRPr="00C217D0">
        <w:rPr>
          <w:rFonts w:ascii="Times New Roman" w:eastAsia="Times New Roman" w:hAnsi="Times New Roman" w:cs="Times New Roman"/>
          <w:b/>
          <w:color w:val="3E3E3E"/>
          <w:sz w:val="24"/>
          <w:szCs w:val="24"/>
        </w:rPr>
        <w:t>Группа решений, выделенная по методам их разработки - это: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3E3E3E"/>
          <w:sz w:val="24"/>
          <w:szCs w:val="24"/>
        </w:rPr>
        <w:t>1) глобальные и локальные;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3E3E3E"/>
          <w:sz w:val="24"/>
          <w:szCs w:val="24"/>
        </w:rPr>
        <w:t>2) формализованные и неформализованные;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3E3E3E"/>
          <w:sz w:val="24"/>
          <w:szCs w:val="24"/>
        </w:rPr>
        <w:t>3)  индивидуальные и коллегиальные;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3E3E3E"/>
          <w:sz w:val="24"/>
          <w:szCs w:val="24"/>
        </w:rPr>
        <w:t>4) однокритериальные и многокритериальные.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b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b/>
          <w:color w:val="3E3E3E"/>
          <w:sz w:val="24"/>
          <w:szCs w:val="24"/>
        </w:rPr>
        <w:t>16</w:t>
      </w:r>
      <w:r w:rsidRPr="00C217D0">
        <w:rPr>
          <w:rFonts w:ascii="Times New Roman" w:eastAsia="Times New Roman" w:hAnsi="Times New Roman" w:cs="Times New Roman"/>
          <w:b/>
          <w:bCs/>
          <w:color w:val="3E3E3E"/>
          <w:sz w:val="24"/>
          <w:szCs w:val="24"/>
        </w:rPr>
        <w:t>.</w:t>
      </w:r>
      <w:r w:rsidRPr="00C217D0">
        <w:rPr>
          <w:rFonts w:ascii="Times New Roman" w:eastAsia="Times New Roman" w:hAnsi="Times New Roman" w:cs="Times New Roman"/>
          <w:b/>
          <w:color w:val="3E3E3E"/>
          <w:sz w:val="24"/>
          <w:szCs w:val="24"/>
        </w:rPr>
        <w:t> Где формируется качество решения?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3E3E3E"/>
          <w:sz w:val="24"/>
          <w:szCs w:val="24"/>
        </w:rPr>
        <w:t>1) на стадии реализации;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3E3E3E"/>
          <w:sz w:val="24"/>
          <w:szCs w:val="24"/>
        </w:rPr>
        <w:t>2) на стадии разработки;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3E3E3E"/>
          <w:sz w:val="24"/>
          <w:szCs w:val="24"/>
        </w:rPr>
        <w:t>3)  на всех стадиях;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3E3E3E"/>
          <w:sz w:val="24"/>
          <w:szCs w:val="24"/>
        </w:rPr>
        <w:t>4) на стадии утверждения.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b/>
          <w:color w:val="3E3E3E"/>
          <w:sz w:val="24"/>
          <w:szCs w:val="24"/>
        </w:rPr>
        <w:t xml:space="preserve">17. </w:t>
      </w:r>
      <w:r w:rsidRPr="00C217D0"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  <w:t> Какая структура преобразуется в линейно- масштабную?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1) линейная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2) функциональная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3) линейно-функциональная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  <w:t>18. В какой из перечисленных структур имеются только вертикальные оси?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1) матричная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2) линейно-функциональная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3) линейно-штабная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lastRenderedPageBreak/>
        <w:t>4) линейная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19. Миссия фирмы – это: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1) максимизация прибыли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2) внешнее предназначение фирмы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3) цель, связанная со снижением издержек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4) мотивация ее персонала</w:t>
      </w:r>
    </w:p>
    <w:p w:rsidR="00A42F51" w:rsidRPr="00C217D0" w:rsidRDefault="00A42F51" w:rsidP="00A42F51">
      <w:pPr>
        <w:spacing w:after="0"/>
        <w:ind w:left="142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20. Какая школа предусматривает три подхода к </w:t>
      </w:r>
      <w:proofErr w:type="gramStart"/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управлению:  процессный</w:t>
      </w:r>
      <w:proofErr w:type="gramEnd"/>
      <w:r w:rsidRPr="00C217D0">
        <w:rPr>
          <w:rFonts w:ascii="Times New Roman" w:eastAsia="Times New Roman" w:hAnsi="Times New Roman" w:cs="Times New Roman"/>
          <w:color w:val="424242"/>
          <w:sz w:val="24"/>
          <w:szCs w:val="24"/>
        </w:rPr>
        <w:t>, количественный и ситуационный</w:t>
      </w:r>
    </w:p>
    <w:p w:rsidR="00A42F51" w:rsidRPr="00C217D0" w:rsidRDefault="00A42F51" w:rsidP="00A42F51">
      <w:pPr>
        <w:widowControl w:val="0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93519C" w:rsidRPr="00C217D0" w:rsidRDefault="0093519C" w:rsidP="0093519C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 w:cs="Times New Roman"/>
          <w:b/>
          <w:sz w:val="24"/>
          <w:szCs w:val="24"/>
          <w:lang w:eastAsia="ar-SA"/>
        </w:rPr>
        <w:t>Промежуточная аттестация</w:t>
      </w:r>
    </w:p>
    <w:p w:rsidR="0093519C" w:rsidRPr="00C217D0" w:rsidRDefault="0093519C" w:rsidP="0093519C">
      <w:pPr>
        <w:widowControl w:val="0"/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93519C" w:rsidRPr="00C217D0" w:rsidRDefault="0093519C" w:rsidP="0093519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217D0">
        <w:rPr>
          <w:rFonts w:ascii="Times New Roman" w:hAnsi="Times New Roman" w:cs="Times New Roman"/>
          <w:sz w:val="24"/>
          <w:szCs w:val="24"/>
        </w:rPr>
        <w:t>Экзамен проводится в объеме программы учебной дисциплины.</w:t>
      </w:r>
    </w:p>
    <w:p w:rsidR="0093519C" w:rsidRPr="00C217D0" w:rsidRDefault="0093519C" w:rsidP="0093519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Экзамен проводится по билетам в письменной форме, с учетом применяемой образовательной технологии. </w:t>
      </w:r>
    </w:p>
    <w:p w:rsidR="0093519C" w:rsidRPr="00C217D0" w:rsidRDefault="006F2B65" w:rsidP="0093519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Количество билетов 26</w:t>
      </w:r>
      <w:r w:rsidR="0093519C" w:rsidRPr="00C217D0">
        <w:rPr>
          <w:rFonts w:ascii="Times New Roman" w:hAnsi="Times New Roman" w:cs="Times New Roman"/>
          <w:sz w:val="24"/>
          <w:szCs w:val="24"/>
        </w:rPr>
        <w:t xml:space="preserve">. Вопросы в билет включаются из Примерного перечня вопросов и заданий для экзамена.  </w:t>
      </w:r>
    </w:p>
    <w:p w:rsidR="0093519C" w:rsidRPr="00C217D0" w:rsidRDefault="0093519C" w:rsidP="0093519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В экзаменационный билет включается два теоретических вопроса и одно практическое задание.</w:t>
      </w:r>
    </w:p>
    <w:p w:rsidR="0093519C" w:rsidRPr="00C217D0" w:rsidRDefault="0093519C" w:rsidP="006F2B65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Предварительное ознакомление обучающихся с экзаменационными билетами не разрешается.</w:t>
      </w:r>
    </w:p>
    <w:p w:rsidR="0093519C" w:rsidRPr="00C217D0" w:rsidRDefault="0093519C" w:rsidP="0093519C">
      <w:pPr>
        <w:pStyle w:val="af4"/>
        <w:tabs>
          <w:tab w:val="left" w:pos="1276"/>
        </w:tabs>
        <w:autoSpaceDN w:val="0"/>
        <w:spacing w:before="0" w:after="0"/>
        <w:ind w:left="0"/>
        <w:jc w:val="both"/>
        <w:rPr>
          <w:szCs w:val="24"/>
        </w:rPr>
      </w:pPr>
      <w:r w:rsidRPr="00C217D0">
        <w:rPr>
          <w:szCs w:val="24"/>
        </w:rPr>
        <w:t xml:space="preserve">На подготовку письменного ответа в аудитории студенту отводится 60 минут. </w:t>
      </w:r>
    </w:p>
    <w:p w:rsidR="0093519C" w:rsidRPr="00C217D0" w:rsidRDefault="0093519C" w:rsidP="0093519C">
      <w:pPr>
        <w:pStyle w:val="af4"/>
        <w:tabs>
          <w:tab w:val="left" w:pos="1276"/>
        </w:tabs>
        <w:autoSpaceDN w:val="0"/>
        <w:spacing w:before="0" w:after="0"/>
        <w:ind w:left="0"/>
        <w:jc w:val="both"/>
        <w:rPr>
          <w:szCs w:val="24"/>
        </w:rPr>
      </w:pPr>
      <w:r w:rsidRPr="00C217D0">
        <w:rPr>
          <w:szCs w:val="24"/>
        </w:rPr>
        <w:t>Оценка за экзамен объявляетс</w:t>
      </w:r>
      <w:r w:rsidR="006F2B65" w:rsidRPr="00C217D0">
        <w:rPr>
          <w:szCs w:val="24"/>
        </w:rPr>
        <w:t>я студентам в течение текущего</w:t>
      </w:r>
      <w:r w:rsidRPr="00C217D0">
        <w:rPr>
          <w:szCs w:val="24"/>
        </w:rPr>
        <w:t xml:space="preserve"> рабочего дня.</w:t>
      </w:r>
    </w:p>
    <w:p w:rsidR="0093519C" w:rsidRPr="00C217D0" w:rsidRDefault="0093519C" w:rsidP="0093519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9A2DAF" w:rsidRPr="00C217D0" w:rsidRDefault="009A2DAF" w:rsidP="009A2DAF">
      <w:pPr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217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Примерные вопросы для экзамена</w:t>
      </w:r>
    </w:p>
    <w:p w:rsidR="00192656" w:rsidRPr="00C217D0" w:rsidRDefault="00192656" w:rsidP="00192656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1.  Сущность и содержание понятия «Менеджмент». Современная система взглядов на управление. Научные подходы к управлению организацией в торговле.</w:t>
      </w:r>
    </w:p>
    <w:p w:rsidR="00192656" w:rsidRPr="00C217D0" w:rsidRDefault="00192656" w:rsidP="00192656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2.  Цели и задачи </w:t>
      </w:r>
      <w:hyperlink r:id="rId10" w:tooltip="Менеджмент организаций" w:history="1">
        <w:r w:rsidRPr="00C217D0">
          <w:rPr>
            <w:rStyle w:val="a3"/>
            <w:color w:val="auto"/>
            <w:sz w:val="24"/>
            <w:szCs w:val="24"/>
            <w:u w:val="none"/>
          </w:rPr>
          <w:t>менеджмента организации</w:t>
        </w:r>
      </w:hyperlink>
      <w:r w:rsidRPr="00C217D0">
        <w:rPr>
          <w:rFonts w:ascii="Times New Roman" w:hAnsi="Times New Roman" w:cs="Times New Roman"/>
          <w:sz w:val="24"/>
          <w:szCs w:val="24"/>
        </w:rPr>
        <w:t> торговли. Их особенности и характеристики.</w:t>
      </w:r>
    </w:p>
    <w:p w:rsidR="00192656" w:rsidRPr="00C217D0" w:rsidRDefault="00192656" w:rsidP="00192656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 xml:space="preserve">3.  Характерные черты и стадии менеджмента организации. </w:t>
      </w:r>
    </w:p>
    <w:p w:rsidR="005E71D0" w:rsidRPr="00C217D0" w:rsidRDefault="005E71D0" w:rsidP="00192656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4. Роли менеджера в организации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5. развитие взглядов на менеджмент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6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Внутренняя и внешняя среда организации торговли. Основные направления изучения динамики внутренней и внешней среды организации.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7.</w:t>
      </w:r>
      <w:r w:rsidR="00192656" w:rsidRPr="00C217D0">
        <w:rPr>
          <w:rFonts w:ascii="Times New Roman" w:hAnsi="Times New Roman" w:cs="Times New Roman"/>
          <w:sz w:val="24"/>
          <w:szCs w:val="24"/>
        </w:rPr>
        <w:t xml:space="preserve"> Сущность и содержание миссии и целей организации торговли.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8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Классификация целей организации. Дерево целей. Концепция управления по целям.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9</w:t>
      </w:r>
      <w:r w:rsidR="00192656" w:rsidRPr="00C217D0">
        <w:rPr>
          <w:rFonts w:ascii="Times New Roman" w:hAnsi="Times New Roman" w:cs="Times New Roman"/>
          <w:sz w:val="24"/>
          <w:szCs w:val="24"/>
        </w:rPr>
        <w:t>.  Сущность и содержание принципов менеджмента.</w:t>
      </w:r>
    </w:p>
    <w:p w:rsidR="005E71D0" w:rsidRPr="00C217D0" w:rsidRDefault="00C217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10 Понятие</w:t>
      </w:r>
      <w:r w:rsidR="00192656" w:rsidRPr="00C217D0">
        <w:rPr>
          <w:rFonts w:ascii="Times New Roman" w:hAnsi="Times New Roman" w:cs="Times New Roman"/>
          <w:sz w:val="24"/>
          <w:szCs w:val="24"/>
        </w:rPr>
        <w:t xml:space="preserve"> и классификация </w:t>
      </w:r>
      <w:hyperlink r:id="rId11" w:tooltip="Технологии управления" w:history="1">
        <w:r w:rsidR="00192656" w:rsidRPr="00C217D0">
          <w:rPr>
            <w:rStyle w:val="a3"/>
            <w:color w:val="auto"/>
            <w:sz w:val="24"/>
            <w:szCs w:val="24"/>
            <w:u w:val="none"/>
          </w:rPr>
          <w:t>методов управления</w:t>
        </w:r>
      </w:hyperlink>
      <w:r w:rsidR="00192656" w:rsidRPr="00C217D0">
        <w:rPr>
          <w:rFonts w:ascii="Times New Roman" w:hAnsi="Times New Roman" w:cs="Times New Roman"/>
          <w:sz w:val="24"/>
          <w:szCs w:val="24"/>
        </w:rPr>
        <w:t> организацией торговли.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11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Планирование как функция менеджмента.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12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Организация как функция менеджмента.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13</w:t>
      </w:r>
      <w:r w:rsidR="00192656" w:rsidRPr="00C217D0">
        <w:rPr>
          <w:rFonts w:ascii="Times New Roman" w:hAnsi="Times New Roman" w:cs="Times New Roman"/>
          <w:sz w:val="24"/>
          <w:szCs w:val="24"/>
        </w:rPr>
        <w:t xml:space="preserve">.  Мотивация как функция менеджмента. 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14</w:t>
      </w:r>
      <w:r w:rsidR="00192656" w:rsidRPr="00C217D0">
        <w:rPr>
          <w:rFonts w:ascii="Times New Roman" w:hAnsi="Times New Roman" w:cs="Times New Roman"/>
          <w:sz w:val="24"/>
          <w:szCs w:val="24"/>
        </w:rPr>
        <w:t xml:space="preserve">.  Мотивация как функция менеджмента. 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15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Контроль как функция менеджмента.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16</w:t>
      </w:r>
      <w:r w:rsidR="00192656" w:rsidRPr="00C217D0">
        <w:rPr>
          <w:rFonts w:ascii="Times New Roman" w:hAnsi="Times New Roman" w:cs="Times New Roman"/>
          <w:sz w:val="24"/>
          <w:szCs w:val="24"/>
        </w:rPr>
        <w:t>.  Сущность и виды </w:t>
      </w:r>
      <w:hyperlink r:id="rId12" w:tooltip="Управленческое решение" w:history="1">
        <w:r w:rsidR="00192656" w:rsidRPr="00C217D0">
          <w:rPr>
            <w:rStyle w:val="a3"/>
            <w:color w:val="auto"/>
            <w:sz w:val="24"/>
            <w:szCs w:val="24"/>
            <w:u w:val="none"/>
          </w:rPr>
          <w:t>управленческих решений</w:t>
        </w:r>
      </w:hyperlink>
      <w:r w:rsidR="00192656" w:rsidRPr="00C217D0">
        <w:rPr>
          <w:rFonts w:ascii="Times New Roman" w:hAnsi="Times New Roman" w:cs="Times New Roman"/>
          <w:sz w:val="24"/>
          <w:szCs w:val="24"/>
        </w:rPr>
        <w:t>. Требования, предъявляемые к </w:t>
      </w:r>
      <w:hyperlink r:id="rId13" w:tooltip="Управленческое решение" w:history="1">
        <w:r w:rsidR="00192656" w:rsidRPr="00C217D0">
          <w:rPr>
            <w:rStyle w:val="a3"/>
            <w:color w:val="auto"/>
            <w:sz w:val="24"/>
            <w:szCs w:val="24"/>
            <w:u w:val="none"/>
          </w:rPr>
          <w:t>управленческому решению</w:t>
        </w:r>
      </w:hyperlink>
      <w:r w:rsidR="00192656" w:rsidRPr="00C217D0">
        <w:rPr>
          <w:rFonts w:ascii="Times New Roman" w:hAnsi="Times New Roman" w:cs="Times New Roman"/>
          <w:sz w:val="24"/>
          <w:szCs w:val="24"/>
        </w:rPr>
        <w:t>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17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Процесс принятия управленческого решения в организации: подходы и этапы. Технологии принятия </w:t>
      </w:r>
      <w:hyperlink r:id="rId14" w:tooltip="Управленческие решения" w:history="1">
        <w:r w:rsidR="00192656" w:rsidRPr="00C217D0">
          <w:rPr>
            <w:rStyle w:val="a3"/>
            <w:color w:val="auto"/>
            <w:sz w:val="24"/>
            <w:szCs w:val="24"/>
            <w:u w:val="none"/>
          </w:rPr>
          <w:t>управленческих решений</w:t>
        </w:r>
      </w:hyperlink>
      <w:r w:rsidR="00192656" w:rsidRPr="00C217D0">
        <w:rPr>
          <w:rFonts w:ascii="Times New Roman" w:hAnsi="Times New Roman" w:cs="Times New Roman"/>
          <w:sz w:val="24"/>
          <w:szCs w:val="24"/>
        </w:rPr>
        <w:t>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18</w:t>
      </w:r>
      <w:r w:rsidR="00192656" w:rsidRPr="00C217D0">
        <w:rPr>
          <w:rFonts w:ascii="Times New Roman" w:hAnsi="Times New Roman" w:cs="Times New Roman"/>
          <w:sz w:val="24"/>
          <w:szCs w:val="24"/>
        </w:rPr>
        <w:t>.  Формы и методы подготовки и реализации управленческих решений.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19</w:t>
      </w:r>
      <w:r w:rsidR="00192656" w:rsidRPr="00C217D0">
        <w:rPr>
          <w:rFonts w:ascii="Times New Roman" w:hAnsi="Times New Roman" w:cs="Times New Roman"/>
          <w:sz w:val="24"/>
          <w:szCs w:val="24"/>
        </w:rPr>
        <w:t>.  Эффективность управленческих решений.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20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Коммуникации в современной организации торговли: сущность, элементы и этапы коммуникационного процесса. Пути улучшения системы коммуникаций.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21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Основные виды коммуникаций в торговой организации. Трудности в развитии коммуникаций в современной организации.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22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Информационное обеспечение менеджмента в торговой организации.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23</w:t>
      </w:r>
      <w:r w:rsidR="00192656" w:rsidRPr="00C217D0">
        <w:rPr>
          <w:rFonts w:ascii="Times New Roman" w:hAnsi="Times New Roman" w:cs="Times New Roman"/>
          <w:sz w:val="24"/>
          <w:szCs w:val="24"/>
        </w:rPr>
        <w:t>.  Структура управления организацией торговли: элементы, связи, принципы формирования.</w:t>
      </w:r>
    </w:p>
    <w:p w:rsidR="005E71D0" w:rsidRPr="00C217D0" w:rsidRDefault="00192656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24.  Виды </w:t>
      </w:r>
      <w:hyperlink r:id="rId15" w:tooltip="Организационная структура" w:history="1">
        <w:r w:rsidRPr="00C217D0">
          <w:rPr>
            <w:rStyle w:val="a3"/>
            <w:color w:val="auto"/>
            <w:sz w:val="24"/>
            <w:szCs w:val="24"/>
            <w:u w:val="none"/>
          </w:rPr>
          <w:t>организационных структур</w:t>
        </w:r>
      </w:hyperlink>
      <w:r w:rsidRPr="00C217D0">
        <w:rPr>
          <w:rFonts w:ascii="Times New Roman" w:hAnsi="Times New Roman" w:cs="Times New Roman"/>
          <w:sz w:val="24"/>
          <w:szCs w:val="24"/>
        </w:rPr>
        <w:t> управления</w:t>
      </w:r>
      <w:r w:rsidR="005E71D0" w:rsidRPr="00C217D0">
        <w:rPr>
          <w:rFonts w:ascii="Times New Roman" w:hAnsi="Times New Roman" w:cs="Times New Roman"/>
          <w:sz w:val="24"/>
          <w:szCs w:val="24"/>
        </w:rPr>
        <w:t>.</w:t>
      </w:r>
      <w:r w:rsidRPr="00C2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71D0" w:rsidRPr="00C217D0" w:rsidRDefault="00192656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25.  Сущность и концепции полномочий. Виды полномочий.</w:t>
      </w:r>
    </w:p>
    <w:p w:rsidR="005E71D0" w:rsidRPr="00C217D0" w:rsidRDefault="00192656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26.  Эффективное распределение полномочий в организации торговли.</w:t>
      </w:r>
    </w:p>
    <w:p w:rsidR="005E71D0" w:rsidRPr="00C217D0" w:rsidRDefault="00192656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27.  Человек в системе менеджмента. Менеджер и его функции.</w:t>
      </w:r>
    </w:p>
    <w:p w:rsidR="005E71D0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28</w:t>
      </w:r>
      <w:r w:rsidR="00192656" w:rsidRPr="00C217D0">
        <w:rPr>
          <w:rFonts w:ascii="Times New Roman" w:hAnsi="Times New Roman" w:cs="Times New Roman"/>
          <w:sz w:val="24"/>
          <w:szCs w:val="24"/>
        </w:rPr>
        <w:t>.  Формирование групп в </w:t>
      </w:r>
      <w:hyperlink r:id="rId16" w:tooltip="Система управления" w:history="1">
        <w:r w:rsidR="00192656" w:rsidRPr="00C217D0">
          <w:rPr>
            <w:rStyle w:val="a3"/>
            <w:color w:val="auto"/>
            <w:sz w:val="24"/>
            <w:szCs w:val="24"/>
            <w:u w:val="none"/>
          </w:rPr>
          <w:t>системе управления</w:t>
        </w:r>
      </w:hyperlink>
      <w:r w:rsidR="00192656" w:rsidRPr="00C217D0">
        <w:rPr>
          <w:rFonts w:ascii="Times New Roman" w:hAnsi="Times New Roman" w:cs="Times New Roman"/>
          <w:sz w:val="24"/>
          <w:szCs w:val="24"/>
        </w:rPr>
        <w:t> торговой организацией.</w:t>
      </w:r>
    </w:p>
    <w:p w:rsidR="00192656" w:rsidRPr="00C217D0" w:rsidRDefault="005E71D0" w:rsidP="005E71D0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lastRenderedPageBreak/>
        <w:t>29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Лидерство и личное влияние. Необходимость власти в управлении.</w:t>
      </w:r>
    </w:p>
    <w:p w:rsidR="00F36C84" w:rsidRPr="00C217D0" w:rsidRDefault="005E71D0" w:rsidP="00F36C84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30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Понятие стиля руководства в менеджменте. Научные подходы к выбору стиля управления.</w:t>
      </w:r>
    </w:p>
    <w:p w:rsidR="00192656" w:rsidRPr="00C217D0" w:rsidRDefault="005E71D0" w:rsidP="00F36C84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31</w:t>
      </w:r>
      <w:r w:rsidR="00192656" w:rsidRPr="00C217D0">
        <w:rPr>
          <w:rFonts w:ascii="Times New Roman" w:hAnsi="Times New Roman" w:cs="Times New Roman"/>
          <w:sz w:val="24"/>
          <w:szCs w:val="24"/>
        </w:rPr>
        <w:t>.  Природа конфликта в организации. Типы конфликтов.</w:t>
      </w:r>
    </w:p>
    <w:p w:rsidR="00192656" w:rsidRPr="00C217D0" w:rsidRDefault="00192656" w:rsidP="00F36C84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32.  Причины производственных конфликтов и их последствия. Управление конфликтами и стрессами в организации.</w:t>
      </w:r>
    </w:p>
    <w:p w:rsidR="00192656" w:rsidRPr="00C217D0" w:rsidRDefault="00192656" w:rsidP="00F36C84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33.   Основные виды стратегий. Стратегические изменения в организации.</w:t>
      </w:r>
    </w:p>
    <w:p w:rsidR="00192656" w:rsidRPr="00C217D0" w:rsidRDefault="005E71D0" w:rsidP="00F36C84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34</w:t>
      </w:r>
      <w:r w:rsidR="00192656" w:rsidRPr="00C217D0">
        <w:rPr>
          <w:rFonts w:ascii="Times New Roman" w:hAnsi="Times New Roman" w:cs="Times New Roman"/>
          <w:sz w:val="24"/>
          <w:szCs w:val="24"/>
        </w:rPr>
        <w:t>.  Стратегическое планирование деятельности организации. Управление реализацией стратегического плана.</w:t>
      </w:r>
    </w:p>
    <w:p w:rsidR="00F36C84" w:rsidRPr="00C217D0" w:rsidRDefault="00F36C84" w:rsidP="00F36C84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35. Понятие, виды миссии в организации</w:t>
      </w:r>
    </w:p>
    <w:p w:rsidR="00F36C84" w:rsidRPr="00C217D0" w:rsidRDefault="00F36C84" w:rsidP="00F36C84">
      <w:pPr>
        <w:pStyle w:val="afb"/>
        <w:ind w:left="284"/>
        <w:rPr>
          <w:rFonts w:ascii="Times New Roman" w:hAnsi="Times New Roman" w:cs="Times New Roman"/>
          <w:sz w:val="24"/>
          <w:szCs w:val="24"/>
        </w:rPr>
      </w:pPr>
      <w:r w:rsidRPr="00C217D0">
        <w:rPr>
          <w:rFonts w:ascii="Times New Roman" w:hAnsi="Times New Roman" w:cs="Times New Roman"/>
          <w:sz w:val="24"/>
          <w:szCs w:val="24"/>
        </w:rPr>
        <w:t>36. Решетка менеджмента</w:t>
      </w:r>
    </w:p>
    <w:p w:rsidR="009A2DAF" w:rsidRPr="00C217D0" w:rsidRDefault="009A2DAF" w:rsidP="009A2DAF">
      <w:pPr>
        <w:widowControl w:val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BE03B3" w:rsidRPr="00C217D0" w:rsidRDefault="00BE03B3" w:rsidP="009A2DAF">
      <w:pPr>
        <w:widowControl w:val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BE03B3" w:rsidRPr="00C217D0" w:rsidRDefault="00BE03B3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BE03B3" w:rsidRPr="00C217D0" w:rsidRDefault="00BE03B3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416FDB" w:rsidRDefault="00416FDB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A85300" w:rsidRPr="00C217D0" w:rsidRDefault="00A85300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416FDB" w:rsidRPr="00C217D0" w:rsidRDefault="00416FDB" w:rsidP="009A2DAF">
      <w:pPr>
        <w:widowControl w:val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BE03B3" w:rsidRPr="003D319A" w:rsidRDefault="00BE03B3" w:rsidP="00BE03B3">
      <w:pPr>
        <w:widowControl w:val="0"/>
        <w:spacing w:after="0" w:line="240" w:lineRule="auto"/>
        <w:ind w:left="142" w:right="-1"/>
        <w:jc w:val="center"/>
        <w:rPr>
          <w:rFonts w:ascii="Times New Roman" w:eastAsia="Calibri" w:hAnsi="Times New Roman"/>
          <w:sz w:val="28"/>
          <w:szCs w:val="28"/>
        </w:rPr>
      </w:pPr>
      <w:r w:rsidRPr="003D319A">
        <w:rPr>
          <w:rFonts w:ascii="Times New Roman" w:hAnsi="Times New Roman"/>
          <w:sz w:val="28"/>
          <w:szCs w:val="28"/>
        </w:rPr>
        <w:lastRenderedPageBreak/>
        <w:t>Министерство образования Кировской области</w:t>
      </w:r>
    </w:p>
    <w:p w:rsidR="00BE03B3" w:rsidRPr="003D319A" w:rsidRDefault="00BE03B3" w:rsidP="00BE03B3">
      <w:pPr>
        <w:widowControl w:val="0"/>
        <w:spacing w:after="0" w:line="240" w:lineRule="auto"/>
        <w:ind w:left="142" w:right="-1"/>
        <w:jc w:val="center"/>
        <w:rPr>
          <w:rFonts w:ascii="Times New Roman" w:hAnsi="Times New Roman"/>
          <w:sz w:val="28"/>
          <w:szCs w:val="28"/>
        </w:rPr>
      </w:pPr>
      <w:r w:rsidRPr="003D319A">
        <w:rPr>
          <w:rFonts w:ascii="Times New Roman" w:hAnsi="Times New Roman"/>
          <w:sz w:val="28"/>
          <w:szCs w:val="28"/>
        </w:rPr>
        <w:t xml:space="preserve">Кировское областное государственное профессиональное </w:t>
      </w:r>
    </w:p>
    <w:p w:rsidR="00BE03B3" w:rsidRPr="003D319A" w:rsidRDefault="00BE03B3" w:rsidP="00BE03B3">
      <w:pPr>
        <w:widowControl w:val="0"/>
        <w:spacing w:after="0" w:line="240" w:lineRule="auto"/>
        <w:ind w:left="142" w:right="-1"/>
        <w:jc w:val="center"/>
        <w:rPr>
          <w:rFonts w:ascii="Times New Roman" w:hAnsi="Times New Roman"/>
          <w:sz w:val="28"/>
          <w:szCs w:val="28"/>
        </w:rPr>
      </w:pPr>
      <w:r w:rsidRPr="003D319A">
        <w:rPr>
          <w:rFonts w:ascii="Times New Roman" w:hAnsi="Times New Roman"/>
          <w:sz w:val="28"/>
          <w:szCs w:val="28"/>
        </w:rPr>
        <w:t xml:space="preserve"> образовательное бюджетное учреждение</w:t>
      </w:r>
    </w:p>
    <w:p w:rsidR="00BE03B3" w:rsidRPr="003D319A" w:rsidRDefault="00BE03B3" w:rsidP="00BE03B3">
      <w:pPr>
        <w:widowControl w:val="0"/>
        <w:spacing w:after="0" w:line="240" w:lineRule="auto"/>
        <w:ind w:left="142" w:right="-1"/>
        <w:jc w:val="center"/>
        <w:rPr>
          <w:rFonts w:ascii="Times New Roman" w:hAnsi="Times New Roman"/>
          <w:sz w:val="28"/>
          <w:szCs w:val="28"/>
        </w:rPr>
      </w:pPr>
      <w:r w:rsidRPr="003D319A">
        <w:rPr>
          <w:rFonts w:ascii="Times New Roman" w:hAnsi="Times New Roman"/>
          <w:sz w:val="28"/>
          <w:szCs w:val="28"/>
        </w:rPr>
        <w:t xml:space="preserve"> «Вятский колледж профессиональных технологий, управления и сервиса»</w:t>
      </w:r>
    </w:p>
    <w:p w:rsidR="00BE03B3" w:rsidRPr="00C217D0" w:rsidRDefault="00BE03B3" w:rsidP="00BE03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                    </w:t>
      </w:r>
      <w:r w:rsidRPr="00C217D0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BE03B3" w:rsidRPr="00C217D0" w:rsidRDefault="00BE03B3" w:rsidP="00BE03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17D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Заместитель директора по </w:t>
      </w:r>
      <w:r w:rsidRPr="00C217D0">
        <w:rPr>
          <w:rFonts w:ascii="Times New Roman" w:hAnsi="Times New Roman"/>
          <w:b/>
          <w:sz w:val="24"/>
          <w:szCs w:val="24"/>
        </w:rPr>
        <w:t>УР</w:t>
      </w:r>
    </w:p>
    <w:p w:rsidR="00BE03B3" w:rsidRPr="00C217D0" w:rsidRDefault="00BE03B3" w:rsidP="00BE03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217D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3D319A"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  <w:r w:rsidRPr="00C217D0">
        <w:rPr>
          <w:rFonts w:ascii="Times New Roman" w:hAnsi="Times New Roman"/>
          <w:b/>
          <w:bCs/>
          <w:sz w:val="24"/>
          <w:szCs w:val="24"/>
        </w:rPr>
        <w:t xml:space="preserve"> / ФИО /</w:t>
      </w:r>
    </w:p>
    <w:p w:rsidR="00BE03B3" w:rsidRPr="00C217D0" w:rsidRDefault="00BE03B3" w:rsidP="00BE03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17D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_____  ________________20___г.</w:t>
      </w:r>
    </w:p>
    <w:p w:rsidR="00BE03B3" w:rsidRPr="00C217D0" w:rsidRDefault="00BE03B3" w:rsidP="00BE03B3">
      <w:pPr>
        <w:spacing w:after="0" w:line="240" w:lineRule="auto"/>
        <w:jc w:val="center"/>
        <w:rPr>
          <w:rFonts w:ascii="Calibri" w:hAnsi="Calibri"/>
          <w:sz w:val="24"/>
          <w:szCs w:val="24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C217D0">
        <w:rPr>
          <w:rFonts w:ascii="Times New Roman" w:hAnsi="Times New Roman"/>
          <w:b/>
          <w:sz w:val="24"/>
          <w:szCs w:val="24"/>
          <w:lang w:eastAsia="ar-SA"/>
        </w:rPr>
        <w:t>ЭКЗАМЕНАЦИОННЫЕ МАТЕРИАЛЫ</w:t>
      </w:r>
    </w:p>
    <w:p w:rsidR="00BE03B3" w:rsidRPr="00C217D0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E03B3" w:rsidRPr="003D319A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ar-SA"/>
        </w:rPr>
      </w:pPr>
      <w:r w:rsidRPr="003D319A">
        <w:rPr>
          <w:rFonts w:ascii="Times New Roman" w:hAnsi="Times New Roman"/>
          <w:sz w:val="28"/>
          <w:szCs w:val="28"/>
          <w:lang w:eastAsia="ar-SA"/>
        </w:rPr>
        <w:t>для проведе</w:t>
      </w:r>
      <w:r w:rsidR="00F36C84" w:rsidRPr="003D319A">
        <w:rPr>
          <w:rFonts w:ascii="Times New Roman" w:hAnsi="Times New Roman"/>
          <w:sz w:val="28"/>
          <w:szCs w:val="28"/>
          <w:lang w:eastAsia="ar-SA"/>
        </w:rPr>
        <w:t>ния экзамена по дисциплине ОП.03</w:t>
      </w:r>
      <w:r w:rsidRPr="003D319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36C84" w:rsidRPr="003D319A">
        <w:rPr>
          <w:rFonts w:ascii="Times New Roman" w:hAnsi="Times New Roman"/>
          <w:sz w:val="28"/>
          <w:szCs w:val="28"/>
          <w:lang w:eastAsia="ar-SA"/>
        </w:rPr>
        <w:t>Менеджмент (по отраслям)</w:t>
      </w:r>
    </w:p>
    <w:p w:rsidR="00BE03B3" w:rsidRPr="003D319A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E03B3" w:rsidRPr="003D319A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E03B3" w:rsidRPr="003D319A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D319A">
        <w:rPr>
          <w:rFonts w:ascii="Times New Roman" w:hAnsi="Times New Roman"/>
          <w:sz w:val="28"/>
          <w:szCs w:val="28"/>
          <w:lang w:eastAsia="ar-SA"/>
        </w:rPr>
        <w:t>Основная профессиональная образовательная программа</w:t>
      </w:r>
    </w:p>
    <w:p w:rsidR="00BE03B3" w:rsidRPr="003D319A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D319A">
        <w:rPr>
          <w:rFonts w:ascii="Times New Roman" w:hAnsi="Times New Roman"/>
          <w:sz w:val="28"/>
          <w:szCs w:val="28"/>
          <w:lang w:eastAsia="ar-SA"/>
        </w:rPr>
        <w:t>образовательная программа среднего профессионального образования</w:t>
      </w:r>
    </w:p>
    <w:p w:rsidR="00BE03B3" w:rsidRPr="003D319A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E03B3" w:rsidRPr="003D319A" w:rsidRDefault="00BE03B3" w:rsidP="00BE03B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D319A">
        <w:rPr>
          <w:rFonts w:ascii="Times New Roman" w:hAnsi="Times New Roman"/>
          <w:sz w:val="28"/>
          <w:szCs w:val="28"/>
          <w:lang w:eastAsia="ar-SA"/>
        </w:rPr>
        <w:t>программа подготовки специалистов среднего звена</w:t>
      </w:r>
    </w:p>
    <w:p w:rsidR="00BE03B3" w:rsidRPr="003D319A" w:rsidRDefault="00BE03B3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E03B3" w:rsidRPr="003D319A" w:rsidRDefault="00BE03B3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319A">
        <w:rPr>
          <w:rFonts w:ascii="Times New Roman" w:hAnsi="Times New Roman"/>
          <w:sz w:val="28"/>
          <w:szCs w:val="28"/>
          <w:lang w:eastAsia="ar-SA"/>
        </w:rPr>
        <w:t xml:space="preserve">специальность </w:t>
      </w:r>
      <w:r w:rsidRPr="003D319A">
        <w:rPr>
          <w:rFonts w:ascii="Times New Roman" w:hAnsi="Times New Roman"/>
          <w:sz w:val="28"/>
          <w:szCs w:val="28"/>
        </w:rPr>
        <w:t>38.02.04 Коммерция (по отраслям)</w:t>
      </w: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Pr="00C217D0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C84" w:rsidRDefault="00F36C84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17D0" w:rsidRDefault="00C217D0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17D0" w:rsidRDefault="00C217D0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17D0" w:rsidRDefault="00C217D0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17D0" w:rsidRDefault="00C217D0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17D0" w:rsidRDefault="00C217D0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17D0" w:rsidRDefault="00C217D0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17D0" w:rsidRPr="00C217D0" w:rsidRDefault="00C217D0" w:rsidP="00BE03B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1"/>
        <w:gridCol w:w="4311"/>
        <w:gridCol w:w="2535"/>
      </w:tblGrid>
      <w:tr w:rsidR="008F0C11" w:rsidRPr="00C217D0" w:rsidTr="00F36C84">
        <w:trPr>
          <w:cantSplit/>
          <w:trHeight w:val="270"/>
        </w:trPr>
        <w:tc>
          <w:tcPr>
            <w:tcW w:w="10347" w:type="dxa"/>
            <w:gridSpan w:val="3"/>
          </w:tcPr>
          <w:p w:rsidR="008F0C11" w:rsidRPr="003D319A" w:rsidRDefault="008F0C11" w:rsidP="002C1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8F0C11" w:rsidRPr="00C217D0" w:rsidTr="00F36C84">
        <w:trPr>
          <w:cantSplit/>
        </w:trPr>
        <w:tc>
          <w:tcPr>
            <w:tcW w:w="3518" w:type="dxa"/>
          </w:tcPr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8F0C11" w:rsidRPr="003D319A" w:rsidRDefault="003D319A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экономических </w:t>
            </w:r>
            <w:r w:rsidR="008F0C11"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8F0C11" w:rsidRPr="003D319A" w:rsidRDefault="003D319A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8F0C11" w:rsidRPr="003D319A" w:rsidRDefault="003D319A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от «__» ______ 202__</w:t>
            </w:r>
            <w:r w:rsidR="008F0C11"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332" w:type="dxa"/>
            <w:vMerge w:val="restart"/>
          </w:tcPr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11" w:rsidRPr="003D319A" w:rsidRDefault="008F0C11" w:rsidP="00B00171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3D3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</w:t>
            </w:r>
          </w:p>
          <w:p w:rsidR="008F0C11" w:rsidRPr="003D319A" w:rsidRDefault="008F0C11" w:rsidP="00B00171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F36C84" w:rsidRPr="003D319A" w:rsidRDefault="00F36C84" w:rsidP="00B00171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8F0C11" w:rsidRPr="003D319A" w:rsidRDefault="008F0C11" w:rsidP="00B00171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8F0C11" w:rsidRPr="003D319A" w:rsidRDefault="003D319A" w:rsidP="00B00171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8F0C11" w:rsidRPr="003D319A" w:rsidRDefault="008F0C11" w:rsidP="00B00171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 (по отраслям)»</w:t>
            </w:r>
          </w:p>
        </w:tc>
        <w:tc>
          <w:tcPr>
            <w:tcW w:w="2497" w:type="dxa"/>
          </w:tcPr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8F0C11" w:rsidRPr="003D319A" w:rsidRDefault="003D319A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8F0C11" w:rsidRPr="003D319A" w:rsidRDefault="003D319A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</w:t>
            </w:r>
            <w:r w:rsidR="008F0C11"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 202__г.</w:t>
            </w:r>
          </w:p>
        </w:tc>
      </w:tr>
      <w:tr w:rsidR="008F0C11" w:rsidRPr="00C217D0" w:rsidTr="00F36C84">
        <w:trPr>
          <w:cantSplit/>
        </w:trPr>
        <w:tc>
          <w:tcPr>
            <w:tcW w:w="3518" w:type="dxa"/>
          </w:tcPr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D319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8F0C11" w:rsidRPr="003D319A" w:rsidRDefault="003D319A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</w:t>
            </w:r>
            <w:r w:rsidR="008F0C11"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 202__г.</w:t>
            </w:r>
          </w:p>
        </w:tc>
      </w:tr>
      <w:tr w:rsidR="008F0C11" w:rsidRPr="00C217D0" w:rsidTr="00F36C84">
        <w:trPr>
          <w:cantSplit/>
        </w:trPr>
        <w:tc>
          <w:tcPr>
            <w:tcW w:w="3518" w:type="dxa"/>
          </w:tcPr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8F0C11" w:rsidRPr="003D319A" w:rsidRDefault="008F0C11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8F0C11" w:rsidRPr="003D319A" w:rsidRDefault="003D319A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8F0C11" w:rsidRPr="003D319A" w:rsidRDefault="003D319A" w:rsidP="00F36C8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8F0C11" w:rsidRPr="003D319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______202___</w:t>
            </w:r>
            <w:r w:rsidR="008F0C11"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36C84" w:rsidRPr="00C217D0" w:rsidTr="00F36C84">
        <w:trPr>
          <w:cantSplit/>
        </w:trPr>
        <w:tc>
          <w:tcPr>
            <w:tcW w:w="10347" w:type="dxa"/>
            <w:gridSpan w:val="3"/>
          </w:tcPr>
          <w:p w:rsidR="00F36C84" w:rsidRPr="003D319A" w:rsidRDefault="00F36C84" w:rsidP="00F36C8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Вопросы: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1. Сущность и содержание понятия «Менеджмент». Современная система взглядов на управление. Научные подходы к управлению организацией в торговле.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2. Решетка менеджмента</w:t>
            </w:r>
          </w:p>
          <w:p w:rsidR="00F36C84" w:rsidRPr="003D319A" w:rsidRDefault="00F36C84" w:rsidP="00B0017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  <w:r w:rsidR="003D319A"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Преподаватель: </w:t>
            </w:r>
          </w:p>
        </w:tc>
      </w:tr>
    </w:tbl>
    <w:p w:rsidR="008F0C11" w:rsidRPr="00C217D0" w:rsidRDefault="008F0C11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0"/>
        <w:gridCol w:w="4312"/>
        <w:gridCol w:w="2535"/>
      </w:tblGrid>
      <w:tr w:rsidR="00F36C84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F36C84" w:rsidRPr="003D319A" w:rsidRDefault="00F36C84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F36C84" w:rsidRPr="00C217D0" w:rsidTr="00B00171">
        <w:trPr>
          <w:cantSplit/>
        </w:trPr>
        <w:tc>
          <w:tcPr>
            <w:tcW w:w="3518" w:type="dxa"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F36C84" w:rsidRP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ПЦК экономических дисциплин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F36C84" w:rsidRP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F36C84" w:rsidRPr="003D319A" w:rsidRDefault="00F36C84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3D319A" w:rsidRPr="003D319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proofErr w:type="gramStart"/>
            <w:r w:rsidR="003D319A" w:rsidRPr="003D319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D319A" w:rsidRPr="003D319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="003D319A" w:rsidRPr="003D319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D319A" w:rsidRPr="003D319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332" w:type="dxa"/>
            <w:vMerge w:val="restart"/>
          </w:tcPr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="002C686A" w:rsidRPr="003D3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</w:t>
            </w: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F36C84" w:rsidRPr="003D319A" w:rsidRDefault="003D319A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2C686A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Специальность: 38.02.04 «Коммерция </w:t>
            </w: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(по отраслям)»</w:t>
            </w:r>
          </w:p>
        </w:tc>
        <w:tc>
          <w:tcPr>
            <w:tcW w:w="2497" w:type="dxa"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D319A" w:rsidRPr="003D319A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36C84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</w:t>
            </w:r>
            <w:r w:rsidR="00F36C84"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  »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____________20_г.</w:t>
            </w:r>
          </w:p>
        </w:tc>
        <w:tc>
          <w:tcPr>
            <w:tcW w:w="4332" w:type="dxa"/>
            <w:vMerge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 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 ____________20_г.</w:t>
            </w:r>
          </w:p>
        </w:tc>
        <w:tc>
          <w:tcPr>
            <w:tcW w:w="4332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«__»________202___г.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3D319A" w:rsidRDefault="003D319A" w:rsidP="003D319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Вопросы: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3D319A" w:rsidRPr="003D319A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1. Цели и задачи </w:t>
            </w:r>
            <w:hyperlink r:id="rId17" w:tooltip="Менеджмент организаций" w:history="1">
              <w:r w:rsidRPr="003D319A">
                <w:rPr>
                  <w:rStyle w:val="a3"/>
                  <w:color w:val="auto"/>
                  <w:sz w:val="24"/>
                  <w:szCs w:val="24"/>
                  <w:u w:val="none"/>
                </w:rPr>
                <w:t>менеджмента организации</w:t>
              </w:r>
            </w:hyperlink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 торговли. Их особенности и характеристики.</w:t>
            </w:r>
          </w:p>
          <w:p w:rsidR="003D319A" w:rsidRPr="003D319A" w:rsidRDefault="003D319A" w:rsidP="003D319A">
            <w:pPr>
              <w:pStyle w:val="afb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2. Понятие, виды миссии в организации</w:t>
            </w:r>
          </w:p>
          <w:p w:rsidR="003D319A" w:rsidRPr="003D319A" w:rsidRDefault="003D319A" w:rsidP="003D319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Преподаватель: </w:t>
            </w:r>
          </w:p>
        </w:tc>
      </w:tr>
    </w:tbl>
    <w:p w:rsidR="008F0C11" w:rsidRPr="00C217D0" w:rsidRDefault="008F0C11" w:rsidP="008F0C11">
      <w:pPr>
        <w:rPr>
          <w:sz w:val="24"/>
          <w:szCs w:val="24"/>
        </w:rPr>
      </w:pPr>
    </w:p>
    <w:p w:rsidR="008F0C11" w:rsidRPr="00C217D0" w:rsidRDefault="008F0C11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F36C84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F36C84" w:rsidRPr="003D319A" w:rsidRDefault="00F36C84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F36C84" w:rsidRPr="00C217D0" w:rsidTr="00B00171">
        <w:trPr>
          <w:cantSplit/>
        </w:trPr>
        <w:tc>
          <w:tcPr>
            <w:tcW w:w="3518" w:type="dxa"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F36C84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C84"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F36C84" w:rsidRP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F36C84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="00F36C84"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F36C84"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="002C686A" w:rsidRPr="003D3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3</w:t>
            </w: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F36C84" w:rsidRPr="003D319A" w:rsidRDefault="003D319A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2C686A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Специальность: 38.02.04 «Коммерция </w:t>
            </w:r>
          </w:p>
          <w:p w:rsidR="00F36C84" w:rsidRPr="003D319A" w:rsidRDefault="00F36C84" w:rsidP="002C686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(по отраслям)»</w:t>
            </w:r>
          </w:p>
        </w:tc>
        <w:tc>
          <w:tcPr>
            <w:tcW w:w="2497" w:type="dxa"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F36C84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F36C84" w:rsidRP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F36C84" w:rsidRPr="00C217D0" w:rsidTr="00B00171">
        <w:trPr>
          <w:cantSplit/>
        </w:trPr>
        <w:tc>
          <w:tcPr>
            <w:tcW w:w="3518" w:type="dxa"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F36C84" w:rsidRP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F36C84" w:rsidRPr="00C217D0" w:rsidTr="00B00171">
        <w:trPr>
          <w:cantSplit/>
        </w:trPr>
        <w:tc>
          <w:tcPr>
            <w:tcW w:w="3518" w:type="dxa"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F36C84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  <w:p w:rsidR="003D319A" w:rsidRP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:rsidR="00F36C84" w:rsidRPr="003D319A" w:rsidRDefault="00F36C84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F36C84" w:rsidRPr="003D319A" w:rsidRDefault="003D319A" w:rsidP="00B0017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F36C84" w:rsidRPr="00C217D0" w:rsidTr="00B00171">
        <w:trPr>
          <w:cantSplit/>
        </w:trPr>
        <w:tc>
          <w:tcPr>
            <w:tcW w:w="10347" w:type="dxa"/>
            <w:gridSpan w:val="3"/>
          </w:tcPr>
          <w:p w:rsidR="00F36C84" w:rsidRPr="00C217D0" w:rsidRDefault="00F36C84" w:rsidP="00B00171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  </w:t>
            </w:r>
          </w:p>
          <w:p w:rsidR="00B00171" w:rsidRPr="00C217D0" w:rsidRDefault="00F36C84" w:rsidP="00B00171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00171"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и стадии менеджмента организации. </w:t>
            </w:r>
          </w:p>
          <w:p w:rsidR="00B00171" w:rsidRPr="00C217D0" w:rsidRDefault="00B00171" w:rsidP="00B00171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Стратегическое планирование деятельности организации. Управление реализацией стратегического плана.</w:t>
            </w:r>
          </w:p>
          <w:p w:rsidR="00F36C84" w:rsidRPr="00C217D0" w:rsidRDefault="00F36C84" w:rsidP="003D319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 xml:space="preserve">                           </w:t>
            </w:r>
            <w:r w:rsidRPr="00C217D0">
              <w:rPr>
                <w:sz w:val="24"/>
                <w:szCs w:val="24"/>
              </w:rPr>
              <w:tab/>
              <w:t xml:space="preserve"> 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Преподаватель: </w:t>
            </w:r>
          </w:p>
        </w:tc>
      </w:tr>
    </w:tbl>
    <w:p w:rsidR="008F0C11" w:rsidRPr="00C217D0" w:rsidRDefault="008F0C11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F36C84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F36C84" w:rsidRPr="003D319A" w:rsidRDefault="00F36C84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3D3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4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 Роли менеджера в организации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Основные виды стратегий. Стратегические изменения в организации.</w:t>
            </w:r>
          </w:p>
          <w:p w:rsidR="003D319A" w:rsidRPr="00C217D0" w:rsidRDefault="003D319A" w:rsidP="003D319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 xml:space="preserve">                           </w:t>
            </w:r>
            <w:r w:rsidRPr="00C217D0">
              <w:rPr>
                <w:sz w:val="24"/>
                <w:szCs w:val="24"/>
              </w:rPr>
              <w:tab/>
              <w:t xml:space="preserve"> 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Преподаватель: </w:t>
            </w:r>
          </w:p>
        </w:tc>
      </w:tr>
    </w:tbl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F36C84" w:rsidRPr="00C217D0" w:rsidRDefault="00F36C84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F36C84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F36C84" w:rsidRPr="003D319A" w:rsidRDefault="00F36C84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3D3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5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 Развитие взглядов на менеджмент</w:t>
            </w:r>
          </w:p>
          <w:p w:rsidR="003D319A" w:rsidRPr="00C217D0" w:rsidRDefault="003D319A" w:rsidP="003D319A">
            <w:pPr>
              <w:pStyle w:val="afb"/>
              <w:ind w:left="284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Причины производственных конфликтов и их последствия. Управление конфликтами и стрессами в организации.</w:t>
            </w:r>
            <w:r w:rsidRPr="00C217D0">
              <w:rPr>
                <w:sz w:val="24"/>
                <w:szCs w:val="24"/>
              </w:rPr>
              <w:t xml:space="preserve">  </w:t>
            </w:r>
          </w:p>
          <w:p w:rsidR="003D319A" w:rsidRPr="00C217D0" w:rsidRDefault="003D319A" w:rsidP="003D319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 </w:t>
            </w:r>
          </w:p>
        </w:tc>
      </w:tr>
    </w:tbl>
    <w:p w:rsidR="008F0C11" w:rsidRPr="00C217D0" w:rsidRDefault="008F0C11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3D319A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3D3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6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3D319A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 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Внутренняя и внешняя среда организации торговли. Основные направления изучения динамики внутренней и внешней среды организации.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Природа конфликта в организации. Типы конфликтов.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</w:t>
            </w:r>
          </w:p>
        </w:tc>
      </w:tr>
    </w:tbl>
    <w:p w:rsidR="00B00171" w:rsidRPr="00C217D0" w:rsidRDefault="00B00171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7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 Сущность и содержание миссии и целей организации торговли.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Понятие стиля руководства в менеджменте. Научные подходы к выбору стиля управления.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 </w:t>
            </w:r>
          </w:p>
        </w:tc>
      </w:tr>
    </w:tbl>
    <w:p w:rsidR="00B00171" w:rsidRPr="00C217D0" w:rsidRDefault="00B00171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8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отраслям)»</w:t>
            </w:r>
          </w:p>
        </w:tc>
        <w:tc>
          <w:tcPr>
            <w:tcW w:w="2497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Классификация целей организации. Дерево целей. Концепция управления по целям.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Лидерство и личное влияние. Необходимость власти в управлении.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 </w:t>
            </w:r>
          </w:p>
        </w:tc>
      </w:tr>
    </w:tbl>
    <w:p w:rsidR="00B00171" w:rsidRPr="00C217D0" w:rsidRDefault="00B00171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p w:rsidR="002C686A" w:rsidRPr="00C217D0" w:rsidRDefault="002C686A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9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Сущность и содержание принципов менеджмента.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Формирование групп в </w:t>
            </w:r>
            <w:hyperlink r:id="rId18" w:tooltip="Система управления" w:history="1">
              <w:r w:rsidRPr="00C217D0">
                <w:rPr>
                  <w:rStyle w:val="a3"/>
                  <w:color w:val="auto"/>
                  <w:sz w:val="24"/>
                  <w:szCs w:val="24"/>
                  <w:u w:val="none"/>
                </w:rPr>
                <w:t>системе управления</w:t>
              </w:r>
            </w:hyperlink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 торговой организацией.</w:t>
            </w:r>
            <w:r w:rsidRPr="00C217D0">
              <w:rPr>
                <w:sz w:val="24"/>
                <w:szCs w:val="24"/>
              </w:rPr>
              <w:t xml:space="preserve"> 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 </w:t>
            </w:r>
          </w:p>
        </w:tc>
      </w:tr>
    </w:tbl>
    <w:p w:rsidR="00B00171" w:rsidRPr="00C217D0" w:rsidRDefault="00B00171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E0739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10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Специальность: 38.02.04 «Коммерция 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Понятие и классификация </w:t>
            </w:r>
            <w:hyperlink r:id="rId19" w:tooltip="Технологии управления" w:history="1">
              <w:r w:rsidRPr="00C217D0">
                <w:rPr>
                  <w:rStyle w:val="a3"/>
                  <w:color w:val="auto"/>
                  <w:sz w:val="24"/>
                  <w:szCs w:val="24"/>
                  <w:u w:val="none"/>
                </w:rPr>
                <w:t>методов управления</w:t>
              </w:r>
            </w:hyperlink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 организацией торговли.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Человек в системе менеджмента. Менеджер и его функции.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 xml:space="preserve">                           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  <w:t xml:space="preserve"> 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Преподаватель: </w:t>
            </w:r>
          </w:p>
        </w:tc>
      </w:tr>
    </w:tbl>
    <w:p w:rsidR="00B00171" w:rsidRDefault="00B00171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E07390" w:rsidRDefault="00E07390" w:rsidP="008F0C11">
      <w:pPr>
        <w:rPr>
          <w:sz w:val="24"/>
          <w:szCs w:val="24"/>
        </w:rPr>
      </w:pPr>
    </w:p>
    <w:p w:rsidR="00E07390" w:rsidRDefault="00E07390" w:rsidP="008F0C11">
      <w:pPr>
        <w:rPr>
          <w:sz w:val="24"/>
          <w:szCs w:val="24"/>
        </w:rPr>
      </w:pPr>
    </w:p>
    <w:p w:rsidR="00C875B7" w:rsidRPr="00C217D0" w:rsidRDefault="00C875B7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11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Специальность: 38.02.04 «Коммерция 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Планирование как функция менеджмента.</w:t>
            </w:r>
          </w:p>
          <w:p w:rsidR="003D319A" w:rsidRPr="00C217D0" w:rsidRDefault="003D319A" w:rsidP="003D319A">
            <w:pPr>
              <w:ind w:left="360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Эффективное распределение полномочий в организации торговли</w:t>
            </w:r>
            <w:r w:rsidRPr="00C217D0">
              <w:rPr>
                <w:sz w:val="24"/>
                <w:szCs w:val="24"/>
              </w:rPr>
              <w:t xml:space="preserve">  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  <w:t xml:space="preserve"> 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Преподаватель: </w:t>
            </w:r>
          </w:p>
        </w:tc>
      </w:tr>
    </w:tbl>
    <w:p w:rsidR="00B00171" w:rsidRDefault="00B00171" w:rsidP="008F0C11">
      <w:pPr>
        <w:rPr>
          <w:sz w:val="24"/>
          <w:szCs w:val="24"/>
        </w:rPr>
      </w:pPr>
    </w:p>
    <w:p w:rsidR="00C875B7" w:rsidRPr="00C217D0" w:rsidRDefault="00C875B7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Default="003D319A" w:rsidP="003D319A">
            <w:pPr>
              <w:pStyle w:val="afb"/>
              <w:rPr>
                <w:sz w:val="24"/>
                <w:szCs w:val="24"/>
              </w:rPr>
            </w:pP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12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Организация как функция менеджмента.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Сущность и концепции полномочий. Виды полномочий.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  <w:t xml:space="preserve"> 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Преподаватель: </w:t>
            </w:r>
          </w:p>
        </w:tc>
      </w:tr>
    </w:tbl>
    <w:p w:rsidR="00B00171" w:rsidRDefault="00B00171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Pr="00C217D0" w:rsidRDefault="00C875B7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Специальность: 38.02.04 «Коммерция 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1.  Мотивация как функция менеджмента.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Виды </w:t>
            </w:r>
            <w:hyperlink r:id="rId20" w:tooltip="Организационная структура" w:history="1">
              <w:r w:rsidRPr="00C217D0">
                <w:rPr>
                  <w:rStyle w:val="a3"/>
                  <w:color w:val="auto"/>
                  <w:sz w:val="24"/>
                  <w:szCs w:val="24"/>
                  <w:u w:val="none"/>
                </w:rPr>
                <w:t>организационных структур</w:t>
              </w:r>
            </w:hyperlink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 управления. </w:t>
            </w:r>
            <w:r w:rsidRPr="00C217D0">
              <w:rPr>
                <w:sz w:val="24"/>
                <w:szCs w:val="24"/>
              </w:rPr>
              <w:t xml:space="preserve">                        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 </w:t>
            </w:r>
          </w:p>
        </w:tc>
      </w:tr>
    </w:tbl>
    <w:p w:rsidR="00B00171" w:rsidRDefault="00B00171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Pr="00C217D0" w:rsidRDefault="00C875B7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14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1.  Мотивация как функция менеджмента. </w:t>
            </w:r>
          </w:p>
          <w:p w:rsidR="003D319A" w:rsidRPr="00C217D0" w:rsidRDefault="003D319A" w:rsidP="003D319A">
            <w:pPr>
              <w:jc w:val="both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   2.  Структура управления организацией торговли: элементы, связи, принципы формирования</w:t>
            </w:r>
            <w:r w:rsidRPr="00C217D0">
              <w:rPr>
                <w:sz w:val="24"/>
                <w:szCs w:val="24"/>
              </w:rPr>
              <w:t xml:space="preserve">                           </w:t>
            </w:r>
          </w:p>
          <w:p w:rsidR="003D319A" w:rsidRPr="00C217D0" w:rsidRDefault="003D319A" w:rsidP="003D319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  <w:t xml:space="preserve"> 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Преподаватель: </w:t>
            </w:r>
          </w:p>
        </w:tc>
      </w:tr>
    </w:tbl>
    <w:p w:rsidR="00B00171" w:rsidRPr="00C217D0" w:rsidRDefault="00B00171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p w:rsidR="00B33316" w:rsidRDefault="00B33316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15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="00E07390" w:rsidRPr="00E07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Специальность: 38.02.04 «Коммерция 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numPr>
                <w:ilvl w:val="3"/>
                <w:numId w:val="47"/>
              </w:numPr>
              <w:tabs>
                <w:tab w:val="clear" w:pos="2880"/>
                <w:tab w:val="num" w:pos="600"/>
              </w:tabs>
              <w:ind w:hanging="25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Контроль как функция менеджмента.</w:t>
            </w:r>
          </w:p>
          <w:p w:rsidR="003D319A" w:rsidRPr="00C217D0" w:rsidRDefault="003D319A" w:rsidP="003D319A">
            <w:pPr>
              <w:pStyle w:val="afb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Формы и методы подготовки и реализации управленческих решений.</w:t>
            </w:r>
          </w:p>
          <w:p w:rsidR="003D319A" w:rsidRPr="00C217D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9A" w:rsidRPr="00C217D0" w:rsidRDefault="003D319A" w:rsidP="00E07390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 </w:t>
            </w:r>
          </w:p>
        </w:tc>
      </w:tr>
    </w:tbl>
    <w:p w:rsidR="00B00171" w:rsidRPr="00C217D0" w:rsidRDefault="00B00171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16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="00E07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Специальность: 38.02.04 «Коммерция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Сущность и виды </w:t>
            </w:r>
            <w:hyperlink r:id="rId21" w:tooltip="Управленческое решение" w:history="1">
              <w:r w:rsidRPr="00C217D0">
                <w:rPr>
                  <w:rStyle w:val="a3"/>
                  <w:color w:val="auto"/>
                  <w:sz w:val="24"/>
                  <w:szCs w:val="24"/>
                  <w:u w:val="none"/>
                </w:rPr>
                <w:t>управленческих решений</w:t>
              </w:r>
            </w:hyperlink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. Требования, предъявляемые к </w:t>
            </w:r>
            <w:hyperlink r:id="rId22" w:tooltip="Управленческое решение" w:history="1">
              <w:r w:rsidRPr="00C217D0">
                <w:rPr>
                  <w:rStyle w:val="a3"/>
                  <w:color w:val="auto"/>
                  <w:sz w:val="24"/>
                  <w:szCs w:val="24"/>
                  <w:u w:val="none"/>
                </w:rPr>
                <w:t>управленческому решению</w:t>
              </w:r>
            </w:hyperlink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Основные виды коммуникаций в торговой организации. Трудности в развитии коммуникаций в современной организации.</w:t>
            </w:r>
          </w:p>
          <w:p w:rsidR="003D319A" w:rsidRPr="00C217D0" w:rsidRDefault="003D319A" w:rsidP="00E07390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 </w:t>
            </w:r>
          </w:p>
        </w:tc>
      </w:tr>
    </w:tbl>
    <w:p w:rsidR="00B00171" w:rsidRPr="00C217D0" w:rsidRDefault="00B00171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p w:rsidR="00B33316" w:rsidRPr="00C217D0" w:rsidRDefault="00B33316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17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E07390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Специальность: 38.02.04 «Коммерция 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Процесс принятия управленческого решения в организации: подходы и этапы. Технологии принятия </w:t>
            </w:r>
            <w:hyperlink r:id="rId23" w:tooltip="Управленческие решения" w:history="1">
              <w:r w:rsidRPr="00C217D0">
                <w:rPr>
                  <w:rStyle w:val="a3"/>
                  <w:color w:val="auto"/>
                  <w:sz w:val="24"/>
                  <w:szCs w:val="24"/>
                  <w:u w:val="none"/>
                </w:rPr>
                <w:t>управленческих решений</w:t>
              </w:r>
            </w:hyperlink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2.  Информационное обеспечение менеджмента в торговой организации.</w:t>
            </w:r>
          </w:p>
          <w:p w:rsidR="003D319A" w:rsidRPr="00C217D0" w:rsidRDefault="003D319A" w:rsidP="00E07390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ab/>
              <w:t xml:space="preserve"> 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Преподаватель: </w:t>
            </w:r>
          </w:p>
        </w:tc>
      </w:tr>
    </w:tbl>
    <w:p w:rsidR="00B00171" w:rsidRPr="00C217D0" w:rsidRDefault="00B00171" w:rsidP="008F0C11">
      <w:pPr>
        <w:rPr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8"/>
        <w:gridCol w:w="4332"/>
        <w:gridCol w:w="2497"/>
      </w:tblGrid>
      <w:tr w:rsidR="00B00171" w:rsidRPr="00C217D0" w:rsidTr="00B00171">
        <w:trPr>
          <w:cantSplit/>
          <w:trHeight w:val="270"/>
        </w:trPr>
        <w:tc>
          <w:tcPr>
            <w:tcW w:w="10347" w:type="dxa"/>
            <w:gridSpan w:val="3"/>
          </w:tcPr>
          <w:p w:rsidR="00B00171" w:rsidRPr="00E07390" w:rsidRDefault="00B00171" w:rsidP="00B00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КОГПОБУ «Вятский колледж профессиональных технологий, управления и сервиса»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</w:t>
            </w:r>
          </w:p>
          <w:p w:rsidR="003D319A" w:rsidRPr="003D319A" w:rsidRDefault="003D319A" w:rsidP="003D319A">
            <w:pPr>
              <w:pStyle w:val="afb"/>
              <w:ind w:lef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</w:tcPr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ЭКЗАМЕНАЦИОННЫЙ БИЛЕТ </w:t>
            </w:r>
            <w:r w:rsidRPr="00E07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18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по дисциплине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3D319A" w:rsidRPr="00E07390" w:rsidRDefault="00E07390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3</w:t>
            </w:r>
          </w:p>
          <w:p w:rsidR="003D319A" w:rsidRPr="00E07390" w:rsidRDefault="003D319A" w:rsidP="003D319A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Специальность: 38.02.04 «Коммерция </w:t>
            </w:r>
          </w:p>
          <w:p w:rsidR="003D319A" w:rsidRPr="00C217D0" w:rsidRDefault="003D319A" w:rsidP="003D319A">
            <w:pPr>
              <w:pStyle w:val="afb"/>
              <w:jc w:val="center"/>
              <w:rPr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(по отраслям)»</w:t>
            </w:r>
          </w:p>
        </w:tc>
        <w:tc>
          <w:tcPr>
            <w:tcW w:w="2497" w:type="dxa"/>
          </w:tcPr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«___»_______ 202__г.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  <w:vMerge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3518" w:type="dxa"/>
          </w:tcPr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>Протокол №___</w:t>
            </w:r>
          </w:p>
          <w:p w:rsidR="003D319A" w:rsidRPr="00E07390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07390">
              <w:rPr>
                <w:rFonts w:ascii="Times New Roman" w:hAnsi="Times New Roman" w:cs="Times New Roman"/>
                <w:sz w:val="24"/>
                <w:szCs w:val="24"/>
              </w:rPr>
              <w:t xml:space="preserve"> »____________20_г.</w:t>
            </w:r>
          </w:p>
        </w:tc>
        <w:tc>
          <w:tcPr>
            <w:tcW w:w="4332" w:type="dxa"/>
          </w:tcPr>
          <w:p w:rsidR="003D319A" w:rsidRPr="00C217D0" w:rsidRDefault="003D319A" w:rsidP="003D319A">
            <w:pPr>
              <w:pStyle w:val="afb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319A" w:rsidRPr="003D319A" w:rsidRDefault="003D319A" w:rsidP="003D319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D319A">
              <w:rPr>
                <w:rFonts w:ascii="Times New Roman" w:hAnsi="Times New Roman" w:cs="Times New Roman"/>
                <w:sz w:val="24"/>
                <w:szCs w:val="24"/>
              </w:rPr>
              <w:t>______ 202__г</w:t>
            </w:r>
          </w:p>
        </w:tc>
      </w:tr>
      <w:tr w:rsidR="003D319A" w:rsidRPr="00C217D0" w:rsidTr="00B00171">
        <w:trPr>
          <w:cantSplit/>
        </w:trPr>
        <w:tc>
          <w:tcPr>
            <w:tcW w:w="10347" w:type="dxa"/>
            <w:gridSpan w:val="3"/>
          </w:tcPr>
          <w:p w:rsidR="003D319A" w:rsidRPr="00C217D0" w:rsidRDefault="003D319A" w:rsidP="003D319A">
            <w:pPr>
              <w:ind w:left="360"/>
              <w:jc w:val="center"/>
              <w:rPr>
                <w:sz w:val="24"/>
                <w:szCs w:val="24"/>
              </w:rPr>
            </w:pPr>
            <w:r w:rsidRPr="00C217D0">
              <w:rPr>
                <w:b/>
                <w:bCs/>
                <w:sz w:val="24"/>
                <w:szCs w:val="24"/>
              </w:rPr>
              <w:t>Вопросы:</w:t>
            </w:r>
            <w:r w:rsidRPr="00C217D0">
              <w:rPr>
                <w:sz w:val="24"/>
                <w:szCs w:val="24"/>
              </w:rPr>
              <w:t xml:space="preserve">     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sz w:val="24"/>
                <w:szCs w:val="24"/>
              </w:rPr>
              <w:t xml:space="preserve">  </w:t>
            </w: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>1.  Эффективность управленческих решений.</w:t>
            </w:r>
          </w:p>
          <w:p w:rsidR="003D319A" w:rsidRPr="00C217D0" w:rsidRDefault="003D319A" w:rsidP="003D319A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2.  Коммуникации в современной организации торговли: сущность, элементы и этапы коммуникационного процесса. Пути улучшения системы коммуникаций.</w:t>
            </w:r>
          </w:p>
          <w:p w:rsidR="003D319A" w:rsidRPr="00C217D0" w:rsidRDefault="003D319A" w:rsidP="00E07390">
            <w:pPr>
              <w:pStyle w:val="afb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17D0">
              <w:rPr>
                <w:rFonts w:ascii="Times New Roman" w:hAnsi="Times New Roman" w:cs="Times New Roman"/>
                <w:sz w:val="24"/>
                <w:szCs w:val="24"/>
              </w:rPr>
              <w:t xml:space="preserve">  Преподаватель: </w:t>
            </w:r>
          </w:p>
        </w:tc>
      </w:tr>
    </w:tbl>
    <w:p w:rsidR="00B00171" w:rsidRDefault="00B00171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E07390" w:rsidRDefault="00E07390" w:rsidP="008F0C11">
      <w:pPr>
        <w:rPr>
          <w:sz w:val="24"/>
          <w:szCs w:val="24"/>
        </w:rPr>
      </w:pPr>
    </w:p>
    <w:p w:rsidR="00C875B7" w:rsidRDefault="00C875B7" w:rsidP="008F0C11">
      <w:pPr>
        <w:rPr>
          <w:sz w:val="24"/>
          <w:szCs w:val="24"/>
        </w:rPr>
      </w:pPr>
    </w:p>
    <w:p w:rsidR="00C875B7" w:rsidRPr="00C217D0" w:rsidRDefault="00C875B7" w:rsidP="008F0C11">
      <w:pPr>
        <w:rPr>
          <w:sz w:val="24"/>
          <w:szCs w:val="24"/>
        </w:rPr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  <w:rPr>
          <w:b/>
        </w:rPr>
      </w:pPr>
      <w:r w:rsidRPr="00C217D0">
        <w:rPr>
          <w:b/>
        </w:rPr>
        <w:lastRenderedPageBreak/>
        <w:t>Критерии экзаменационной оценки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Первые два вопроса направлены на проверку знаний, что одновременно предполагает проверку умений их логично излагать, перестраивать, аргументировать и иных умений, предусмотренных требованиями к уровню подготовки студентов. Общая экзаменационная оценка складывается из трех оценок за выполнение каждого из заданий билета и является их средним арифметическим.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rPr>
          <w:b/>
          <w:bCs/>
        </w:rPr>
        <w:t>Отметка «5»</w:t>
      </w:r>
      <w:r w:rsidRPr="00C217D0">
        <w:t xml:space="preserve"> за каждый из первых двух вопросов ставится при условии, что экзаменуемый: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логично изложил содержание своего ответа на вопрос, при этом выявленные знания примерно соответствовали объему и глубине их раскрытия в учебнике базового или профильного уровня;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правильно использовал научную терминологию в контексте ответа;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верно, в соответствии с вопросом характеризовал основные социальные объекты и процессы, выделяя их существенные признаки, закономерности развития, раскрыл их место и значение в жизни общества как целостной системы;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объяснил причинно-следственные и функциональные связи названных социальных объектов;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обнаружил умение раскрывать на примерах относящиеся к вопросу теоретические положения и понятия социально-экономических и социальных наук;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проявил умение оценивать действия субъектов социальной жизни с точки зрения социальных норм, экономической рациональности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показал умение формулировать на основе приобретенных правовых знаний собственные суждения и аргументы по определенным проблемам;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проявил умения сравнивать социальные объекты, выявляя их общие черты и различия; устанавливать соответствия между существенными чертами и </w:t>
      </w:r>
      <w:r w:rsidR="00C217D0" w:rsidRPr="00C217D0">
        <w:t>признаками социальных явлений,</w:t>
      </w:r>
      <w:r w:rsidRPr="00C217D0">
        <w:t xml:space="preserve"> и правоведческими терминами, понятиями; сопоставлять различные научные подходы;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• проявил понимание особенностей различных общественных наук, основных путей и способов социального и гуманитарного познания.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Степень проявления каждого из перечисленных умений определяется содержанием вопроса.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t xml:space="preserve">Не влияют на оценку незначительные неточности и частичная неполнота ответа при условии, что в процессе беседы с экзаменуемым последний самостоятельно делает необходимые уточнения и дополнения.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rPr>
          <w:b/>
          <w:bCs/>
        </w:rPr>
        <w:t>Отметка «</w:t>
      </w:r>
      <w:r w:rsidR="00C217D0" w:rsidRPr="00C217D0">
        <w:rPr>
          <w:b/>
          <w:bCs/>
        </w:rPr>
        <w:t>4»</w:t>
      </w:r>
      <w:r w:rsidR="00C217D0" w:rsidRPr="00C217D0">
        <w:t xml:space="preserve"> ставится</w:t>
      </w:r>
      <w:r w:rsidRPr="00C217D0">
        <w:t xml:space="preserve">, если экзаменуемый допустил малозначительные ошибки, или недостаточно полно раскрыл содержание вопроса, а затем не смог в процессе беседы самостоятельно дать необходимые поправки и дополнения, или не обнаружил какое-либо из необходимых для раскрытия данного вопроса умение.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  <w:r w:rsidRPr="00C217D0">
        <w:rPr>
          <w:b/>
          <w:bCs/>
        </w:rPr>
        <w:t>Отметка «3»</w:t>
      </w:r>
      <w:r w:rsidRPr="00C217D0">
        <w:t xml:space="preserve"> ставится, если в ответе допущены значительные ошибки, или в нем не раскрыты некоторые существенные аспекты содержания, или экзаменуемый не смог показать необходимые умения. </w:t>
      </w: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8F0C11" w:rsidRPr="00C217D0" w:rsidRDefault="008F0C11" w:rsidP="008F0C11">
      <w:pPr>
        <w:pStyle w:val="afd"/>
        <w:spacing w:before="0" w:beforeAutospacing="0" w:after="0" w:afterAutospacing="0"/>
        <w:ind w:firstLine="709"/>
        <w:jc w:val="both"/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615" w:type="dxa"/>
        <w:tblInd w:w="-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7"/>
        <w:gridCol w:w="4958"/>
        <w:gridCol w:w="100"/>
        <w:gridCol w:w="80"/>
      </w:tblGrid>
      <w:tr w:rsidR="003D319A" w:rsidRPr="0010717C" w:rsidTr="003D319A">
        <w:trPr>
          <w:gridAfter w:val="1"/>
          <w:wAfter w:w="35" w:type="dxa"/>
          <w:trHeight w:val="780"/>
        </w:trPr>
        <w:tc>
          <w:tcPr>
            <w:tcW w:w="9435" w:type="dxa"/>
            <w:gridSpan w:val="2"/>
            <w:hideMark/>
          </w:tcPr>
          <w:p w:rsidR="003D319A" w:rsidRPr="0010717C" w:rsidRDefault="003D319A" w:rsidP="003D319A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107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ЛИСТ ИЗМЕНЕНИЙ И ДОПОЛНЕНИЙ, ВНЕСЕННЫХ</w:t>
            </w:r>
          </w:p>
          <w:p w:rsidR="003D319A" w:rsidRPr="0010717C" w:rsidRDefault="003D319A" w:rsidP="003D319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 РАБОЧУЮ ПРОГРАММУ</w:t>
            </w:r>
          </w:p>
        </w:tc>
        <w:tc>
          <w:tcPr>
            <w:tcW w:w="100" w:type="dxa"/>
          </w:tcPr>
          <w:p w:rsidR="003D319A" w:rsidRPr="0010717C" w:rsidRDefault="003D319A" w:rsidP="003D319A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319A" w:rsidRPr="0010717C" w:rsidTr="003D319A"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 внесения изменения- 02.09.2024г.</w:t>
            </w:r>
          </w:p>
        </w:tc>
      </w:tr>
      <w:tr w:rsidR="003D319A" w:rsidRPr="0010717C" w:rsidTr="003D319A">
        <w:tc>
          <w:tcPr>
            <w:tcW w:w="4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ind w:left="20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БЫЛО</w:t>
            </w:r>
          </w:p>
        </w:tc>
        <w:tc>
          <w:tcPr>
            <w:tcW w:w="5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ind w:left="265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СТАЛО</w:t>
            </w:r>
          </w:p>
        </w:tc>
      </w:tr>
      <w:tr w:rsidR="003D319A" w:rsidRPr="0010717C" w:rsidTr="003D319A">
        <w:tc>
          <w:tcPr>
            <w:tcW w:w="4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03. Планировать и реализовывать собственное профессиональное и личностное развитие.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09. Использовать информационные технологии в профессиональной деятельности.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11. Использовать знания по финансовой грамотности. Планировать предпринимательскую деятельность в профессиональной сфере.</w:t>
            </w:r>
          </w:p>
        </w:tc>
        <w:tc>
          <w:tcPr>
            <w:tcW w:w="5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03. Планировать и реализовывать собственное профессиональное и личностное развитие,</w:t>
            </w:r>
            <w:r w:rsidRPr="0010717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04. Эффективно взаимодействовать и работать в коллективе и команде.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05. Осуществлять устную и письменную коммуникацию на государственном языке Российской Федерации</w:t>
            </w:r>
            <w:r w:rsidRPr="0010717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 учетом особенностей социального и культурного контекста.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 эффективно действовать в чрезвычайных ситуациях.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09. Пользоваться профессиональной документацией на государственном и иностранном языке.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before="200"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19A" w:rsidRPr="0010717C" w:rsidTr="003D319A"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before="200" w:after="0" w:line="25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Основание: Приказ Министерства просвещения Российской Федерации 03.07.2024 №464 г. «О внесении изменений в федеральные государственные образовательные стандарты среднего профессионального образования».</w:t>
            </w:r>
          </w:p>
        </w:tc>
      </w:tr>
      <w:tr w:rsidR="003D319A" w:rsidRPr="0010717C" w:rsidTr="003D319A"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adjustRightInd w:val="0"/>
              <w:spacing w:before="200"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Изменить формулировку –Личностные результаты на Целевые ориентиры</w:t>
            </w:r>
          </w:p>
        </w:tc>
      </w:tr>
      <w:tr w:rsidR="003D319A" w:rsidRPr="0010717C" w:rsidTr="003D319A"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Целевые ориентиры</w:t>
            </w:r>
          </w:p>
        </w:tc>
      </w:tr>
      <w:tr w:rsidR="003D319A" w:rsidRPr="0010717C" w:rsidTr="003D319A">
        <w:trPr>
          <w:trHeight w:val="73"/>
        </w:trPr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Гражданское воспитание</w:t>
            </w:r>
          </w:p>
        </w:tc>
      </w:tr>
      <w:tr w:rsidR="003D319A" w:rsidRPr="0010717C" w:rsidTr="003D319A">
        <w:trPr>
          <w:trHeight w:val="73"/>
        </w:trPr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Осознанно</w:t>
            </w:r>
            <w:r w:rsidRPr="0010717C">
              <w:rPr>
                <w:rFonts w:ascii="Times New Roman" w:eastAsia="Microsoft Sans Serif" w:hAnsi="Times New Roman" w:cs="Times New Roman"/>
                <w:spacing w:val="27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выражающий</w:t>
            </w:r>
            <w:r w:rsidRPr="0010717C">
              <w:rPr>
                <w:rFonts w:ascii="Times New Roman" w:eastAsia="Microsoft Sans Serif" w:hAnsi="Times New Roman" w:cs="Times New Roman"/>
                <w:spacing w:val="2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свою</w:t>
            </w:r>
            <w:r w:rsidRPr="0010717C">
              <w:rPr>
                <w:rFonts w:ascii="Times New Roman" w:eastAsia="Microsoft Sans Serif" w:hAnsi="Times New Roman" w:cs="Times New Roman"/>
                <w:spacing w:val="2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российскую</w:t>
            </w:r>
            <w:r w:rsidRPr="0010717C">
              <w:rPr>
                <w:rFonts w:ascii="Times New Roman" w:eastAsia="Microsoft Sans Serif" w:hAnsi="Times New Roman" w:cs="Times New Roman"/>
                <w:spacing w:val="2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гражданскую</w:t>
            </w:r>
            <w:r w:rsidRPr="0010717C">
              <w:rPr>
                <w:rFonts w:ascii="Times New Roman" w:eastAsia="Microsoft Sans Serif" w:hAnsi="Times New Roman" w:cs="Times New Roman"/>
                <w:spacing w:val="2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принадлежность</w:t>
            </w:r>
            <w:r w:rsidRPr="0010717C">
              <w:rPr>
                <w:rFonts w:ascii="Times New Roman" w:eastAsia="Microsoft Sans Serif" w:hAnsi="Times New Roman" w:cs="Times New Roman"/>
                <w:spacing w:val="2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 xml:space="preserve">(идентичность)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в поликультурном, многонациональном и многоконфессиональном российском обществе, в мировом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>сообществе.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Сознающий своё единство с народом России как источником власти и субъектом тысячелетней российской государственности,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Российским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государством,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ответственность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за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его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развитие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настоящем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будущем на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основе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исторического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просвещения,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российского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национального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исторического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сознания.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Ориентированный на активное гражданское участие в социально-политических процессах на основе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уважения закона и правопорядка, прав и свобод сограждан.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>деятельности.</w:t>
            </w:r>
          </w:p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Обладающий опытом гражданской социально значимой деятельности (в студенческом самоуправлении, добровольческом</w:t>
            </w:r>
            <w:r w:rsidRPr="0010717C">
              <w:rPr>
                <w:rFonts w:ascii="Times New Roman" w:eastAsia="Times New Roman" w:hAnsi="Times New Roman" w:cs="Times New Roman"/>
                <w:spacing w:val="32"/>
                <w:w w:val="110"/>
                <w:sz w:val="24"/>
                <w:szCs w:val="24"/>
                <w:lang w:eastAsia="zh-CN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движении,</w:t>
            </w:r>
            <w:r w:rsidRPr="0010717C">
              <w:rPr>
                <w:rFonts w:ascii="Times New Roman" w:eastAsia="Times New Roman" w:hAnsi="Times New Roman" w:cs="Times New Roman"/>
                <w:spacing w:val="32"/>
                <w:w w:val="110"/>
                <w:sz w:val="24"/>
                <w:szCs w:val="24"/>
                <w:lang w:eastAsia="zh-CN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предпринимательской</w:t>
            </w:r>
            <w:r w:rsidRPr="0010717C">
              <w:rPr>
                <w:rFonts w:ascii="Times New Roman" w:eastAsia="Times New Roman" w:hAnsi="Times New Roman" w:cs="Times New Roman"/>
                <w:spacing w:val="32"/>
                <w:w w:val="110"/>
                <w:sz w:val="24"/>
                <w:szCs w:val="24"/>
                <w:lang w:eastAsia="zh-CN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деятельности,</w:t>
            </w:r>
            <w:r w:rsidRPr="0010717C">
              <w:rPr>
                <w:rFonts w:ascii="Times New Roman" w:eastAsia="Times New Roman" w:hAnsi="Times New Roman" w:cs="Times New Roman"/>
                <w:spacing w:val="32"/>
                <w:w w:val="110"/>
                <w:sz w:val="24"/>
                <w:szCs w:val="24"/>
                <w:lang w:eastAsia="zh-CN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экологических,</w:t>
            </w:r>
            <w:r w:rsidRPr="0010717C">
              <w:rPr>
                <w:rFonts w:ascii="Times New Roman" w:eastAsia="Times New Roman" w:hAnsi="Times New Roman" w:cs="Times New Roman"/>
                <w:spacing w:val="32"/>
                <w:w w:val="110"/>
                <w:sz w:val="24"/>
                <w:szCs w:val="24"/>
                <w:lang w:eastAsia="zh-CN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военно-патриотических и др. объединениях, акциях, программах)</w:t>
            </w:r>
          </w:p>
        </w:tc>
      </w:tr>
      <w:tr w:rsidR="003D319A" w:rsidRPr="0010717C" w:rsidTr="003D319A">
        <w:trPr>
          <w:trHeight w:val="73"/>
        </w:trPr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Патриотическое воспитание</w:t>
            </w:r>
          </w:p>
        </w:tc>
      </w:tr>
      <w:tr w:rsidR="003D319A" w:rsidRPr="0010717C" w:rsidTr="003D319A">
        <w:trPr>
          <w:trHeight w:val="73"/>
        </w:trPr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Осознающий</w:t>
            </w:r>
            <w:r w:rsidRPr="0010717C">
              <w:rPr>
                <w:rFonts w:ascii="Times New Roman" w:eastAsia="Microsoft Sans Serif" w:hAnsi="Times New Roman" w:cs="Times New Roman"/>
                <w:spacing w:val="34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свою</w:t>
            </w:r>
            <w:r w:rsidRPr="0010717C">
              <w:rPr>
                <w:rFonts w:ascii="Times New Roman" w:eastAsia="Microsoft Sans Serif" w:hAnsi="Times New Roman" w:cs="Times New Roman"/>
                <w:spacing w:val="34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национальную,</w:t>
            </w:r>
            <w:r w:rsidRPr="0010717C">
              <w:rPr>
                <w:rFonts w:ascii="Times New Roman" w:eastAsia="Microsoft Sans Serif" w:hAnsi="Times New Roman" w:cs="Times New Roman"/>
                <w:spacing w:val="34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этническую</w:t>
            </w:r>
            <w:r w:rsidRPr="0010717C">
              <w:rPr>
                <w:rFonts w:ascii="Times New Roman" w:eastAsia="Microsoft Sans Serif" w:hAnsi="Times New Roman" w:cs="Times New Roman"/>
                <w:spacing w:val="34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принадлежность,</w:t>
            </w:r>
            <w:r w:rsidRPr="0010717C">
              <w:rPr>
                <w:rFonts w:ascii="Times New Roman" w:eastAsia="Microsoft Sans Serif" w:hAnsi="Times New Roman" w:cs="Times New Roman"/>
                <w:spacing w:val="34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демонстрирующий</w:t>
            </w:r>
            <w:r w:rsidRPr="0010717C">
              <w:rPr>
                <w:rFonts w:ascii="Times New Roman" w:eastAsia="Microsoft Sans Serif" w:hAnsi="Times New Roman" w:cs="Times New Roman"/>
                <w:spacing w:val="34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приверженность к родной культуре, любовь к своему народу.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Проявляющий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деятельное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ценностное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отношение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к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историческому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культурному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наследию</w:t>
            </w:r>
            <w:r w:rsidRPr="0010717C">
              <w:rPr>
                <w:rFonts w:ascii="Times New Roman" w:eastAsia="Microsoft Sans Serif" w:hAnsi="Times New Roman" w:cs="Times New Roman"/>
                <w:spacing w:val="2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своего и других народов России, их традициям, праздникам.</w:t>
            </w:r>
          </w:p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3D319A" w:rsidRPr="0010717C" w:rsidTr="003D319A">
        <w:trPr>
          <w:trHeight w:val="73"/>
        </w:trPr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Духовно-нравственное воспитание</w:t>
            </w:r>
          </w:p>
        </w:tc>
      </w:tr>
      <w:tr w:rsidR="003D319A" w:rsidRPr="0010717C" w:rsidTr="003D319A">
        <w:trPr>
          <w:trHeight w:val="73"/>
        </w:trPr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Проявляющий</w:t>
            </w:r>
            <w:r w:rsidRPr="0010717C">
              <w:rPr>
                <w:rFonts w:ascii="Times New Roman" w:eastAsia="Microsoft Sans Serif" w:hAnsi="Times New Roman" w:cs="Times New Roman"/>
                <w:spacing w:val="2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приверженность</w:t>
            </w:r>
            <w:r w:rsidRPr="0010717C">
              <w:rPr>
                <w:rFonts w:ascii="Times New Roman" w:eastAsia="Microsoft Sans Serif" w:hAnsi="Times New Roman" w:cs="Times New Roman"/>
                <w:spacing w:val="2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традиционным</w:t>
            </w:r>
            <w:r w:rsidRPr="0010717C">
              <w:rPr>
                <w:rFonts w:ascii="Times New Roman" w:eastAsia="Microsoft Sans Serif" w:hAnsi="Times New Roman" w:cs="Times New Roman"/>
                <w:spacing w:val="2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духовно-нравственным</w:t>
            </w:r>
            <w:r w:rsidRPr="0010717C">
              <w:rPr>
                <w:rFonts w:ascii="Times New Roman" w:eastAsia="Microsoft Sans Serif" w:hAnsi="Times New Roman" w:cs="Times New Roman"/>
                <w:spacing w:val="2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ценностям,</w:t>
            </w:r>
            <w:r w:rsidRPr="0010717C">
              <w:rPr>
                <w:rFonts w:ascii="Times New Roman" w:eastAsia="Microsoft Sans Serif" w:hAnsi="Times New Roman" w:cs="Times New Roman"/>
                <w:spacing w:val="2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культуре</w:t>
            </w:r>
            <w:r w:rsidRPr="0010717C">
              <w:rPr>
                <w:rFonts w:ascii="Times New Roman" w:eastAsia="Microsoft Sans Serif" w:hAnsi="Times New Roman" w:cs="Times New Roman"/>
                <w:spacing w:val="2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народов</w:t>
            </w:r>
            <w:r w:rsidRPr="0010717C">
              <w:rPr>
                <w:rFonts w:ascii="Times New Roman" w:eastAsia="Microsoft Sans Serif" w:hAnsi="Times New Roman" w:cs="Times New Roman"/>
                <w:spacing w:val="2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России с учётом мировоззренческого, национального, конфессионального самоопределения.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Проявляющий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уважение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к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жизни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достоинству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каждого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человека,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свободе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мировоззренческого</w:t>
            </w:r>
            <w:r w:rsidRPr="0010717C">
              <w:rPr>
                <w:rFonts w:ascii="Times New Roman" w:eastAsia="Microsoft Sans Serif" w:hAnsi="Times New Roman" w:cs="Times New Roman"/>
                <w:spacing w:val="2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 воспитание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Выражающий понимание ценности отечественного и мирового искусства, российского и мирового</w:t>
            </w:r>
            <w:r w:rsidRPr="0010717C">
              <w:rPr>
                <w:rFonts w:ascii="Times New Roman" w:eastAsia="Microsoft Sans Serif" w:hAnsi="Times New Roman" w:cs="Times New Roman"/>
                <w:spacing w:val="4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художественного наследия.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>влияние.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Проявляющий понимание художественной культуры как средства коммуникации и самовыражения</w:t>
            </w:r>
            <w:r w:rsidRPr="0010717C">
              <w:rPr>
                <w:rFonts w:ascii="Times New Roman" w:eastAsia="Microsoft Sans Serif" w:hAnsi="Times New Roman" w:cs="Times New Roman"/>
                <w:spacing w:val="8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в современном обществе, значение нравственных норм, ценностей,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lastRenderedPageBreak/>
              <w:t>традиций в искусстве.</w:t>
            </w:r>
          </w:p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Ориентированный на осознанное творческое самовыражение, реализацию творческих способностей,</w:t>
            </w:r>
            <w:r w:rsidRPr="0010717C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  <w:lang w:eastAsia="zh-CN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на эстетическое обустройство собственного быта, профессиональной среды.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Физическое воспитание, формирование культуры здоровья и эмоционального благополучия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Понимающий</w:t>
            </w:r>
            <w:r w:rsidRPr="0010717C">
              <w:rPr>
                <w:rFonts w:ascii="Times New Roman" w:eastAsia="Microsoft Sans Serif" w:hAnsi="Times New Roman" w:cs="Times New Roman"/>
                <w:spacing w:val="1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</w:t>
            </w:r>
            <w:r w:rsidRPr="0010717C">
              <w:rPr>
                <w:rFonts w:ascii="Times New Roman" w:eastAsia="Microsoft Sans Serif" w:hAnsi="Times New Roman" w:cs="Times New Roman"/>
                <w:spacing w:val="1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выражающий</w:t>
            </w:r>
            <w:r w:rsidRPr="0010717C">
              <w:rPr>
                <w:rFonts w:ascii="Times New Roman" w:eastAsia="Microsoft Sans Serif" w:hAnsi="Times New Roman" w:cs="Times New Roman"/>
                <w:spacing w:val="1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</w:t>
            </w:r>
            <w:r w:rsidRPr="0010717C">
              <w:rPr>
                <w:rFonts w:ascii="Times New Roman" w:eastAsia="Microsoft Sans Serif" w:hAnsi="Times New Roman" w:cs="Times New Roman"/>
                <w:spacing w:val="1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практической</w:t>
            </w:r>
            <w:r w:rsidRPr="0010717C">
              <w:rPr>
                <w:rFonts w:ascii="Times New Roman" w:eastAsia="Microsoft Sans Serif" w:hAnsi="Times New Roman" w:cs="Times New Roman"/>
                <w:spacing w:val="1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деятельности</w:t>
            </w:r>
            <w:r w:rsidRPr="0010717C">
              <w:rPr>
                <w:rFonts w:ascii="Times New Roman" w:eastAsia="Microsoft Sans Serif" w:hAnsi="Times New Roman" w:cs="Times New Roman"/>
                <w:spacing w:val="1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понимание</w:t>
            </w:r>
            <w:r w:rsidRPr="0010717C">
              <w:rPr>
                <w:rFonts w:ascii="Times New Roman" w:eastAsia="Microsoft Sans Serif" w:hAnsi="Times New Roman" w:cs="Times New Roman"/>
                <w:spacing w:val="10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ценности</w:t>
            </w:r>
            <w:r w:rsidRPr="0010717C">
              <w:rPr>
                <w:rFonts w:ascii="Times New Roman" w:eastAsia="Microsoft Sans Serif" w:hAnsi="Times New Roman" w:cs="Times New Roman"/>
                <w:spacing w:val="1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жизни,</w:t>
            </w:r>
            <w:r w:rsidRPr="0010717C">
              <w:rPr>
                <w:rFonts w:ascii="Times New Roman" w:eastAsia="Microsoft Sans Serif" w:hAnsi="Times New Roman" w:cs="Times New Roman"/>
                <w:spacing w:val="11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 xml:space="preserve">здоровья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и безопасности, значение личных усилий в сохранении и укреплении своего здоровья и здоровья других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>людей.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Соблюдающий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правила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личной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общественной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безопасности,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том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числе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безопасного</w:t>
            </w:r>
            <w:r w:rsidRPr="0010717C">
              <w:rPr>
                <w:rFonts w:ascii="Times New Roman" w:eastAsia="Microsoft Sans Serif" w:hAnsi="Times New Roman" w:cs="Times New Roman"/>
                <w:spacing w:val="16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поведения в информационной среде.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>совершенствованию.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Профессионально-трудовое воспитание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 достижения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российского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народа,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трудовые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профессиональные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достижения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своих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земляков,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их</w:t>
            </w:r>
            <w:r w:rsidRPr="0010717C">
              <w:rPr>
                <w:rFonts w:ascii="Times New Roman" w:eastAsia="Microsoft Sans Serif" w:hAnsi="Times New Roman" w:cs="Times New Roman"/>
                <w:spacing w:val="1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вклад в развитие своего поселения, края, страны.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</w:t>
            </w:r>
            <w:r w:rsidRPr="0010717C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  <w:lang w:eastAsia="zh-CN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позитивный образ и престиж своей профессии в обществе.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Экологическое воспитание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Демонстрирующий в поведении </w:t>
            </w:r>
            <w:proofErr w:type="spellStart"/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</w:t>
            </w:r>
            <w:r w:rsidRPr="0010717C">
              <w:rPr>
                <w:rFonts w:ascii="Times New Roman" w:eastAsia="Microsoft Sans Serif" w:hAnsi="Times New Roman" w:cs="Times New Roman"/>
                <w:spacing w:val="8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действия</w:t>
            </w:r>
            <w:r w:rsidRPr="0010717C">
              <w:rPr>
                <w:rFonts w:ascii="Times New Roman" w:eastAsia="Microsoft Sans Serif" w:hAnsi="Times New Roman" w:cs="Times New Roman"/>
                <w:spacing w:val="9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</w:t>
            </w:r>
            <w:r w:rsidRPr="0010717C">
              <w:rPr>
                <w:rFonts w:ascii="Times New Roman" w:eastAsia="Microsoft Sans Serif" w:hAnsi="Times New Roman" w:cs="Times New Roman"/>
                <w:spacing w:val="9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природной</w:t>
            </w:r>
            <w:r w:rsidRPr="0010717C">
              <w:rPr>
                <w:rFonts w:ascii="Times New Roman" w:eastAsia="Microsoft Sans Serif" w:hAnsi="Times New Roman" w:cs="Times New Roman"/>
                <w:spacing w:val="9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>среде.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Выражающий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деятельное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неприятие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действий,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приносящих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вред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природе,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содействующий</w:t>
            </w:r>
            <w:r w:rsidRPr="0010717C">
              <w:rPr>
                <w:rFonts w:ascii="Times New Roman" w:eastAsia="Microsoft Sans Serif" w:hAnsi="Times New Roman" w:cs="Times New Roman"/>
                <w:spacing w:val="2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сохранению и защите окружающей среды.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lastRenderedPageBreak/>
              <w:t>Имеющий и развивающий опыт экологически направленной, природоохранной, ресурсосберегающей</w:t>
            </w:r>
            <w:r w:rsidRPr="0010717C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  <w:lang w:eastAsia="zh-CN"/>
              </w:rPr>
              <w:t xml:space="preserve"> </w:t>
            </w: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>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Ценности научного познания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Деятельно выражающий познавательные интересы в разных предметных областях с учётом своих интересов,</w:t>
            </w:r>
            <w:r w:rsidRPr="0010717C">
              <w:rPr>
                <w:rFonts w:ascii="Times New Roman" w:eastAsia="Microsoft Sans Serif" w:hAnsi="Times New Roman" w:cs="Times New Roman"/>
                <w:spacing w:val="3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способностей,</w:t>
            </w:r>
            <w:r w:rsidRPr="0010717C">
              <w:rPr>
                <w:rFonts w:ascii="Times New Roman" w:eastAsia="Microsoft Sans Serif" w:hAnsi="Times New Roman" w:cs="Times New Roman"/>
                <w:spacing w:val="3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достижений,</w:t>
            </w:r>
            <w:r w:rsidRPr="0010717C">
              <w:rPr>
                <w:rFonts w:ascii="Times New Roman" w:eastAsia="Microsoft Sans Serif" w:hAnsi="Times New Roman" w:cs="Times New Roman"/>
                <w:spacing w:val="3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выбранного</w:t>
            </w:r>
            <w:r w:rsidRPr="0010717C">
              <w:rPr>
                <w:rFonts w:ascii="Times New Roman" w:eastAsia="Microsoft Sans Serif" w:hAnsi="Times New Roman" w:cs="Times New Roman"/>
                <w:spacing w:val="3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направления</w:t>
            </w:r>
            <w:r w:rsidRPr="0010717C">
              <w:rPr>
                <w:rFonts w:ascii="Times New Roman" w:eastAsia="Microsoft Sans Serif" w:hAnsi="Times New Roman" w:cs="Times New Roman"/>
                <w:spacing w:val="3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профессионального</w:t>
            </w:r>
            <w:r w:rsidRPr="0010717C">
              <w:rPr>
                <w:rFonts w:ascii="Times New Roman" w:eastAsia="Microsoft Sans Serif" w:hAnsi="Times New Roman" w:cs="Times New Roman"/>
                <w:spacing w:val="35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образования и подготовки.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Демонстрирующий</w:t>
            </w:r>
            <w:r w:rsidRPr="0010717C">
              <w:rPr>
                <w:rFonts w:ascii="Times New Roman" w:eastAsia="Microsoft Sans Serif" w:hAnsi="Times New Roman" w:cs="Times New Roman"/>
                <w:spacing w:val="23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навыки</w:t>
            </w:r>
            <w:r w:rsidRPr="0010717C">
              <w:rPr>
                <w:rFonts w:ascii="Times New Roman" w:eastAsia="Microsoft Sans Serif" w:hAnsi="Times New Roman" w:cs="Times New Roman"/>
                <w:spacing w:val="23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критического</w:t>
            </w:r>
            <w:r w:rsidRPr="0010717C">
              <w:rPr>
                <w:rFonts w:ascii="Times New Roman" w:eastAsia="Microsoft Sans Serif" w:hAnsi="Times New Roman" w:cs="Times New Roman"/>
                <w:spacing w:val="23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мышления,</w:t>
            </w:r>
            <w:r w:rsidRPr="0010717C">
              <w:rPr>
                <w:rFonts w:ascii="Times New Roman" w:eastAsia="Microsoft Sans Serif" w:hAnsi="Times New Roman" w:cs="Times New Roman"/>
                <w:spacing w:val="23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определения</w:t>
            </w:r>
            <w:r w:rsidRPr="0010717C">
              <w:rPr>
                <w:rFonts w:ascii="Times New Roman" w:eastAsia="Microsoft Sans Serif" w:hAnsi="Times New Roman" w:cs="Times New Roman"/>
                <w:spacing w:val="23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достоверности</w:t>
            </w:r>
            <w:r w:rsidRPr="0010717C">
              <w:rPr>
                <w:rFonts w:ascii="Times New Roman" w:eastAsia="Microsoft Sans Serif" w:hAnsi="Times New Roman" w:cs="Times New Roman"/>
                <w:spacing w:val="23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научной</w:t>
            </w:r>
            <w:r w:rsidRPr="0010717C">
              <w:rPr>
                <w:rFonts w:ascii="Times New Roman" w:eastAsia="Microsoft Sans Serif" w:hAnsi="Times New Roman" w:cs="Times New Roman"/>
                <w:spacing w:val="23"/>
                <w:w w:val="110"/>
                <w:sz w:val="24"/>
                <w:szCs w:val="24"/>
                <w:lang w:eastAsia="en-US"/>
              </w:rPr>
              <w:t xml:space="preserve"> </w:t>
            </w: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информации, в том числе в сфере профессиональной деятельности.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 xml:space="preserve">Умеющий выбирать способы решения задач профессиональной деятельности применительно к различным </w:t>
            </w:r>
            <w:r w:rsidRPr="0010717C">
              <w:rPr>
                <w:rFonts w:ascii="Times New Roman" w:eastAsia="Microsoft Sans Serif" w:hAnsi="Times New Roman" w:cs="Times New Roman"/>
                <w:spacing w:val="-2"/>
                <w:w w:val="110"/>
                <w:sz w:val="24"/>
                <w:szCs w:val="24"/>
                <w:lang w:eastAsia="en-US"/>
              </w:rPr>
              <w:t>контекстам.</w:t>
            </w:r>
          </w:p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  <w:p w:rsidR="003D319A" w:rsidRPr="0010717C" w:rsidRDefault="003D319A" w:rsidP="003D319A">
            <w:pPr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0717C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zh-CN"/>
              </w:rPr>
              <w:t xml:space="preserve"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</w:t>
            </w:r>
            <w:r w:rsidRPr="0010717C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  <w:lang w:eastAsia="zh-CN"/>
              </w:rPr>
              <w:t>деятельности</w:t>
            </w:r>
          </w:p>
        </w:tc>
      </w:tr>
      <w:tr w:rsidR="003D319A" w:rsidRPr="0010717C" w:rsidTr="003D319A">
        <w:trPr>
          <w:trHeight w:val="88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D319A" w:rsidRPr="0010717C" w:rsidRDefault="003D319A" w:rsidP="003D31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</w:pPr>
            <w:r w:rsidRPr="0010717C">
              <w:rPr>
                <w:rFonts w:ascii="Times New Roman" w:eastAsia="Microsoft Sans Serif" w:hAnsi="Times New Roman" w:cs="Times New Roman"/>
                <w:w w:val="110"/>
                <w:sz w:val="24"/>
                <w:szCs w:val="24"/>
                <w:lang w:eastAsia="en-US"/>
              </w:rPr>
              <w:t>Основание: Изменения Федеральный закон «Об образовании в Российской Федерации» от 29.12.2012 №273-ФЗ (последняя редакция). п.9 ст.2, ч.2, ст.12.2</w:t>
            </w:r>
          </w:p>
        </w:tc>
      </w:tr>
    </w:tbl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2879" w:rsidRPr="00C217D0" w:rsidRDefault="00AA2879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03B3" w:rsidRPr="00C217D0" w:rsidRDefault="00BE03B3" w:rsidP="00BE03B3">
      <w:pPr>
        <w:rPr>
          <w:rFonts w:ascii="Calibri" w:hAnsi="Calibri"/>
          <w:sz w:val="24"/>
          <w:szCs w:val="24"/>
          <w:lang w:eastAsia="en-US"/>
        </w:rPr>
      </w:pPr>
    </w:p>
    <w:p w:rsidR="00BE03B3" w:rsidRPr="00C217D0" w:rsidRDefault="00BE03B3" w:rsidP="00BE03B3">
      <w:pPr>
        <w:rPr>
          <w:sz w:val="24"/>
          <w:szCs w:val="24"/>
        </w:rPr>
      </w:pPr>
    </w:p>
    <w:p w:rsidR="00BE03B3" w:rsidRPr="00C217D0" w:rsidRDefault="00BE03B3" w:rsidP="00BE03B3">
      <w:pPr>
        <w:rPr>
          <w:sz w:val="24"/>
          <w:szCs w:val="24"/>
        </w:rPr>
      </w:pPr>
    </w:p>
    <w:p w:rsidR="00BE03B3" w:rsidRPr="00C217D0" w:rsidRDefault="00BE03B3" w:rsidP="00BE03B3">
      <w:pPr>
        <w:rPr>
          <w:sz w:val="24"/>
          <w:szCs w:val="24"/>
        </w:rPr>
      </w:pPr>
    </w:p>
    <w:p w:rsidR="00BE03B3" w:rsidRPr="00C217D0" w:rsidRDefault="00BE03B3" w:rsidP="00BE03B3">
      <w:pPr>
        <w:rPr>
          <w:sz w:val="24"/>
          <w:szCs w:val="24"/>
        </w:rPr>
      </w:pPr>
    </w:p>
    <w:p w:rsidR="00BE03B3" w:rsidRPr="00C217D0" w:rsidRDefault="00BE03B3" w:rsidP="00BE03B3">
      <w:pPr>
        <w:rPr>
          <w:sz w:val="24"/>
          <w:szCs w:val="24"/>
        </w:rPr>
      </w:pPr>
    </w:p>
    <w:p w:rsidR="00BE03B3" w:rsidRPr="00C217D0" w:rsidRDefault="00BE03B3" w:rsidP="00BE03B3">
      <w:pPr>
        <w:rPr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C11" w:rsidRPr="00C217D0" w:rsidRDefault="008F0C11" w:rsidP="008F0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A44" w:rsidRPr="00C217D0" w:rsidRDefault="00C14A44" w:rsidP="00342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03B3" w:rsidRPr="00C217D0" w:rsidRDefault="00BE03B3" w:rsidP="00BE03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03B3" w:rsidRPr="00C217D0" w:rsidRDefault="00BE03B3" w:rsidP="00BE03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BE03B3" w:rsidRPr="00C217D0" w:rsidSect="006E5F9F">
      <w:pgSz w:w="11906" w:h="16838"/>
      <w:pgMar w:top="284" w:right="849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rius-Reg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D571F"/>
    <w:multiLevelType w:val="hybridMultilevel"/>
    <w:tmpl w:val="10063D16"/>
    <w:lvl w:ilvl="0" w:tplc="28440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36E6E"/>
    <w:multiLevelType w:val="multilevel"/>
    <w:tmpl w:val="67221360"/>
    <w:lvl w:ilvl="0">
      <w:start w:val="1"/>
      <w:numFmt w:val="decimal"/>
      <w:pStyle w:val="11"/>
      <w:lvlText w:val="%1"/>
      <w:lvlJc w:val="left"/>
      <w:pPr>
        <w:ind w:left="408" w:hanging="408"/>
      </w:pPr>
    </w:lvl>
    <w:lvl w:ilvl="1">
      <w:start w:val="1"/>
      <w:numFmt w:val="decimal"/>
      <w:lvlText w:val="%1.%2"/>
      <w:lvlJc w:val="left"/>
      <w:pPr>
        <w:ind w:left="408" w:hanging="40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0B515A52"/>
    <w:multiLevelType w:val="hybridMultilevel"/>
    <w:tmpl w:val="1F4AB65A"/>
    <w:lvl w:ilvl="0" w:tplc="5D90E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257D9"/>
    <w:multiLevelType w:val="hybridMultilevel"/>
    <w:tmpl w:val="CB5E72A0"/>
    <w:lvl w:ilvl="0" w:tplc="2BD028C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D6228E6"/>
    <w:multiLevelType w:val="multilevel"/>
    <w:tmpl w:val="697E7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4866CE"/>
    <w:multiLevelType w:val="hybridMultilevel"/>
    <w:tmpl w:val="D034F3F2"/>
    <w:lvl w:ilvl="0" w:tplc="14EC2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627444"/>
    <w:multiLevelType w:val="hybridMultilevel"/>
    <w:tmpl w:val="85C449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4228D"/>
    <w:multiLevelType w:val="hybridMultilevel"/>
    <w:tmpl w:val="85C449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0F05D9"/>
    <w:multiLevelType w:val="hybridMultilevel"/>
    <w:tmpl w:val="A0729E12"/>
    <w:lvl w:ilvl="0" w:tplc="55A03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795AE4"/>
    <w:multiLevelType w:val="hybridMultilevel"/>
    <w:tmpl w:val="D1FAEA98"/>
    <w:lvl w:ilvl="0" w:tplc="C654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250A03"/>
    <w:multiLevelType w:val="hybridMultilevel"/>
    <w:tmpl w:val="80C6C0DA"/>
    <w:lvl w:ilvl="0" w:tplc="2BD028C0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7D4220"/>
    <w:multiLevelType w:val="multilevel"/>
    <w:tmpl w:val="F58A4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800A5F"/>
    <w:multiLevelType w:val="multilevel"/>
    <w:tmpl w:val="1B503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29576E"/>
    <w:multiLevelType w:val="hybridMultilevel"/>
    <w:tmpl w:val="70D8A0B4"/>
    <w:lvl w:ilvl="0" w:tplc="AC2C9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3F51D4"/>
    <w:multiLevelType w:val="hybridMultilevel"/>
    <w:tmpl w:val="158E6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D52B53"/>
    <w:multiLevelType w:val="multilevel"/>
    <w:tmpl w:val="9F40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586687"/>
    <w:multiLevelType w:val="hybridMultilevel"/>
    <w:tmpl w:val="CC8C907A"/>
    <w:lvl w:ilvl="0" w:tplc="2BD028C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181B38"/>
    <w:multiLevelType w:val="multilevel"/>
    <w:tmpl w:val="BC9E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3A7A61"/>
    <w:multiLevelType w:val="hybridMultilevel"/>
    <w:tmpl w:val="1E76F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916011"/>
    <w:multiLevelType w:val="hybridMultilevel"/>
    <w:tmpl w:val="5F0268BC"/>
    <w:lvl w:ilvl="0" w:tplc="2BD028C0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6A2756"/>
    <w:multiLevelType w:val="hybridMultilevel"/>
    <w:tmpl w:val="1F7E9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636F36"/>
    <w:multiLevelType w:val="hybridMultilevel"/>
    <w:tmpl w:val="1F5A3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D45BCB"/>
    <w:multiLevelType w:val="hybridMultilevel"/>
    <w:tmpl w:val="E63AC8F2"/>
    <w:lvl w:ilvl="0" w:tplc="B5BA1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5177894"/>
    <w:multiLevelType w:val="hybridMultilevel"/>
    <w:tmpl w:val="36DAC972"/>
    <w:lvl w:ilvl="0" w:tplc="2BD028C0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2965FF"/>
    <w:multiLevelType w:val="hybridMultilevel"/>
    <w:tmpl w:val="85103D2A"/>
    <w:lvl w:ilvl="0" w:tplc="2BD028C0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7C94DE4"/>
    <w:multiLevelType w:val="hybridMultilevel"/>
    <w:tmpl w:val="F8A2FE62"/>
    <w:lvl w:ilvl="0" w:tplc="2BD028C0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116837"/>
    <w:multiLevelType w:val="singleLevel"/>
    <w:tmpl w:val="505643C2"/>
    <w:lvl w:ilvl="0">
      <w:start w:val="1"/>
      <w:numFmt w:val="bullet"/>
      <w:pStyle w:val="8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41C1A26"/>
    <w:multiLevelType w:val="hybridMultilevel"/>
    <w:tmpl w:val="D6120CDC"/>
    <w:lvl w:ilvl="0" w:tplc="A6ACB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110C"/>
    <w:multiLevelType w:val="hybridMultilevel"/>
    <w:tmpl w:val="5D38812A"/>
    <w:lvl w:ilvl="0" w:tplc="94F273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7D07C9"/>
    <w:multiLevelType w:val="hybridMultilevel"/>
    <w:tmpl w:val="CD2E0FFA"/>
    <w:lvl w:ilvl="0" w:tplc="2BD028C0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347477"/>
    <w:multiLevelType w:val="hybridMultilevel"/>
    <w:tmpl w:val="9DE4A208"/>
    <w:lvl w:ilvl="0" w:tplc="24369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D559CD"/>
    <w:multiLevelType w:val="hybridMultilevel"/>
    <w:tmpl w:val="89D67356"/>
    <w:lvl w:ilvl="0" w:tplc="549AF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92D7480"/>
    <w:multiLevelType w:val="hybridMultilevel"/>
    <w:tmpl w:val="16BA2426"/>
    <w:lvl w:ilvl="0" w:tplc="401E4756">
      <w:start w:val="1"/>
      <w:numFmt w:val="decimal"/>
      <w:lvlText w:val="%1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9E17375"/>
    <w:multiLevelType w:val="hybridMultilevel"/>
    <w:tmpl w:val="7F46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9EF13BB"/>
    <w:multiLevelType w:val="hybridMultilevel"/>
    <w:tmpl w:val="7B3061CC"/>
    <w:lvl w:ilvl="0" w:tplc="2FDED87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5">
    <w:nsid w:val="4A850F50"/>
    <w:multiLevelType w:val="hybridMultilevel"/>
    <w:tmpl w:val="504E426E"/>
    <w:lvl w:ilvl="0" w:tplc="E28E1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F2B7706"/>
    <w:multiLevelType w:val="hybridMultilevel"/>
    <w:tmpl w:val="D5C445E2"/>
    <w:lvl w:ilvl="0" w:tplc="89646C64">
      <w:start w:val="10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255806"/>
    <w:multiLevelType w:val="hybridMultilevel"/>
    <w:tmpl w:val="8D90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3785BC1"/>
    <w:multiLevelType w:val="hybridMultilevel"/>
    <w:tmpl w:val="80BE5A9E"/>
    <w:lvl w:ilvl="0" w:tplc="B5BA1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9B00072"/>
    <w:multiLevelType w:val="hybridMultilevel"/>
    <w:tmpl w:val="03842370"/>
    <w:lvl w:ilvl="0" w:tplc="33D26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ADB59F6"/>
    <w:multiLevelType w:val="hybridMultilevel"/>
    <w:tmpl w:val="B02E66D2"/>
    <w:lvl w:ilvl="0" w:tplc="FAF06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B0D4DBD"/>
    <w:multiLevelType w:val="hybridMultilevel"/>
    <w:tmpl w:val="81763326"/>
    <w:lvl w:ilvl="0" w:tplc="94B44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0532056"/>
    <w:multiLevelType w:val="hybridMultilevel"/>
    <w:tmpl w:val="812E379A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1BF1D7E"/>
    <w:multiLevelType w:val="hybridMultilevel"/>
    <w:tmpl w:val="01520164"/>
    <w:lvl w:ilvl="0" w:tplc="D2280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3F87478"/>
    <w:multiLevelType w:val="hybridMultilevel"/>
    <w:tmpl w:val="01487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CF21E1"/>
    <w:multiLevelType w:val="hybridMultilevel"/>
    <w:tmpl w:val="8084DFFA"/>
    <w:lvl w:ilvl="0" w:tplc="6750C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531F57"/>
    <w:multiLevelType w:val="hybridMultilevel"/>
    <w:tmpl w:val="F07077E6"/>
    <w:lvl w:ilvl="0" w:tplc="EB5005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431FCF"/>
    <w:multiLevelType w:val="hybridMultilevel"/>
    <w:tmpl w:val="E0640954"/>
    <w:lvl w:ilvl="0" w:tplc="98404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B2F13D1"/>
    <w:multiLevelType w:val="multilevel"/>
    <w:tmpl w:val="D8164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F942AC0"/>
    <w:multiLevelType w:val="hybridMultilevel"/>
    <w:tmpl w:val="0840F5D2"/>
    <w:lvl w:ilvl="0" w:tplc="24A08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</w:num>
  <w:num w:numId="12">
    <w:abstractNumId w:val="15"/>
  </w:num>
  <w:num w:numId="13">
    <w:abstractNumId w:val="48"/>
  </w:num>
  <w:num w:numId="14">
    <w:abstractNumId w:val="17"/>
  </w:num>
  <w:num w:numId="15">
    <w:abstractNumId w:val="3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5"/>
  </w:num>
  <w:num w:numId="18">
    <w:abstractNumId w:val="47"/>
  </w:num>
  <w:num w:numId="19">
    <w:abstractNumId w:val="39"/>
  </w:num>
  <w:num w:numId="20">
    <w:abstractNumId w:val="40"/>
  </w:num>
  <w:num w:numId="21">
    <w:abstractNumId w:val="9"/>
  </w:num>
  <w:num w:numId="22">
    <w:abstractNumId w:val="20"/>
  </w:num>
  <w:num w:numId="23">
    <w:abstractNumId w:val="49"/>
  </w:num>
  <w:num w:numId="24">
    <w:abstractNumId w:val="2"/>
  </w:num>
  <w:num w:numId="25">
    <w:abstractNumId w:val="45"/>
  </w:num>
  <w:num w:numId="26">
    <w:abstractNumId w:val="0"/>
  </w:num>
  <w:num w:numId="27">
    <w:abstractNumId w:val="46"/>
  </w:num>
  <w:num w:numId="28">
    <w:abstractNumId w:val="14"/>
  </w:num>
  <w:num w:numId="29">
    <w:abstractNumId w:val="30"/>
  </w:num>
  <w:num w:numId="30">
    <w:abstractNumId w:val="34"/>
  </w:num>
  <w:num w:numId="31">
    <w:abstractNumId w:val="8"/>
  </w:num>
  <w:num w:numId="32">
    <w:abstractNumId w:val="44"/>
  </w:num>
  <w:num w:numId="33">
    <w:abstractNumId w:val="13"/>
  </w:num>
  <w:num w:numId="34">
    <w:abstractNumId w:val="31"/>
  </w:num>
  <w:num w:numId="35">
    <w:abstractNumId w:val="5"/>
  </w:num>
  <w:num w:numId="36">
    <w:abstractNumId w:val="27"/>
  </w:num>
  <w:num w:numId="37">
    <w:abstractNumId w:val="33"/>
  </w:num>
  <w:num w:numId="38">
    <w:abstractNumId w:val="43"/>
  </w:num>
  <w:num w:numId="39">
    <w:abstractNumId w:val="41"/>
  </w:num>
  <w:num w:numId="40">
    <w:abstractNumId w:val="21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C5"/>
    <w:rsid w:val="000031E8"/>
    <w:rsid w:val="000043D4"/>
    <w:rsid w:val="00005E0A"/>
    <w:rsid w:val="000130AD"/>
    <w:rsid w:val="00014AFA"/>
    <w:rsid w:val="00021758"/>
    <w:rsid w:val="000258CD"/>
    <w:rsid w:val="00035196"/>
    <w:rsid w:val="000410A2"/>
    <w:rsid w:val="000642DF"/>
    <w:rsid w:val="00082FFB"/>
    <w:rsid w:val="0008770D"/>
    <w:rsid w:val="0009003C"/>
    <w:rsid w:val="00091784"/>
    <w:rsid w:val="00095D43"/>
    <w:rsid w:val="00097AE4"/>
    <w:rsid w:val="000B1417"/>
    <w:rsid w:val="000B1DB0"/>
    <w:rsid w:val="000B258F"/>
    <w:rsid w:val="000B38E0"/>
    <w:rsid w:val="000B4D7F"/>
    <w:rsid w:val="000C2D87"/>
    <w:rsid w:val="000C4495"/>
    <w:rsid w:val="000C7813"/>
    <w:rsid w:val="000D0CB5"/>
    <w:rsid w:val="000D0EDA"/>
    <w:rsid w:val="000D12A9"/>
    <w:rsid w:val="000D13EA"/>
    <w:rsid w:val="000D23B5"/>
    <w:rsid w:val="000D26E0"/>
    <w:rsid w:val="000D3129"/>
    <w:rsid w:val="000D4493"/>
    <w:rsid w:val="000D679D"/>
    <w:rsid w:val="000E3833"/>
    <w:rsid w:val="000E4012"/>
    <w:rsid w:val="000F3641"/>
    <w:rsid w:val="001004E1"/>
    <w:rsid w:val="00114BA6"/>
    <w:rsid w:val="00120EBA"/>
    <w:rsid w:val="00121F3C"/>
    <w:rsid w:val="0013286C"/>
    <w:rsid w:val="00141927"/>
    <w:rsid w:val="00144EFF"/>
    <w:rsid w:val="0014752E"/>
    <w:rsid w:val="00152026"/>
    <w:rsid w:val="001533B4"/>
    <w:rsid w:val="00164CDC"/>
    <w:rsid w:val="001652A6"/>
    <w:rsid w:val="001757C5"/>
    <w:rsid w:val="001764EC"/>
    <w:rsid w:val="00177914"/>
    <w:rsid w:val="0018062E"/>
    <w:rsid w:val="001825F8"/>
    <w:rsid w:val="001836ED"/>
    <w:rsid w:val="00192656"/>
    <w:rsid w:val="00196F2F"/>
    <w:rsid w:val="001A431A"/>
    <w:rsid w:val="001A4646"/>
    <w:rsid w:val="001B119B"/>
    <w:rsid w:val="001B22BA"/>
    <w:rsid w:val="001B5B9D"/>
    <w:rsid w:val="001C5E27"/>
    <w:rsid w:val="001C607F"/>
    <w:rsid w:val="001D0C94"/>
    <w:rsid w:val="001D3DEB"/>
    <w:rsid w:val="001E337F"/>
    <w:rsid w:val="001E3A74"/>
    <w:rsid w:val="001E504E"/>
    <w:rsid w:val="001E64B9"/>
    <w:rsid w:val="001F44D1"/>
    <w:rsid w:val="001F5C62"/>
    <w:rsid w:val="002063C6"/>
    <w:rsid w:val="00207C17"/>
    <w:rsid w:val="002127E8"/>
    <w:rsid w:val="00213879"/>
    <w:rsid w:val="002226F5"/>
    <w:rsid w:val="002326CC"/>
    <w:rsid w:val="00241BDB"/>
    <w:rsid w:val="00242989"/>
    <w:rsid w:val="00244AC4"/>
    <w:rsid w:val="00246B66"/>
    <w:rsid w:val="00246E56"/>
    <w:rsid w:val="00255830"/>
    <w:rsid w:val="00260BC6"/>
    <w:rsid w:val="00271BBF"/>
    <w:rsid w:val="002747DB"/>
    <w:rsid w:val="00274B46"/>
    <w:rsid w:val="00281521"/>
    <w:rsid w:val="00282087"/>
    <w:rsid w:val="002855E2"/>
    <w:rsid w:val="002908D8"/>
    <w:rsid w:val="00294D35"/>
    <w:rsid w:val="002B2D0E"/>
    <w:rsid w:val="002B6B72"/>
    <w:rsid w:val="002B7715"/>
    <w:rsid w:val="002C10E2"/>
    <w:rsid w:val="002C1171"/>
    <w:rsid w:val="002C1F53"/>
    <w:rsid w:val="002C3AD6"/>
    <w:rsid w:val="002C6527"/>
    <w:rsid w:val="002C686A"/>
    <w:rsid w:val="002D0390"/>
    <w:rsid w:val="002D1C44"/>
    <w:rsid w:val="002D3AF3"/>
    <w:rsid w:val="002E1175"/>
    <w:rsid w:val="002E3F4D"/>
    <w:rsid w:val="002F2937"/>
    <w:rsid w:val="002F5BB9"/>
    <w:rsid w:val="002F698C"/>
    <w:rsid w:val="003026CA"/>
    <w:rsid w:val="00302AAB"/>
    <w:rsid w:val="00303C01"/>
    <w:rsid w:val="003206B8"/>
    <w:rsid w:val="00323373"/>
    <w:rsid w:val="00342698"/>
    <w:rsid w:val="00352E99"/>
    <w:rsid w:val="00355F04"/>
    <w:rsid w:val="00356AC6"/>
    <w:rsid w:val="00360E58"/>
    <w:rsid w:val="00362292"/>
    <w:rsid w:val="00364974"/>
    <w:rsid w:val="00374E34"/>
    <w:rsid w:val="00375DDF"/>
    <w:rsid w:val="00390600"/>
    <w:rsid w:val="003916C8"/>
    <w:rsid w:val="00391D13"/>
    <w:rsid w:val="00391EEE"/>
    <w:rsid w:val="00397F8F"/>
    <w:rsid w:val="003A15BD"/>
    <w:rsid w:val="003A783A"/>
    <w:rsid w:val="003B0CAB"/>
    <w:rsid w:val="003B1060"/>
    <w:rsid w:val="003B1907"/>
    <w:rsid w:val="003B5A42"/>
    <w:rsid w:val="003B7DF5"/>
    <w:rsid w:val="003C6F88"/>
    <w:rsid w:val="003D319A"/>
    <w:rsid w:val="003D3909"/>
    <w:rsid w:val="003D6471"/>
    <w:rsid w:val="003E1794"/>
    <w:rsid w:val="003E5BF9"/>
    <w:rsid w:val="003E5E60"/>
    <w:rsid w:val="003F0B8E"/>
    <w:rsid w:val="003F145C"/>
    <w:rsid w:val="003F5390"/>
    <w:rsid w:val="003F5E3C"/>
    <w:rsid w:val="003F612F"/>
    <w:rsid w:val="004004C3"/>
    <w:rsid w:val="00400B30"/>
    <w:rsid w:val="004028A1"/>
    <w:rsid w:val="00410D66"/>
    <w:rsid w:val="00416FDB"/>
    <w:rsid w:val="0042054D"/>
    <w:rsid w:val="00423E3A"/>
    <w:rsid w:val="00424B15"/>
    <w:rsid w:val="00427DB0"/>
    <w:rsid w:val="004308B7"/>
    <w:rsid w:val="0043775D"/>
    <w:rsid w:val="00442C60"/>
    <w:rsid w:val="00445AB2"/>
    <w:rsid w:val="00446812"/>
    <w:rsid w:val="0045242D"/>
    <w:rsid w:val="0045607C"/>
    <w:rsid w:val="00456817"/>
    <w:rsid w:val="00463C80"/>
    <w:rsid w:val="0046477F"/>
    <w:rsid w:val="0047580E"/>
    <w:rsid w:val="00483EFC"/>
    <w:rsid w:val="0048686F"/>
    <w:rsid w:val="00490573"/>
    <w:rsid w:val="00494F19"/>
    <w:rsid w:val="004A106E"/>
    <w:rsid w:val="004A79A4"/>
    <w:rsid w:val="004B2128"/>
    <w:rsid w:val="004C17AC"/>
    <w:rsid w:val="004C4032"/>
    <w:rsid w:val="004D4EF6"/>
    <w:rsid w:val="004E60BA"/>
    <w:rsid w:val="004F17C2"/>
    <w:rsid w:val="004F64DE"/>
    <w:rsid w:val="004F717F"/>
    <w:rsid w:val="004F77D3"/>
    <w:rsid w:val="00500FAB"/>
    <w:rsid w:val="0050234D"/>
    <w:rsid w:val="005127BB"/>
    <w:rsid w:val="005145C6"/>
    <w:rsid w:val="00520C80"/>
    <w:rsid w:val="0052172F"/>
    <w:rsid w:val="00521FE9"/>
    <w:rsid w:val="00523F55"/>
    <w:rsid w:val="0052564E"/>
    <w:rsid w:val="005258D7"/>
    <w:rsid w:val="00525E3C"/>
    <w:rsid w:val="00526117"/>
    <w:rsid w:val="005338F0"/>
    <w:rsid w:val="00544BE9"/>
    <w:rsid w:val="0055140E"/>
    <w:rsid w:val="00552185"/>
    <w:rsid w:val="00555204"/>
    <w:rsid w:val="00555CC4"/>
    <w:rsid w:val="00557DA1"/>
    <w:rsid w:val="00562B2D"/>
    <w:rsid w:val="005631A5"/>
    <w:rsid w:val="00574BD7"/>
    <w:rsid w:val="0057746E"/>
    <w:rsid w:val="00583703"/>
    <w:rsid w:val="00585201"/>
    <w:rsid w:val="00586681"/>
    <w:rsid w:val="005866BA"/>
    <w:rsid w:val="005879CC"/>
    <w:rsid w:val="005937B8"/>
    <w:rsid w:val="00594AB9"/>
    <w:rsid w:val="005978A0"/>
    <w:rsid w:val="005A5297"/>
    <w:rsid w:val="005A770A"/>
    <w:rsid w:val="005B196E"/>
    <w:rsid w:val="005B552F"/>
    <w:rsid w:val="005B6B5E"/>
    <w:rsid w:val="005C20E7"/>
    <w:rsid w:val="005C437F"/>
    <w:rsid w:val="005D03DC"/>
    <w:rsid w:val="005D11FC"/>
    <w:rsid w:val="005E01BF"/>
    <w:rsid w:val="005E2DE2"/>
    <w:rsid w:val="005E5F13"/>
    <w:rsid w:val="005E71D0"/>
    <w:rsid w:val="005F10D8"/>
    <w:rsid w:val="005F2963"/>
    <w:rsid w:val="005F2E10"/>
    <w:rsid w:val="005F5E02"/>
    <w:rsid w:val="00614F82"/>
    <w:rsid w:val="006167FC"/>
    <w:rsid w:val="006170FE"/>
    <w:rsid w:val="0062566D"/>
    <w:rsid w:val="00642887"/>
    <w:rsid w:val="00643639"/>
    <w:rsid w:val="00643EA6"/>
    <w:rsid w:val="00643F6E"/>
    <w:rsid w:val="006515DE"/>
    <w:rsid w:val="00651939"/>
    <w:rsid w:val="00656EAC"/>
    <w:rsid w:val="00672CBE"/>
    <w:rsid w:val="0067679D"/>
    <w:rsid w:val="00677A8F"/>
    <w:rsid w:val="00682660"/>
    <w:rsid w:val="00683025"/>
    <w:rsid w:val="006907B1"/>
    <w:rsid w:val="00692E22"/>
    <w:rsid w:val="006933A8"/>
    <w:rsid w:val="006946C5"/>
    <w:rsid w:val="006967F2"/>
    <w:rsid w:val="0069705E"/>
    <w:rsid w:val="00697218"/>
    <w:rsid w:val="006A281F"/>
    <w:rsid w:val="006A3552"/>
    <w:rsid w:val="006A6E31"/>
    <w:rsid w:val="006B2A60"/>
    <w:rsid w:val="006B31A8"/>
    <w:rsid w:val="006B589D"/>
    <w:rsid w:val="006B69B4"/>
    <w:rsid w:val="006C628B"/>
    <w:rsid w:val="006D1736"/>
    <w:rsid w:val="006D52A2"/>
    <w:rsid w:val="006D7B00"/>
    <w:rsid w:val="006E1301"/>
    <w:rsid w:val="006E5F9F"/>
    <w:rsid w:val="006F2B65"/>
    <w:rsid w:val="006F4334"/>
    <w:rsid w:val="00703E0C"/>
    <w:rsid w:val="007058B6"/>
    <w:rsid w:val="007067AB"/>
    <w:rsid w:val="007071AE"/>
    <w:rsid w:val="00712E6A"/>
    <w:rsid w:val="007154AA"/>
    <w:rsid w:val="00721E31"/>
    <w:rsid w:val="00741B7B"/>
    <w:rsid w:val="00743CAE"/>
    <w:rsid w:val="0074624F"/>
    <w:rsid w:val="007523E0"/>
    <w:rsid w:val="00754121"/>
    <w:rsid w:val="00754822"/>
    <w:rsid w:val="00757C91"/>
    <w:rsid w:val="00765004"/>
    <w:rsid w:val="00766F6B"/>
    <w:rsid w:val="00771B7C"/>
    <w:rsid w:val="00772E69"/>
    <w:rsid w:val="00775237"/>
    <w:rsid w:val="00777840"/>
    <w:rsid w:val="00784784"/>
    <w:rsid w:val="00790921"/>
    <w:rsid w:val="00793493"/>
    <w:rsid w:val="00797D3D"/>
    <w:rsid w:val="007A0EDC"/>
    <w:rsid w:val="007A3A7C"/>
    <w:rsid w:val="007B1D4F"/>
    <w:rsid w:val="007B5E45"/>
    <w:rsid w:val="007C3E88"/>
    <w:rsid w:val="007D08F5"/>
    <w:rsid w:val="007D39F0"/>
    <w:rsid w:val="007E2489"/>
    <w:rsid w:val="007E4E85"/>
    <w:rsid w:val="007E6605"/>
    <w:rsid w:val="007E6D6E"/>
    <w:rsid w:val="007E7E79"/>
    <w:rsid w:val="007F1AFA"/>
    <w:rsid w:val="007F219F"/>
    <w:rsid w:val="007F651A"/>
    <w:rsid w:val="007F6773"/>
    <w:rsid w:val="00810219"/>
    <w:rsid w:val="00816B1D"/>
    <w:rsid w:val="00826AB6"/>
    <w:rsid w:val="0083324F"/>
    <w:rsid w:val="00834B58"/>
    <w:rsid w:val="00835EF6"/>
    <w:rsid w:val="00837435"/>
    <w:rsid w:val="00837F0F"/>
    <w:rsid w:val="0084000A"/>
    <w:rsid w:val="00843734"/>
    <w:rsid w:val="00844506"/>
    <w:rsid w:val="0085177A"/>
    <w:rsid w:val="00865E38"/>
    <w:rsid w:val="00873158"/>
    <w:rsid w:val="0087455F"/>
    <w:rsid w:val="00892343"/>
    <w:rsid w:val="008A11B4"/>
    <w:rsid w:val="008A11B6"/>
    <w:rsid w:val="008A735B"/>
    <w:rsid w:val="008B1A1E"/>
    <w:rsid w:val="008B2DD6"/>
    <w:rsid w:val="008B3732"/>
    <w:rsid w:val="008D05E3"/>
    <w:rsid w:val="008D1942"/>
    <w:rsid w:val="008D283E"/>
    <w:rsid w:val="008D52C6"/>
    <w:rsid w:val="008E632F"/>
    <w:rsid w:val="008E76E0"/>
    <w:rsid w:val="008F0C11"/>
    <w:rsid w:val="008F3E37"/>
    <w:rsid w:val="008F648E"/>
    <w:rsid w:val="00903503"/>
    <w:rsid w:val="009048EB"/>
    <w:rsid w:val="00917583"/>
    <w:rsid w:val="00920696"/>
    <w:rsid w:val="00925D6A"/>
    <w:rsid w:val="00933FA5"/>
    <w:rsid w:val="0093471E"/>
    <w:rsid w:val="009350E5"/>
    <w:rsid w:val="0093519C"/>
    <w:rsid w:val="00937148"/>
    <w:rsid w:val="00940556"/>
    <w:rsid w:val="0094259D"/>
    <w:rsid w:val="009518A5"/>
    <w:rsid w:val="00953726"/>
    <w:rsid w:val="009661F0"/>
    <w:rsid w:val="009704C5"/>
    <w:rsid w:val="00983A95"/>
    <w:rsid w:val="009856A2"/>
    <w:rsid w:val="009870C5"/>
    <w:rsid w:val="00990D4B"/>
    <w:rsid w:val="009920E3"/>
    <w:rsid w:val="009A2DAF"/>
    <w:rsid w:val="009B1BA0"/>
    <w:rsid w:val="009B6E9B"/>
    <w:rsid w:val="009C1891"/>
    <w:rsid w:val="009C49CC"/>
    <w:rsid w:val="009C65CE"/>
    <w:rsid w:val="009C708C"/>
    <w:rsid w:val="009D33DC"/>
    <w:rsid w:val="009E0801"/>
    <w:rsid w:val="009E125E"/>
    <w:rsid w:val="009E62BC"/>
    <w:rsid w:val="009E754C"/>
    <w:rsid w:val="00A05024"/>
    <w:rsid w:val="00A143B9"/>
    <w:rsid w:val="00A1654D"/>
    <w:rsid w:val="00A22D88"/>
    <w:rsid w:val="00A242D5"/>
    <w:rsid w:val="00A27D4C"/>
    <w:rsid w:val="00A36C91"/>
    <w:rsid w:val="00A42C9F"/>
    <w:rsid w:val="00A42F51"/>
    <w:rsid w:val="00A4438A"/>
    <w:rsid w:val="00A47A10"/>
    <w:rsid w:val="00A52D26"/>
    <w:rsid w:val="00A53AD9"/>
    <w:rsid w:val="00A56B93"/>
    <w:rsid w:val="00A603F8"/>
    <w:rsid w:val="00A6238C"/>
    <w:rsid w:val="00A67F44"/>
    <w:rsid w:val="00A706DF"/>
    <w:rsid w:val="00A80C23"/>
    <w:rsid w:val="00A847A8"/>
    <w:rsid w:val="00A85300"/>
    <w:rsid w:val="00A930DC"/>
    <w:rsid w:val="00A9438D"/>
    <w:rsid w:val="00A9505D"/>
    <w:rsid w:val="00A95EBA"/>
    <w:rsid w:val="00A97E34"/>
    <w:rsid w:val="00AA0D50"/>
    <w:rsid w:val="00AA2879"/>
    <w:rsid w:val="00AB681D"/>
    <w:rsid w:val="00AC3BEB"/>
    <w:rsid w:val="00AD268B"/>
    <w:rsid w:val="00AD381B"/>
    <w:rsid w:val="00AD509E"/>
    <w:rsid w:val="00AD6B92"/>
    <w:rsid w:val="00AE45CA"/>
    <w:rsid w:val="00AE67D7"/>
    <w:rsid w:val="00AF156F"/>
    <w:rsid w:val="00AF4E1C"/>
    <w:rsid w:val="00AF5935"/>
    <w:rsid w:val="00B00171"/>
    <w:rsid w:val="00B01369"/>
    <w:rsid w:val="00B13EEA"/>
    <w:rsid w:val="00B20C69"/>
    <w:rsid w:val="00B21049"/>
    <w:rsid w:val="00B230A5"/>
    <w:rsid w:val="00B23934"/>
    <w:rsid w:val="00B30763"/>
    <w:rsid w:val="00B33316"/>
    <w:rsid w:val="00B33A3D"/>
    <w:rsid w:val="00B34AD1"/>
    <w:rsid w:val="00B34BC7"/>
    <w:rsid w:val="00B40CB5"/>
    <w:rsid w:val="00B418CF"/>
    <w:rsid w:val="00B526A4"/>
    <w:rsid w:val="00B6217C"/>
    <w:rsid w:val="00B64DF1"/>
    <w:rsid w:val="00B668C7"/>
    <w:rsid w:val="00B67148"/>
    <w:rsid w:val="00B75094"/>
    <w:rsid w:val="00B7657B"/>
    <w:rsid w:val="00B77687"/>
    <w:rsid w:val="00B948D1"/>
    <w:rsid w:val="00B94931"/>
    <w:rsid w:val="00B97978"/>
    <w:rsid w:val="00BA04C2"/>
    <w:rsid w:val="00BA5FC8"/>
    <w:rsid w:val="00BC4806"/>
    <w:rsid w:val="00BC5859"/>
    <w:rsid w:val="00BC5B36"/>
    <w:rsid w:val="00BC6D19"/>
    <w:rsid w:val="00BD30FD"/>
    <w:rsid w:val="00BD3330"/>
    <w:rsid w:val="00BD546A"/>
    <w:rsid w:val="00BD7C3E"/>
    <w:rsid w:val="00BE03B3"/>
    <w:rsid w:val="00BE158E"/>
    <w:rsid w:val="00BE18A7"/>
    <w:rsid w:val="00BE7F93"/>
    <w:rsid w:val="00C03E6B"/>
    <w:rsid w:val="00C14A44"/>
    <w:rsid w:val="00C17D2D"/>
    <w:rsid w:val="00C20DC4"/>
    <w:rsid w:val="00C217D0"/>
    <w:rsid w:val="00C27703"/>
    <w:rsid w:val="00C4072B"/>
    <w:rsid w:val="00C40D02"/>
    <w:rsid w:val="00C41CE0"/>
    <w:rsid w:val="00C42080"/>
    <w:rsid w:val="00C42906"/>
    <w:rsid w:val="00C4612F"/>
    <w:rsid w:val="00C50D87"/>
    <w:rsid w:val="00C52EA9"/>
    <w:rsid w:val="00C57C68"/>
    <w:rsid w:val="00C60437"/>
    <w:rsid w:val="00C62461"/>
    <w:rsid w:val="00C72057"/>
    <w:rsid w:val="00C772CA"/>
    <w:rsid w:val="00C779BD"/>
    <w:rsid w:val="00C875B7"/>
    <w:rsid w:val="00C91FD9"/>
    <w:rsid w:val="00C9497F"/>
    <w:rsid w:val="00CA4078"/>
    <w:rsid w:val="00CA4E8A"/>
    <w:rsid w:val="00CA6BA2"/>
    <w:rsid w:val="00CA7680"/>
    <w:rsid w:val="00CB2B3E"/>
    <w:rsid w:val="00CB2C70"/>
    <w:rsid w:val="00CB7229"/>
    <w:rsid w:val="00CC474A"/>
    <w:rsid w:val="00CC4FE2"/>
    <w:rsid w:val="00CC51AF"/>
    <w:rsid w:val="00CC629E"/>
    <w:rsid w:val="00CC7005"/>
    <w:rsid w:val="00CD0B84"/>
    <w:rsid w:val="00CD3532"/>
    <w:rsid w:val="00CE0876"/>
    <w:rsid w:val="00CE4E2D"/>
    <w:rsid w:val="00CE60EE"/>
    <w:rsid w:val="00CE6B79"/>
    <w:rsid w:val="00CF1C94"/>
    <w:rsid w:val="00CF6E61"/>
    <w:rsid w:val="00D026B8"/>
    <w:rsid w:val="00D02ED8"/>
    <w:rsid w:val="00D1106B"/>
    <w:rsid w:val="00D11CB5"/>
    <w:rsid w:val="00D13843"/>
    <w:rsid w:val="00D15A69"/>
    <w:rsid w:val="00D21BB3"/>
    <w:rsid w:val="00D26959"/>
    <w:rsid w:val="00D3350D"/>
    <w:rsid w:val="00D33734"/>
    <w:rsid w:val="00D37644"/>
    <w:rsid w:val="00D43810"/>
    <w:rsid w:val="00D44BA8"/>
    <w:rsid w:val="00D4509E"/>
    <w:rsid w:val="00D46AF2"/>
    <w:rsid w:val="00D53958"/>
    <w:rsid w:val="00D5412E"/>
    <w:rsid w:val="00D56F77"/>
    <w:rsid w:val="00D620F8"/>
    <w:rsid w:val="00D62691"/>
    <w:rsid w:val="00D631C6"/>
    <w:rsid w:val="00D63707"/>
    <w:rsid w:val="00D64B7C"/>
    <w:rsid w:val="00D661CC"/>
    <w:rsid w:val="00D73BC0"/>
    <w:rsid w:val="00D752C3"/>
    <w:rsid w:val="00D769B6"/>
    <w:rsid w:val="00D82FE9"/>
    <w:rsid w:val="00D926E3"/>
    <w:rsid w:val="00D92BA6"/>
    <w:rsid w:val="00DA0C6A"/>
    <w:rsid w:val="00DA4A68"/>
    <w:rsid w:val="00DA4A80"/>
    <w:rsid w:val="00DA54AB"/>
    <w:rsid w:val="00DA7074"/>
    <w:rsid w:val="00DB4799"/>
    <w:rsid w:val="00DC0725"/>
    <w:rsid w:val="00DC29B9"/>
    <w:rsid w:val="00DC2CE4"/>
    <w:rsid w:val="00DC42D7"/>
    <w:rsid w:val="00DD0721"/>
    <w:rsid w:val="00DD1A8F"/>
    <w:rsid w:val="00DE13CB"/>
    <w:rsid w:val="00DE2A85"/>
    <w:rsid w:val="00DE5823"/>
    <w:rsid w:val="00DE5DD5"/>
    <w:rsid w:val="00DF133D"/>
    <w:rsid w:val="00DF1438"/>
    <w:rsid w:val="00DF30A9"/>
    <w:rsid w:val="00DF3881"/>
    <w:rsid w:val="00DF40C0"/>
    <w:rsid w:val="00E070D8"/>
    <w:rsid w:val="00E07390"/>
    <w:rsid w:val="00E15C58"/>
    <w:rsid w:val="00E20CD0"/>
    <w:rsid w:val="00E25F00"/>
    <w:rsid w:val="00E3184B"/>
    <w:rsid w:val="00E32EEF"/>
    <w:rsid w:val="00E35479"/>
    <w:rsid w:val="00E35CAC"/>
    <w:rsid w:val="00E3642C"/>
    <w:rsid w:val="00E37EAA"/>
    <w:rsid w:val="00E44C80"/>
    <w:rsid w:val="00E45AFC"/>
    <w:rsid w:val="00E45C42"/>
    <w:rsid w:val="00E51BE8"/>
    <w:rsid w:val="00E526B1"/>
    <w:rsid w:val="00E60503"/>
    <w:rsid w:val="00E614E0"/>
    <w:rsid w:val="00E61640"/>
    <w:rsid w:val="00E67A14"/>
    <w:rsid w:val="00E7365B"/>
    <w:rsid w:val="00E7410A"/>
    <w:rsid w:val="00E77601"/>
    <w:rsid w:val="00E80AB4"/>
    <w:rsid w:val="00E90B34"/>
    <w:rsid w:val="00E941E2"/>
    <w:rsid w:val="00E96DCD"/>
    <w:rsid w:val="00EA4BA4"/>
    <w:rsid w:val="00EA51FA"/>
    <w:rsid w:val="00EB7342"/>
    <w:rsid w:val="00EB7611"/>
    <w:rsid w:val="00EC43FB"/>
    <w:rsid w:val="00EC478C"/>
    <w:rsid w:val="00EC6C1C"/>
    <w:rsid w:val="00ED086D"/>
    <w:rsid w:val="00ED0976"/>
    <w:rsid w:val="00ED3C17"/>
    <w:rsid w:val="00EE4E91"/>
    <w:rsid w:val="00EE7B83"/>
    <w:rsid w:val="00EF0363"/>
    <w:rsid w:val="00EF32AC"/>
    <w:rsid w:val="00F0306B"/>
    <w:rsid w:val="00F040C4"/>
    <w:rsid w:val="00F06082"/>
    <w:rsid w:val="00F1571C"/>
    <w:rsid w:val="00F31454"/>
    <w:rsid w:val="00F347F9"/>
    <w:rsid w:val="00F35397"/>
    <w:rsid w:val="00F36C84"/>
    <w:rsid w:val="00F55732"/>
    <w:rsid w:val="00F56887"/>
    <w:rsid w:val="00F621C8"/>
    <w:rsid w:val="00F65F37"/>
    <w:rsid w:val="00F71D7A"/>
    <w:rsid w:val="00F7716A"/>
    <w:rsid w:val="00F853C2"/>
    <w:rsid w:val="00F87041"/>
    <w:rsid w:val="00FA371C"/>
    <w:rsid w:val="00FB2A15"/>
    <w:rsid w:val="00FB62B9"/>
    <w:rsid w:val="00FC126F"/>
    <w:rsid w:val="00FD0962"/>
    <w:rsid w:val="00FD2981"/>
    <w:rsid w:val="00FD6D90"/>
    <w:rsid w:val="00FE2356"/>
    <w:rsid w:val="00FE38DC"/>
    <w:rsid w:val="00FE73BE"/>
    <w:rsid w:val="00FF0AAD"/>
    <w:rsid w:val="00FF0BEB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16CB2-93AE-46C2-A6F2-046E6E58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DA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2D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A2D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A2DA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A2DA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FF0000"/>
      <w:sz w:val="28"/>
      <w:szCs w:val="24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9A2DAF"/>
    <w:pPr>
      <w:keepNext/>
      <w:spacing w:after="120" w:line="240" w:lineRule="auto"/>
      <w:ind w:firstLine="425"/>
      <w:outlineLvl w:val="4"/>
    </w:pPr>
    <w:rPr>
      <w:rFonts w:ascii="Times New Roman" w:eastAsia="Times New Roman" w:hAnsi="Times New Roman" w:cs="Times New Roman"/>
      <w:b/>
      <w:color w:val="FF0000"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A2DAF"/>
    <w:pPr>
      <w:keepNext/>
      <w:spacing w:after="0" w:line="240" w:lineRule="auto"/>
      <w:ind w:firstLine="426"/>
      <w:outlineLvl w:val="5"/>
    </w:pPr>
    <w:rPr>
      <w:rFonts w:ascii="Times New Roman" w:eastAsia="Times New Roman" w:hAnsi="Times New Roman" w:cs="Times New Roman"/>
      <w:i/>
      <w:sz w:val="28"/>
      <w:szCs w:val="24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A2DAF"/>
    <w:pPr>
      <w:keepNext/>
      <w:spacing w:after="0" w:line="240" w:lineRule="auto"/>
      <w:ind w:firstLine="426"/>
      <w:outlineLvl w:val="6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9A2DAF"/>
    <w:pPr>
      <w:keepNext/>
      <w:numPr>
        <w:numId w:val="1"/>
      </w:numPr>
      <w:spacing w:after="0" w:line="240" w:lineRule="auto"/>
      <w:ind w:left="0" w:firstLine="425"/>
      <w:outlineLvl w:val="7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9A2DAF"/>
    <w:pPr>
      <w:keepNext/>
      <w:spacing w:after="0" w:line="240" w:lineRule="auto"/>
      <w:ind w:firstLine="425"/>
      <w:jc w:val="center"/>
      <w:outlineLvl w:val="8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2D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A2DA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9A2DA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A2DAF"/>
    <w:rPr>
      <w:rFonts w:ascii="Times New Roman" w:eastAsia="Times New Roman" w:hAnsi="Times New Roman" w:cs="Times New Roman"/>
      <w:color w:val="FF0000"/>
      <w:sz w:val="28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semiHidden/>
    <w:rsid w:val="009A2DAF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9A2DAF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A2DA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9A2DA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9A2DA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A2DAF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2DAF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9A2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4"/>
    </w:rPr>
  </w:style>
  <w:style w:type="character" w:customStyle="1" w:styleId="HTML0">
    <w:name w:val="Стандартный HTML Знак"/>
    <w:basedOn w:val="a0"/>
    <w:link w:val="HTML"/>
    <w:semiHidden/>
    <w:rsid w:val="009A2DAF"/>
    <w:rPr>
      <w:rFonts w:ascii="Courier New" w:eastAsia="Courier New" w:hAnsi="Courier New" w:cs="Times New Roman"/>
      <w:sz w:val="20"/>
      <w:szCs w:val="24"/>
      <w:lang w:eastAsia="ru-RU"/>
    </w:rPr>
  </w:style>
  <w:style w:type="paragraph" w:customStyle="1" w:styleId="msonormal0">
    <w:name w:val="msonormal"/>
    <w:basedOn w:val="a"/>
    <w:uiPriority w:val="99"/>
    <w:rsid w:val="009A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9A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A2D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9A2D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A2DAF"/>
    <w:pPr>
      <w:widowControl w:val="0"/>
      <w:tabs>
        <w:tab w:val="center" w:pos="4153"/>
        <w:tab w:val="right" w:pos="8306"/>
      </w:tabs>
      <w:snapToGrid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A2DA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a">
    <w:name w:val="caption"/>
    <w:basedOn w:val="a"/>
    <w:next w:val="a"/>
    <w:uiPriority w:val="99"/>
    <w:semiHidden/>
    <w:unhideWhenUsed/>
    <w:qFormat/>
    <w:rsid w:val="009A2DAF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b">
    <w:name w:val="Title"/>
    <w:basedOn w:val="a"/>
    <w:link w:val="ac"/>
    <w:uiPriority w:val="99"/>
    <w:qFormat/>
    <w:rsid w:val="009A2DA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Название Знак"/>
    <w:basedOn w:val="a0"/>
    <w:link w:val="ab"/>
    <w:uiPriority w:val="99"/>
    <w:rsid w:val="009A2D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A2DAF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9A2D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9A2DA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9A2D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A2DAF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A2D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A2DAF"/>
    <w:pPr>
      <w:tabs>
        <w:tab w:val="num" w:pos="112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A2D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A2DA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A2D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9A2DAF"/>
    <w:pPr>
      <w:spacing w:after="0" w:line="240" w:lineRule="auto"/>
      <w:ind w:left="360"/>
    </w:pPr>
    <w:rPr>
      <w:rFonts w:ascii="Times New Roman" w:eastAsia="Times New Roman" w:hAnsi="Times New Roman" w:cs="Times New Roman"/>
      <w:i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A2DAF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A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A2DA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Абзац списка Знак"/>
    <w:aliases w:val="Содержание. 2 уровень Знак"/>
    <w:link w:val="af4"/>
    <w:uiPriority w:val="99"/>
    <w:locked/>
    <w:rsid w:val="009A2DAF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List Paragraph"/>
    <w:aliases w:val="Содержание. 2 уровень"/>
    <w:basedOn w:val="a"/>
    <w:link w:val="af3"/>
    <w:uiPriority w:val="34"/>
    <w:qFormat/>
    <w:rsid w:val="009A2DA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Style78">
    <w:name w:val="Style78"/>
    <w:basedOn w:val="a"/>
    <w:uiPriority w:val="99"/>
    <w:semiHidden/>
    <w:rsid w:val="009A2DAF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0">
    <w:name w:val="Style10"/>
    <w:basedOn w:val="a"/>
    <w:uiPriority w:val="99"/>
    <w:semiHidden/>
    <w:rsid w:val="009A2DAF"/>
    <w:pPr>
      <w:widowControl w:val="0"/>
      <w:suppressAutoHyphens/>
      <w:autoSpaceDE w:val="0"/>
      <w:spacing w:after="0" w:line="358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semiHidden/>
    <w:rsid w:val="009A2DA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1_Список1"/>
    <w:basedOn w:val="a"/>
    <w:uiPriority w:val="99"/>
    <w:semiHidden/>
    <w:rsid w:val="009A2DAF"/>
    <w:pPr>
      <w:numPr>
        <w:numId w:val="2"/>
      </w:num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4">
    <w:name w:val="FR4"/>
    <w:uiPriority w:val="99"/>
    <w:semiHidden/>
    <w:rsid w:val="009A2DAF"/>
    <w:pPr>
      <w:widowControl w:val="0"/>
      <w:snapToGrid w:val="0"/>
      <w:spacing w:before="20" w:after="0" w:line="240" w:lineRule="auto"/>
      <w:ind w:left="1120"/>
    </w:pPr>
    <w:rPr>
      <w:rFonts w:ascii="Arial" w:eastAsia="Times New Roman" w:hAnsi="Arial" w:cs="Times New Roman"/>
      <w:sz w:val="12"/>
      <w:szCs w:val="20"/>
      <w:lang w:eastAsia="ru-RU"/>
    </w:rPr>
  </w:style>
  <w:style w:type="paragraph" w:customStyle="1" w:styleId="12">
    <w:name w:val="Обычный1"/>
    <w:uiPriority w:val="99"/>
    <w:semiHidden/>
    <w:rsid w:val="009A2DAF"/>
    <w:pPr>
      <w:widowControl w:val="0"/>
      <w:snapToGrid w:val="0"/>
      <w:spacing w:after="0" w:line="276" w:lineRule="auto"/>
      <w:ind w:left="360" w:hanging="3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semiHidden/>
    <w:rsid w:val="009A2DAF"/>
    <w:pPr>
      <w:widowControl w:val="0"/>
      <w:snapToGrid w:val="0"/>
      <w:spacing w:after="0" w:line="240" w:lineRule="auto"/>
      <w:ind w:left="80"/>
      <w:jc w:val="center"/>
    </w:pPr>
    <w:rPr>
      <w:rFonts w:ascii="Arial" w:eastAsia="Times New Roman" w:hAnsi="Arial" w:cs="Times New Roman"/>
      <w:sz w:val="72"/>
      <w:szCs w:val="20"/>
      <w:lang w:eastAsia="ru-RU"/>
    </w:rPr>
  </w:style>
  <w:style w:type="paragraph" w:customStyle="1" w:styleId="Style13">
    <w:name w:val="Style13"/>
    <w:basedOn w:val="a"/>
    <w:uiPriority w:val="99"/>
    <w:semiHidden/>
    <w:rsid w:val="009A2D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9A2D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21">
    <w:name w:val="Font Style121"/>
    <w:uiPriority w:val="99"/>
    <w:rsid w:val="009A2DAF"/>
    <w:rPr>
      <w:rFonts w:ascii="Century Schoolbook" w:hAnsi="Century Schoolbook" w:hint="default"/>
      <w:sz w:val="20"/>
    </w:rPr>
  </w:style>
  <w:style w:type="character" w:customStyle="1" w:styleId="extended-textfull">
    <w:name w:val="extended-text__full"/>
    <w:basedOn w:val="a0"/>
    <w:rsid w:val="009A2DAF"/>
  </w:style>
  <w:style w:type="character" w:customStyle="1" w:styleId="FontStyle28">
    <w:name w:val="Font Style28"/>
    <w:basedOn w:val="a0"/>
    <w:uiPriority w:val="99"/>
    <w:rsid w:val="009A2DAF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FontStyle79">
    <w:name w:val="Font Style79"/>
    <w:basedOn w:val="a0"/>
    <w:rsid w:val="009A2DAF"/>
    <w:rPr>
      <w:rFonts w:ascii="Times New Roman" w:hAnsi="Times New Roman" w:cs="Times New Roman" w:hint="default"/>
      <w:sz w:val="24"/>
      <w:szCs w:val="24"/>
    </w:rPr>
  </w:style>
  <w:style w:type="character" w:customStyle="1" w:styleId="FontStyle101">
    <w:name w:val="Font Style101"/>
    <w:basedOn w:val="a0"/>
    <w:rsid w:val="009A2DAF"/>
    <w:rPr>
      <w:rFonts w:ascii="Times New Roman" w:hAnsi="Times New Roman" w:cs="Times New Roman" w:hint="default"/>
      <w:spacing w:val="10"/>
      <w:sz w:val="24"/>
      <w:szCs w:val="24"/>
    </w:rPr>
  </w:style>
  <w:style w:type="table" w:styleId="af5">
    <w:name w:val="Table Grid"/>
    <w:basedOn w:val="a1"/>
    <w:uiPriority w:val="99"/>
    <w:rsid w:val="009A2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Прижатый влево"/>
    <w:basedOn w:val="a"/>
    <w:next w:val="a"/>
    <w:uiPriority w:val="99"/>
    <w:rsid w:val="00C20D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3">
    <w:name w:val="toc 1"/>
    <w:basedOn w:val="a"/>
    <w:next w:val="a"/>
    <w:autoRedefine/>
    <w:uiPriority w:val="39"/>
    <w:semiHidden/>
    <w:unhideWhenUsed/>
    <w:rsid w:val="00DF30A9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toc 2"/>
    <w:basedOn w:val="a"/>
    <w:next w:val="a"/>
    <w:autoRedefine/>
    <w:uiPriority w:val="39"/>
    <w:semiHidden/>
    <w:unhideWhenUsed/>
    <w:rsid w:val="00DF30A9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26">
    <w:name w:val="List 2"/>
    <w:basedOn w:val="a"/>
    <w:uiPriority w:val="99"/>
    <w:semiHidden/>
    <w:unhideWhenUsed/>
    <w:rsid w:val="00DF30A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Subtitle"/>
    <w:basedOn w:val="a"/>
    <w:link w:val="af8"/>
    <w:uiPriority w:val="99"/>
    <w:qFormat/>
    <w:rsid w:val="00DF30A9"/>
    <w:pPr>
      <w:spacing w:after="0" w:line="240" w:lineRule="auto"/>
      <w:jc w:val="right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f8">
    <w:name w:val="Подзаголовок Знак"/>
    <w:basedOn w:val="a0"/>
    <w:link w:val="af7"/>
    <w:uiPriority w:val="99"/>
    <w:rsid w:val="00DF30A9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f9">
    <w:name w:val="TOC Heading"/>
    <w:basedOn w:val="1"/>
    <w:next w:val="a"/>
    <w:uiPriority w:val="39"/>
    <w:semiHidden/>
    <w:unhideWhenUsed/>
    <w:qFormat/>
    <w:rsid w:val="00DF30A9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0">
    <w:name w:val="Основной текст с отступом 21"/>
    <w:basedOn w:val="a"/>
    <w:uiPriority w:val="99"/>
    <w:semiHidden/>
    <w:rsid w:val="00DF30A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64">
    <w:name w:val="Style64"/>
    <w:basedOn w:val="a"/>
    <w:uiPriority w:val="99"/>
    <w:semiHidden/>
    <w:rsid w:val="00DF30A9"/>
    <w:pPr>
      <w:widowControl w:val="0"/>
      <w:suppressAutoHyphens/>
      <w:autoSpaceDE w:val="0"/>
      <w:spacing w:after="0" w:line="343" w:lineRule="exact"/>
      <w:ind w:firstLine="88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9">
    <w:name w:val="Style69"/>
    <w:basedOn w:val="a"/>
    <w:uiPriority w:val="99"/>
    <w:semiHidden/>
    <w:rsid w:val="00DF30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uiPriority w:val="99"/>
    <w:semiHidden/>
    <w:rsid w:val="00DF30A9"/>
    <w:pPr>
      <w:widowControl w:val="0"/>
      <w:suppressAutoHyphens/>
      <w:autoSpaceDE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uiPriority w:val="99"/>
    <w:semiHidden/>
    <w:rsid w:val="00DF30A9"/>
    <w:pPr>
      <w:widowControl w:val="0"/>
      <w:suppressAutoHyphens/>
      <w:autoSpaceDE w:val="0"/>
      <w:spacing w:after="0" w:line="532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8">
    <w:name w:val="Style48"/>
    <w:basedOn w:val="a"/>
    <w:uiPriority w:val="99"/>
    <w:semiHidden/>
    <w:rsid w:val="00DF30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semiHidden/>
    <w:rsid w:val="00DF30A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semiHidden/>
    <w:rsid w:val="00DF30A9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uiPriority w:val="99"/>
    <w:semiHidden/>
    <w:rsid w:val="00DF3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semiHidden/>
    <w:rsid w:val="00DF30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semiHidden/>
    <w:rsid w:val="00DF30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semiHidden/>
    <w:rsid w:val="00DF30A9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semiHidden/>
    <w:rsid w:val="00DF30A9"/>
    <w:pPr>
      <w:widowControl w:val="0"/>
      <w:autoSpaceDE w:val="0"/>
      <w:autoSpaceDN w:val="0"/>
      <w:adjustRightInd w:val="0"/>
      <w:spacing w:after="0" w:line="190" w:lineRule="exact"/>
      <w:ind w:firstLine="1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semiHidden/>
    <w:rsid w:val="00DF30A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semiHidden/>
    <w:rsid w:val="00DF30A9"/>
    <w:pPr>
      <w:widowControl w:val="0"/>
      <w:autoSpaceDE w:val="0"/>
      <w:autoSpaceDN w:val="0"/>
      <w:adjustRightInd w:val="0"/>
      <w:spacing w:after="0" w:line="31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аголовок №2_"/>
    <w:basedOn w:val="a0"/>
    <w:link w:val="28"/>
    <w:semiHidden/>
    <w:locked/>
    <w:rsid w:val="00DF30A9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semiHidden/>
    <w:rsid w:val="00DF30A9"/>
    <w:pPr>
      <w:widowControl w:val="0"/>
      <w:shd w:val="clear" w:color="auto" w:fill="FFFFFF"/>
      <w:spacing w:before="360" w:after="180" w:line="394" w:lineRule="exact"/>
      <w:ind w:hanging="400"/>
      <w:outlineLvl w:val="1"/>
    </w:pPr>
    <w:rPr>
      <w:rFonts w:ascii="Calibri" w:eastAsia="Calibri" w:hAnsi="Calibri" w:cs="Calibri"/>
      <w:b/>
      <w:bCs/>
      <w:sz w:val="28"/>
      <w:szCs w:val="28"/>
      <w:lang w:eastAsia="en-US"/>
    </w:rPr>
  </w:style>
  <w:style w:type="character" w:customStyle="1" w:styleId="29">
    <w:name w:val="Основной текст (2)_"/>
    <w:basedOn w:val="a0"/>
    <w:link w:val="2a"/>
    <w:semiHidden/>
    <w:locked/>
    <w:rsid w:val="00DF30A9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2a">
    <w:name w:val="Основной текст (2)"/>
    <w:basedOn w:val="a"/>
    <w:link w:val="29"/>
    <w:semiHidden/>
    <w:rsid w:val="00DF30A9"/>
    <w:pPr>
      <w:widowControl w:val="0"/>
      <w:shd w:val="clear" w:color="auto" w:fill="FFFFFF"/>
      <w:spacing w:before="180" w:after="360" w:line="0" w:lineRule="atLeast"/>
      <w:jc w:val="both"/>
    </w:pPr>
    <w:rPr>
      <w:rFonts w:ascii="Calibri" w:eastAsia="Calibri" w:hAnsi="Calibri" w:cs="Calibri"/>
      <w:sz w:val="28"/>
      <w:szCs w:val="28"/>
      <w:lang w:eastAsia="en-US"/>
    </w:rPr>
  </w:style>
  <w:style w:type="character" w:customStyle="1" w:styleId="41">
    <w:name w:val="Основной текст (4)_"/>
    <w:basedOn w:val="a0"/>
    <w:link w:val="42"/>
    <w:semiHidden/>
    <w:locked/>
    <w:rsid w:val="00DF30A9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semiHidden/>
    <w:rsid w:val="00DF30A9"/>
    <w:pPr>
      <w:widowControl w:val="0"/>
      <w:shd w:val="clear" w:color="auto" w:fill="FFFFFF"/>
      <w:spacing w:before="360" w:after="180" w:line="384" w:lineRule="exact"/>
      <w:ind w:hanging="380"/>
      <w:jc w:val="both"/>
    </w:pPr>
    <w:rPr>
      <w:rFonts w:ascii="Calibri" w:eastAsia="Calibri" w:hAnsi="Calibri" w:cs="Calibri"/>
      <w:b/>
      <w:bCs/>
      <w:sz w:val="28"/>
      <w:szCs w:val="28"/>
      <w:lang w:eastAsia="en-US"/>
    </w:rPr>
  </w:style>
  <w:style w:type="character" w:customStyle="1" w:styleId="35">
    <w:name w:val="Основной текст (3)_"/>
    <w:basedOn w:val="a0"/>
    <w:link w:val="36"/>
    <w:semiHidden/>
    <w:locked/>
    <w:rsid w:val="00DF30A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6">
    <w:name w:val="Основной текст (3)"/>
    <w:basedOn w:val="a"/>
    <w:link w:val="35"/>
    <w:semiHidden/>
    <w:rsid w:val="00DF30A9"/>
    <w:pPr>
      <w:widowControl w:val="0"/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character" w:customStyle="1" w:styleId="Hyperlink1">
    <w:name w:val="Hyperlink.1"/>
    <w:uiPriority w:val="99"/>
    <w:rsid w:val="00DF30A9"/>
    <w:rPr>
      <w:lang w:val="ru-RU"/>
    </w:rPr>
  </w:style>
  <w:style w:type="character" w:customStyle="1" w:styleId="FontStyle99">
    <w:name w:val="Font Style99"/>
    <w:rsid w:val="00DF30A9"/>
    <w:rPr>
      <w:rFonts w:ascii="Times New Roman" w:hAnsi="Times New Roman" w:cs="Times New Roman" w:hint="default"/>
      <w:i/>
      <w:iCs/>
      <w:sz w:val="28"/>
      <w:szCs w:val="28"/>
    </w:rPr>
  </w:style>
  <w:style w:type="character" w:customStyle="1" w:styleId="FontStyle95">
    <w:name w:val="Font Style95"/>
    <w:rsid w:val="00DF30A9"/>
    <w:rPr>
      <w:rFonts w:ascii="Times New Roman" w:hAnsi="Times New Roman" w:cs="Times New Roman" w:hint="default"/>
      <w:sz w:val="28"/>
      <w:szCs w:val="28"/>
    </w:rPr>
  </w:style>
  <w:style w:type="character" w:customStyle="1" w:styleId="FontStyle86">
    <w:name w:val="Font Style86"/>
    <w:rsid w:val="00DF30A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88">
    <w:name w:val="Font Style88"/>
    <w:basedOn w:val="a0"/>
    <w:rsid w:val="00DF30A9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3">
    <w:name w:val="Font Style13"/>
    <w:basedOn w:val="a0"/>
    <w:rsid w:val="00DF30A9"/>
    <w:rPr>
      <w:rFonts w:ascii="Times New Roman" w:hAnsi="Times New Roman" w:cs="Times New Roman" w:hint="default"/>
      <w:sz w:val="16"/>
      <w:szCs w:val="16"/>
    </w:rPr>
  </w:style>
  <w:style w:type="character" w:customStyle="1" w:styleId="FontStyle12">
    <w:name w:val="Font Style12"/>
    <w:basedOn w:val="a0"/>
    <w:rsid w:val="00DF30A9"/>
    <w:rPr>
      <w:rFonts w:ascii="Times New Roman" w:hAnsi="Times New Roman" w:cs="Times New Roman" w:hint="default"/>
      <w:b/>
      <w:bCs/>
      <w:i/>
      <w:iCs/>
      <w:sz w:val="16"/>
      <w:szCs w:val="16"/>
    </w:rPr>
  </w:style>
  <w:style w:type="character" w:customStyle="1" w:styleId="FontStyle11">
    <w:name w:val="Font Style11"/>
    <w:basedOn w:val="a0"/>
    <w:rsid w:val="00DF30A9"/>
    <w:rPr>
      <w:rFonts w:ascii="Times New Roman" w:hAnsi="Times New Roman" w:cs="Times New Roman" w:hint="default"/>
      <w:b/>
      <w:bCs/>
      <w:i/>
      <w:iCs/>
      <w:sz w:val="16"/>
      <w:szCs w:val="16"/>
    </w:rPr>
  </w:style>
  <w:style w:type="character" w:customStyle="1" w:styleId="FontStyle100">
    <w:name w:val="Font Style100"/>
    <w:basedOn w:val="a0"/>
    <w:rsid w:val="00DF30A9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77">
    <w:name w:val="Font Style77"/>
    <w:basedOn w:val="a0"/>
    <w:rsid w:val="00DF30A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F30A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DF30A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DF30A9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DF30A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DF30A9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Заголовок №1"/>
    <w:basedOn w:val="a0"/>
    <w:rsid w:val="00DF30A9"/>
    <w:rPr>
      <w:rFonts w:ascii="Calibri" w:eastAsia="Calibri" w:hAnsi="Calibri" w:cs="Calibri" w:hint="default"/>
      <w:b w:val="0"/>
      <w:bCs w:val="0"/>
      <w:i/>
      <w:iCs/>
      <w:smallCaps w:val="0"/>
      <w:color w:val="000000"/>
      <w:spacing w:val="0"/>
      <w:w w:val="100"/>
      <w:position w:val="0"/>
      <w:sz w:val="44"/>
      <w:szCs w:val="44"/>
      <w:u w:val="single"/>
      <w:effect w:val="none"/>
      <w:lang w:val="ru-RU" w:eastAsia="ru-RU" w:bidi="ru-RU"/>
    </w:rPr>
  </w:style>
  <w:style w:type="character" w:customStyle="1" w:styleId="43">
    <w:name w:val="Основной текст (4) + Не полужирный"/>
    <w:basedOn w:val="41"/>
    <w:rsid w:val="00DF30A9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7">
    <w:name w:val="Основной текст (3) + Не полужирный"/>
    <w:aliases w:val="Не курсив"/>
    <w:basedOn w:val="35"/>
    <w:rsid w:val="00DF30A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b">
    <w:name w:val="Основной текст (2) + Полужирный"/>
    <w:aliases w:val="Курсив"/>
    <w:basedOn w:val="29"/>
    <w:rsid w:val="00DF30A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normaltextrunscxw48927515bcx0">
    <w:name w:val="normaltextrun scxw48927515 bcx0"/>
    <w:rsid w:val="00712E6A"/>
  </w:style>
  <w:style w:type="character" w:customStyle="1" w:styleId="eopscxw48927515bcx0">
    <w:name w:val="eop scxw48927515 bcx0"/>
    <w:rsid w:val="00712E6A"/>
  </w:style>
  <w:style w:type="paragraph" w:styleId="afb">
    <w:name w:val="No Spacing"/>
    <w:uiPriority w:val="1"/>
    <w:qFormat/>
    <w:rsid w:val="00207C17"/>
    <w:pPr>
      <w:spacing w:after="0" w:line="240" w:lineRule="auto"/>
    </w:pPr>
    <w:rPr>
      <w:rFonts w:eastAsiaTheme="minorEastAsia"/>
      <w:lang w:eastAsia="ru-RU"/>
    </w:rPr>
  </w:style>
  <w:style w:type="character" w:styleId="afc">
    <w:name w:val="Strong"/>
    <w:basedOn w:val="a0"/>
    <w:uiPriority w:val="22"/>
    <w:qFormat/>
    <w:rsid w:val="004308B7"/>
    <w:rPr>
      <w:b/>
      <w:bCs/>
    </w:rPr>
  </w:style>
  <w:style w:type="character" w:customStyle="1" w:styleId="c4">
    <w:name w:val="c4"/>
    <w:basedOn w:val="a0"/>
    <w:rsid w:val="00DA54AB"/>
  </w:style>
  <w:style w:type="paragraph" w:customStyle="1" w:styleId="c15">
    <w:name w:val="c15"/>
    <w:basedOn w:val="a"/>
    <w:rsid w:val="00A9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9505D"/>
  </w:style>
  <w:style w:type="character" w:customStyle="1" w:styleId="c12">
    <w:name w:val="c12"/>
    <w:basedOn w:val="a0"/>
    <w:rsid w:val="00A9505D"/>
  </w:style>
  <w:style w:type="character" w:customStyle="1" w:styleId="c41">
    <w:name w:val="c41"/>
    <w:basedOn w:val="a0"/>
    <w:rsid w:val="00A9505D"/>
  </w:style>
  <w:style w:type="character" w:customStyle="1" w:styleId="c99">
    <w:name w:val="c99"/>
    <w:basedOn w:val="a0"/>
    <w:rsid w:val="00A9505D"/>
  </w:style>
  <w:style w:type="character" w:customStyle="1" w:styleId="c2">
    <w:name w:val="c2"/>
    <w:basedOn w:val="a0"/>
    <w:rsid w:val="00A9505D"/>
  </w:style>
  <w:style w:type="paragraph" w:customStyle="1" w:styleId="c40">
    <w:name w:val="c40"/>
    <w:basedOn w:val="a"/>
    <w:rsid w:val="00A9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4">
    <w:name w:val="c54"/>
    <w:basedOn w:val="a0"/>
    <w:rsid w:val="00A9505D"/>
  </w:style>
  <w:style w:type="character" w:customStyle="1" w:styleId="c18">
    <w:name w:val="c18"/>
    <w:basedOn w:val="a0"/>
    <w:rsid w:val="00A9505D"/>
  </w:style>
  <w:style w:type="character" w:customStyle="1" w:styleId="c55">
    <w:name w:val="c55"/>
    <w:basedOn w:val="a0"/>
    <w:rsid w:val="00A9505D"/>
  </w:style>
  <w:style w:type="character" w:customStyle="1" w:styleId="c10">
    <w:name w:val="c10"/>
    <w:basedOn w:val="a0"/>
    <w:rsid w:val="00A9505D"/>
  </w:style>
  <w:style w:type="character" w:customStyle="1" w:styleId="c28">
    <w:name w:val="c28"/>
    <w:basedOn w:val="a0"/>
    <w:rsid w:val="00A9505D"/>
  </w:style>
  <w:style w:type="paragraph" w:customStyle="1" w:styleId="c9">
    <w:name w:val="c9"/>
    <w:basedOn w:val="a"/>
    <w:rsid w:val="00D13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3">
    <w:name w:val="c63"/>
    <w:basedOn w:val="a0"/>
    <w:rsid w:val="00D13843"/>
  </w:style>
  <w:style w:type="character" w:customStyle="1" w:styleId="c0">
    <w:name w:val="c0"/>
    <w:basedOn w:val="a0"/>
    <w:rsid w:val="00D13843"/>
  </w:style>
  <w:style w:type="character" w:customStyle="1" w:styleId="c13">
    <w:name w:val="c13"/>
    <w:basedOn w:val="a0"/>
    <w:rsid w:val="00D13843"/>
  </w:style>
  <w:style w:type="character" w:customStyle="1" w:styleId="c3">
    <w:name w:val="c3"/>
    <w:basedOn w:val="a0"/>
    <w:rsid w:val="00D13843"/>
  </w:style>
  <w:style w:type="paragraph" w:styleId="afd">
    <w:name w:val="Plain Text"/>
    <w:basedOn w:val="a"/>
    <w:link w:val="afe"/>
    <w:rsid w:val="008F0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Текст Знак"/>
    <w:basedOn w:val="a0"/>
    <w:link w:val="afd"/>
    <w:rsid w:val="008F0C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920548" TargetMode="External"/><Relationship Id="rId13" Type="http://schemas.openxmlformats.org/officeDocument/2006/relationships/hyperlink" Target="https://pandia.ru/text/category/upravlencheskoe_reshenie/" TargetMode="External"/><Relationship Id="rId18" Type="http://schemas.openxmlformats.org/officeDocument/2006/relationships/hyperlink" Target="https://pandia.ru/text/category/sistema_upravleniy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pandia.ru/text/category/upravlencheskoe_reshenie/" TargetMode="External"/><Relationship Id="rId7" Type="http://schemas.openxmlformats.org/officeDocument/2006/relationships/hyperlink" Target="https://znanium.com/catalog/product/1091530" TargetMode="External"/><Relationship Id="rId12" Type="http://schemas.openxmlformats.org/officeDocument/2006/relationships/hyperlink" Target="https://pandia.ru/text/category/upravlencheskoe_reshenie/" TargetMode="External"/><Relationship Id="rId17" Type="http://schemas.openxmlformats.org/officeDocument/2006/relationships/hyperlink" Target="https://pandia.ru/text/category/menedzhment_organizatcij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andia.ru/text/category/sistema_upravleniya/" TargetMode="External"/><Relationship Id="rId20" Type="http://schemas.openxmlformats.org/officeDocument/2006/relationships/hyperlink" Target="https://pandia.ru/text/category/organizatcionnaya_struktura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nanium.com/catalog/product/927209" TargetMode="External"/><Relationship Id="rId11" Type="http://schemas.openxmlformats.org/officeDocument/2006/relationships/hyperlink" Target="https://pandia.ru/text/category/tehnologii_upravleniya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organizatcionnaya_struktura/" TargetMode="External"/><Relationship Id="rId23" Type="http://schemas.openxmlformats.org/officeDocument/2006/relationships/hyperlink" Target="https://pandia.ru/text/category/upravlencheskie_resheniya/" TargetMode="External"/><Relationship Id="rId10" Type="http://schemas.openxmlformats.org/officeDocument/2006/relationships/hyperlink" Target="https://pandia.ru/text/category/menedzhment_organizatcij/" TargetMode="External"/><Relationship Id="rId19" Type="http://schemas.openxmlformats.org/officeDocument/2006/relationships/hyperlink" Target="https://pandia.ru/text/category/tehnologii_upravleniy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pandia.ru/text/category/upravlencheskie_resheniya/" TargetMode="External"/><Relationship Id="rId22" Type="http://schemas.openxmlformats.org/officeDocument/2006/relationships/hyperlink" Target="https://pandia.ru/text/category/upravlencheskoe_resh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C1A6A-BB14-44E2-8AE7-D8A9B09B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15166</Words>
  <Characters>86447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</cp:revision>
  <cp:lastPrinted>2023-10-18T10:20:00Z</cp:lastPrinted>
  <dcterms:created xsi:type="dcterms:W3CDTF">2023-11-03T11:24:00Z</dcterms:created>
  <dcterms:modified xsi:type="dcterms:W3CDTF">2025-02-25T06:40:00Z</dcterms:modified>
</cp:coreProperties>
</file>