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382" w:rsidRPr="0098172C" w:rsidRDefault="006E4F43" w:rsidP="006B4382">
      <w:pPr>
        <w:shd w:val="clear" w:color="auto" w:fill="F5F5F5"/>
        <w:spacing w:after="0" w:line="294" w:lineRule="atLeast"/>
        <w:jc w:val="center"/>
        <w:rPr>
          <w:rFonts w:ascii="Arial" w:eastAsia="Times New Roman" w:hAnsi="Arial" w:cs="Arial"/>
          <w:color w:val="000000"/>
          <w:sz w:val="21"/>
          <w:szCs w:val="21"/>
          <w:lang w:eastAsia="ru-RU"/>
        </w:rPr>
      </w:pPr>
      <w:ins w:id="0" w:author="Unknown">
        <w:r w:rsidRPr="006E4F43">
          <w:rPr>
            <w:rFonts w:ascii="Times New Roman" w:eastAsia="Times New Roman" w:hAnsi="Times New Roman" w:cs="Times New Roman"/>
            <w:sz w:val="24"/>
            <w:szCs w:val="24"/>
            <w:bdr w:val="none" w:sz="0" w:space="0" w:color="auto" w:frame="1"/>
            <w:lang w:eastAsia="ru-RU"/>
          </w:rPr>
          <w:br/>
        </w:r>
      </w:ins>
      <w:r w:rsidR="006B4382" w:rsidRPr="0098172C">
        <w:rPr>
          <w:rFonts w:ascii="Times New Roman" w:eastAsia="Times New Roman" w:hAnsi="Times New Roman" w:cs="Times New Roman"/>
          <w:color w:val="000000"/>
          <w:sz w:val="27"/>
          <w:szCs w:val="27"/>
          <w:lang w:eastAsia="ru-RU"/>
        </w:rPr>
        <w:t xml:space="preserve">Муниципальное </w:t>
      </w:r>
      <w:r w:rsidR="006B4382">
        <w:rPr>
          <w:rFonts w:ascii="Times New Roman" w:eastAsia="Times New Roman" w:hAnsi="Times New Roman" w:cs="Times New Roman"/>
          <w:color w:val="000000"/>
          <w:sz w:val="27"/>
          <w:szCs w:val="27"/>
          <w:lang w:eastAsia="ru-RU"/>
        </w:rPr>
        <w:t>автономное учреждение</w:t>
      </w:r>
    </w:p>
    <w:p w:rsidR="006B4382" w:rsidRPr="0098172C" w:rsidRDefault="006B4382" w:rsidP="006B4382">
      <w:pPr>
        <w:shd w:val="clear" w:color="auto" w:fill="F5F5F5"/>
        <w:spacing w:after="0" w:line="294" w:lineRule="atLeast"/>
        <w:jc w:val="center"/>
        <w:rPr>
          <w:rFonts w:ascii="Arial" w:eastAsia="Times New Roman" w:hAnsi="Arial" w:cs="Arial"/>
          <w:color w:val="000000"/>
          <w:sz w:val="21"/>
          <w:szCs w:val="21"/>
          <w:lang w:eastAsia="ru-RU"/>
        </w:rPr>
      </w:pPr>
      <w:r w:rsidRPr="0098172C">
        <w:rPr>
          <w:rFonts w:ascii="Times New Roman" w:eastAsia="Times New Roman" w:hAnsi="Times New Roman" w:cs="Times New Roman"/>
          <w:color w:val="000000"/>
          <w:sz w:val="27"/>
          <w:szCs w:val="27"/>
          <w:lang w:eastAsia="ru-RU"/>
        </w:rPr>
        <w:t>дополнительного образования</w:t>
      </w:r>
    </w:p>
    <w:p w:rsidR="006B4382" w:rsidRPr="0098172C" w:rsidRDefault="006B4382" w:rsidP="006B4382">
      <w:pPr>
        <w:shd w:val="clear" w:color="auto" w:fill="F5F5F5"/>
        <w:spacing w:after="0" w:line="294" w:lineRule="atLeast"/>
        <w:jc w:val="center"/>
        <w:rPr>
          <w:rFonts w:ascii="Arial" w:eastAsia="Times New Roman" w:hAnsi="Arial" w:cs="Arial"/>
          <w:color w:val="000000"/>
          <w:sz w:val="21"/>
          <w:szCs w:val="21"/>
          <w:lang w:eastAsia="ru-RU"/>
        </w:rPr>
      </w:pPr>
      <w:r>
        <w:rPr>
          <w:rFonts w:ascii="Times New Roman" w:eastAsia="Times New Roman" w:hAnsi="Times New Roman" w:cs="Times New Roman"/>
          <w:color w:val="000000"/>
          <w:sz w:val="27"/>
          <w:szCs w:val="27"/>
          <w:lang w:eastAsia="ru-RU"/>
        </w:rPr>
        <w:t>дом детского творчества</w:t>
      </w:r>
    </w:p>
    <w:p w:rsidR="006B4382" w:rsidRPr="0098172C" w:rsidRDefault="006B4382" w:rsidP="006B4382">
      <w:pPr>
        <w:shd w:val="clear" w:color="auto" w:fill="F5F5F5"/>
        <w:spacing w:after="0" w:line="294" w:lineRule="atLeast"/>
        <w:jc w:val="center"/>
        <w:rPr>
          <w:rFonts w:ascii="Arial" w:eastAsia="Times New Roman" w:hAnsi="Arial" w:cs="Arial"/>
          <w:color w:val="000000"/>
          <w:sz w:val="21"/>
          <w:szCs w:val="21"/>
          <w:lang w:eastAsia="ru-RU"/>
        </w:rPr>
      </w:pPr>
      <w:r>
        <w:rPr>
          <w:rFonts w:ascii="Times New Roman" w:eastAsia="Times New Roman" w:hAnsi="Times New Roman" w:cs="Times New Roman"/>
          <w:color w:val="000000"/>
          <w:sz w:val="27"/>
          <w:szCs w:val="27"/>
          <w:lang w:eastAsia="ru-RU"/>
        </w:rPr>
        <w:t>«РАДУГА</w:t>
      </w:r>
      <w:r w:rsidRPr="0098172C">
        <w:rPr>
          <w:rFonts w:ascii="Times New Roman" w:eastAsia="Times New Roman" w:hAnsi="Times New Roman" w:cs="Times New Roman"/>
          <w:color w:val="000000"/>
          <w:sz w:val="27"/>
          <w:szCs w:val="27"/>
          <w:lang w:eastAsia="ru-RU"/>
        </w:rPr>
        <w:t>»</w:t>
      </w:r>
    </w:p>
    <w:p w:rsidR="006B4382" w:rsidRPr="0098172C" w:rsidRDefault="006B4382" w:rsidP="006B4382">
      <w:pPr>
        <w:shd w:val="clear" w:color="auto" w:fill="F5F5F5"/>
        <w:spacing w:after="0" w:line="294" w:lineRule="atLeast"/>
        <w:rPr>
          <w:rFonts w:ascii="Arial" w:eastAsia="Times New Roman" w:hAnsi="Arial" w:cs="Arial"/>
          <w:color w:val="000000"/>
          <w:sz w:val="21"/>
          <w:szCs w:val="21"/>
          <w:lang w:eastAsia="ru-RU"/>
        </w:rPr>
      </w:pPr>
    </w:p>
    <w:p w:rsidR="006B4382" w:rsidRPr="0098172C" w:rsidRDefault="006B4382" w:rsidP="006B4382">
      <w:pPr>
        <w:shd w:val="clear" w:color="auto" w:fill="F5F5F5"/>
        <w:spacing w:after="0" w:line="294" w:lineRule="atLeast"/>
        <w:rPr>
          <w:rFonts w:ascii="Arial" w:eastAsia="Times New Roman" w:hAnsi="Arial" w:cs="Arial"/>
          <w:color w:val="000000"/>
          <w:sz w:val="21"/>
          <w:szCs w:val="21"/>
          <w:lang w:eastAsia="ru-RU"/>
        </w:rPr>
      </w:pPr>
      <w:r w:rsidRPr="0098172C">
        <w:rPr>
          <w:rFonts w:ascii="Arial" w:eastAsia="Times New Roman" w:hAnsi="Arial" w:cs="Arial"/>
          <w:color w:val="000000"/>
          <w:sz w:val="21"/>
          <w:szCs w:val="21"/>
          <w:lang w:eastAsia="ru-RU"/>
        </w:rPr>
        <w:br/>
      </w:r>
    </w:p>
    <w:p w:rsidR="006B4382" w:rsidRPr="0098172C" w:rsidRDefault="006B4382" w:rsidP="006B4382">
      <w:pPr>
        <w:shd w:val="clear" w:color="auto" w:fill="F5F5F5"/>
        <w:spacing w:after="0" w:line="294" w:lineRule="atLeast"/>
        <w:rPr>
          <w:rFonts w:ascii="Arial" w:eastAsia="Times New Roman" w:hAnsi="Arial" w:cs="Arial"/>
          <w:color w:val="000000"/>
          <w:sz w:val="21"/>
          <w:szCs w:val="21"/>
          <w:lang w:eastAsia="ru-RU"/>
        </w:rPr>
      </w:pPr>
      <w:r w:rsidRPr="0098172C">
        <w:rPr>
          <w:rFonts w:ascii="Arial" w:eastAsia="Times New Roman" w:hAnsi="Arial" w:cs="Arial"/>
          <w:color w:val="000000"/>
          <w:sz w:val="21"/>
          <w:szCs w:val="21"/>
          <w:lang w:eastAsia="ru-RU"/>
        </w:rPr>
        <w:br/>
      </w:r>
    </w:p>
    <w:p w:rsidR="006B4382" w:rsidRPr="0098172C" w:rsidRDefault="006B4382" w:rsidP="006B4382">
      <w:pPr>
        <w:shd w:val="clear" w:color="auto" w:fill="F5F5F5"/>
        <w:spacing w:after="0" w:line="294" w:lineRule="atLeast"/>
        <w:rPr>
          <w:rFonts w:ascii="Arial" w:eastAsia="Times New Roman" w:hAnsi="Arial" w:cs="Arial"/>
          <w:color w:val="000000"/>
          <w:sz w:val="21"/>
          <w:szCs w:val="21"/>
          <w:lang w:eastAsia="ru-RU"/>
        </w:rPr>
      </w:pPr>
      <w:r w:rsidRPr="0098172C">
        <w:rPr>
          <w:rFonts w:ascii="Arial" w:eastAsia="Times New Roman" w:hAnsi="Arial" w:cs="Arial"/>
          <w:color w:val="000000"/>
          <w:sz w:val="21"/>
          <w:szCs w:val="21"/>
          <w:lang w:eastAsia="ru-RU"/>
        </w:rPr>
        <w:br/>
      </w:r>
    </w:p>
    <w:p w:rsidR="006B4382" w:rsidRPr="0098172C" w:rsidRDefault="006B4382" w:rsidP="006B4382">
      <w:pPr>
        <w:shd w:val="clear" w:color="auto" w:fill="F5F5F5"/>
        <w:spacing w:after="0" w:line="240" w:lineRule="auto"/>
        <w:jc w:val="center"/>
        <w:rPr>
          <w:rFonts w:ascii="Arial" w:eastAsia="Times New Roman" w:hAnsi="Arial" w:cs="Arial"/>
          <w:color w:val="000000"/>
          <w:sz w:val="21"/>
          <w:szCs w:val="21"/>
          <w:lang w:eastAsia="ru-RU"/>
        </w:rPr>
      </w:pPr>
    </w:p>
    <w:p w:rsidR="00DA33EF" w:rsidRDefault="00DA33EF" w:rsidP="006B4382">
      <w:pPr>
        <w:shd w:val="clear" w:color="auto" w:fill="F5F5F5"/>
        <w:spacing w:after="0" w:line="240" w:lineRule="auto"/>
        <w:jc w:val="center"/>
        <w:rPr>
          <w:rFonts w:ascii="Times New Roman" w:eastAsia="Times New Roman" w:hAnsi="Times New Roman" w:cs="Times New Roman"/>
          <w:b/>
          <w:bCs/>
          <w:color w:val="000000"/>
          <w:sz w:val="27"/>
          <w:szCs w:val="27"/>
          <w:lang w:eastAsia="ru-RU"/>
        </w:rPr>
      </w:pPr>
      <w:r>
        <w:rPr>
          <w:rFonts w:ascii="Times New Roman" w:eastAsia="Times New Roman" w:hAnsi="Times New Roman" w:cs="Times New Roman"/>
          <w:b/>
          <w:bCs/>
          <w:color w:val="000000"/>
          <w:sz w:val="27"/>
          <w:szCs w:val="27"/>
          <w:lang w:eastAsia="ru-RU"/>
        </w:rPr>
        <w:t xml:space="preserve">«НАРОДНЫЙ ТЕАТР В </w:t>
      </w:r>
      <w:proofErr w:type="gramStart"/>
      <w:r>
        <w:rPr>
          <w:rFonts w:ascii="Times New Roman" w:eastAsia="Times New Roman" w:hAnsi="Times New Roman" w:cs="Times New Roman"/>
          <w:b/>
          <w:bCs/>
          <w:color w:val="000000"/>
          <w:sz w:val="27"/>
          <w:szCs w:val="27"/>
          <w:lang w:eastAsia="ru-RU"/>
        </w:rPr>
        <w:t>ДЕТСКОМ</w:t>
      </w:r>
      <w:proofErr w:type="gramEnd"/>
      <w:r>
        <w:rPr>
          <w:rFonts w:ascii="Times New Roman" w:eastAsia="Times New Roman" w:hAnsi="Times New Roman" w:cs="Times New Roman"/>
          <w:b/>
          <w:bCs/>
          <w:color w:val="000000"/>
          <w:sz w:val="27"/>
          <w:szCs w:val="27"/>
          <w:lang w:eastAsia="ru-RU"/>
        </w:rPr>
        <w:t xml:space="preserve"> </w:t>
      </w:r>
    </w:p>
    <w:p w:rsidR="006B4382" w:rsidRPr="0098172C" w:rsidRDefault="00DA33EF" w:rsidP="006B4382">
      <w:pPr>
        <w:shd w:val="clear" w:color="auto" w:fill="F5F5F5"/>
        <w:spacing w:after="0" w:line="240" w:lineRule="auto"/>
        <w:jc w:val="center"/>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7"/>
          <w:szCs w:val="27"/>
          <w:lang w:eastAsia="ru-RU"/>
        </w:rPr>
        <w:t xml:space="preserve">ОБРАЗОВАТЕЛЬНОМ </w:t>
      </w:r>
      <w:proofErr w:type="gramStart"/>
      <w:r>
        <w:rPr>
          <w:rFonts w:ascii="Times New Roman" w:eastAsia="Times New Roman" w:hAnsi="Times New Roman" w:cs="Times New Roman"/>
          <w:b/>
          <w:bCs/>
          <w:color w:val="000000"/>
          <w:sz w:val="27"/>
          <w:szCs w:val="27"/>
          <w:lang w:eastAsia="ru-RU"/>
        </w:rPr>
        <w:t>УЧРЕЖДЕНИИ</w:t>
      </w:r>
      <w:proofErr w:type="gramEnd"/>
      <w:r w:rsidR="006B4382" w:rsidRPr="0098172C">
        <w:rPr>
          <w:rFonts w:ascii="Times New Roman" w:eastAsia="Times New Roman" w:hAnsi="Times New Roman" w:cs="Times New Roman"/>
          <w:b/>
          <w:bCs/>
          <w:color w:val="000000"/>
          <w:sz w:val="27"/>
          <w:szCs w:val="27"/>
          <w:lang w:eastAsia="ru-RU"/>
        </w:rPr>
        <w:t>»</w:t>
      </w:r>
    </w:p>
    <w:p w:rsidR="006B4382" w:rsidRPr="0098172C" w:rsidRDefault="006B4382" w:rsidP="006B4382">
      <w:pPr>
        <w:shd w:val="clear" w:color="auto" w:fill="F5F5F5"/>
        <w:spacing w:after="0" w:line="240" w:lineRule="auto"/>
        <w:jc w:val="center"/>
        <w:rPr>
          <w:rFonts w:ascii="Arial" w:eastAsia="Times New Roman" w:hAnsi="Arial" w:cs="Arial"/>
          <w:color w:val="000000"/>
          <w:sz w:val="21"/>
          <w:szCs w:val="21"/>
          <w:lang w:eastAsia="ru-RU"/>
        </w:rPr>
      </w:pPr>
      <w:r w:rsidRPr="0098172C">
        <w:rPr>
          <w:rFonts w:ascii="Arial" w:eastAsia="Times New Roman" w:hAnsi="Arial" w:cs="Arial"/>
          <w:color w:val="000000"/>
          <w:sz w:val="21"/>
          <w:szCs w:val="21"/>
          <w:lang w:eastAsia="ru-RU"/>
        </w:rPr>
        <w:br/>
      </w:r>
    </w:p>
    <w:p w:rsidR="006B4382" w:rsidRPr="0098172C" w:rsidRDefault="006B4382" w:rsidP="006B4382">
      <w:pPr>
        <w:shd w:val="clear" w:color="auto" w:fill="F5F5F5"/>
        <w:spacing w:after="0" w:line="240" w:lineRule="auto"/>
        <w:jc w:val="center"/>
        <w:rPr>
          <w:rFonts w:ascii="Arial" w:eastAsia="Times New Roman" w:hAnsi="Arial" w:cs="Arial"/>
          <w:color w:val="000000"/>
          <w:sz w:val="21"/>
          <w:szCs w:val="21"/>
          <w:lang w:eastAsia="ru-RU"/>
        </w:rPr>
      </w:pPr>
      <w:r w:rsidRPr="0098172C">
        <w:rPr>
          <w:rFonts w:ascii="Arial" w:eastAsia="Times New Roman" w:hAnsi="Arial" w:cs="Arial"/>
          <w:color w:val="000000"/>
          <w:sz w:val="21"/>
          <w:szCs w:val="21"/>
          <w:lang w:eastAsia="ru-RU"/>
        </w:rPr>
        <w:br/>
      </w:r>
    </w:p>
    <w:p w:rsidR="006B4382" w:rsidRPr="0098172C" w:rsidRDefault="006B4382" w:rsidP="006B4382">
      <w:pPr>
        <w:shd w:val="clear" w:color="auto" w:fill="F5F5F5"/>
        <w:spacing w:after="0" w:line="240" w:lineRule="auto"/>
        <w:jc w:val="center"/>
        <w:rPr>
          <w:rFonts w:ascii="Arial" w:eastAsia="Times New Roman" w:hAnsi="Arial" w:cs="Arial"/>
          <w:color w:val="000000"/>
          <w:sz w:val="21"/>
          <w:szCs w:val="21"/>
          <w:lang w:eastAsia="ru-RU"/>
        </w:rPr>
      </w:pPr>
      <w:r w:rsidRPr="0098172C">
        <w:rPr>
          <w:rFonts w:ascii="Arial" w:eastAsia="Times New Roman" w:hAnsi="Arial" w:cs="Arial"/>
          <w:color w:val="000000"/>
          <w:sz w:val="21"/>
          <w:szCs w:val="21"/>
          <w:lang w:eastAsia="ru-RU"/>
        </w:rPr>
        <w:br/>
      </w:r>
    </w:p>
    <w:p w:rsidR="006B4382" w:rsidRPr="0098172C" w:rsidRDefault="006B4382" w:rsidP="006B4382">
      <w:pPr>
        <w:shd w:val="clear" w:color="auto" w:fill="F5F5F5"/>
        <w:spacing w:after="0" w:line="294" w:lineRule="atLeast"/>
        <w:jc w:val="right"/>
        <w:rPr>
          <w:rFonts w:ascii="Arial" w:eastAsia="Times New Roman" w:hAnsi="Arial" w:cs="Arial"/>
          <w:color w:val="000000"/>
          <w:sz w:val="21"/>
          <w:szCs w:val="21"/>
          <w:lang w:eastAsia="ru-RU"/>
        </w:rPr>
      </w:pPr>
      <w:r w:rsidRPr="0098172C">
        <w:rPr>
          <w:rFonts w:ascii="Times New Roman" w:eastAsia="Times New Roman" w:hAnsi="Times New Roman" w:cs="Times New Roman"/>
          <w:color w:val="000000"/>
          <w:sz w:val="27"/>
          <w:szCs w:val="27"/>
          <w:lang w:eastAsia="ru-RU"/>
        </w:rPr>
        <w:t>Д</w:t>
      </w:r>
      <w:r>
        <w:rPr>
          <w:rFonts w:ascii="Times New Roman" w:eastAsia="Times New Roman" w:hAnsi="Times New Roman" w:cs="Times New Roman"/>
          <w:color w:val="000000"/>
          <w:sz w:val="27"/>
          <w:szCs w:val="27"/>
          <w:lang w:eastAsia="ru-RU"/>
        </w:rPr>
        <w:t xml:space="preserve">иректор </w:t>
      </w:r>
      <w:r w:rsidRPr="0098172C">
        <w:rPr>
          <w:rFonts w:ascii="Times New Roman" w:eastAsia="Times New Roman" w:hAnsi="Times New Roman" w:cs="Times New Roman"/>
          <w:color w:val="000000"/>
          <w:sz w:val="27"/>
          <w:szCs w:val="27"/>
          <w:lang w:eastAsia="ru-RU"/>
        </w:rPr>
        <w:t xml:space="preserve"> </w:t>
      </w:r>
      <w:proofErr w:type="spellStart"/>
      <w:r>
        <w:rPr>
          <w:rFonts w:ascii="Times New Roman" w:eastAsia="Times New Roman" w:hAnsi="Times New Roman" w:cs="Times New Roman"/>
          <w:color w:val="000000"/>
          <w:sz w:val="27"/>
          <w:szCs w:val="27"/>
          <w:lang w:eastAsia="ru-RU"/>
        </w:rPr>
        <w:t>Стаценко</w:t>
      </w:r>
      <w:proofErr w:type="spellEnd"/>
      <w:r>
        <w:rPr>
          <w:rFonts w:ascii="Times New Roman" w:eastAsia="Times New Roman" w:hAnsi="Times New Roman" w:cs="Times New Roman"/>
          <w:color w:val="000000"/>
          <w:sz w:val="27"/>
          <w:szCs w:val="27"/>
          <w:lang w:eastAsia="ru-RU"/>
        </w:rPr>
        <w:t xml:space="preserve"> Т. Н.</w:t>
      </w:r>
    </w:p>
    <w:p w:rsidR="006B4382" w:rsidRPr="0098172C" w:rsidRDefault="006B4382" w:rsidP="006B4382">
      <w:pPr>
        <w:shd w:val="clear" w:color="auto" w:fill="F5F5F5"/>
        <w:spacing w:after="0" w:line="294" w:lineRule="atLeast"/>
        <w:jc w:val="right"/>
        <w:rPr>
          <w:rFonts w:ascii="Arial" w:eastAsia="Times New Roman" w:hAnsi="Arial" w:cs="Arial"/>
          <w:color w:val="000000"/>
          <w:sz w:val="21"/>
          <w:szCs w:val="21"/>
          <w:lang w:eastAsia="ru-RU"/>
        </w:rPr>
      </w:pPr>
      <w:r w:rsidRPr="0098172C">
        <w:rPr>
          <w:rFonts w:ascii="Times New Roman" w:eastAsia="Times New Roman" w:hAnsi="Times New Roman" w:cs="Times New Roman"/>
          <w:color w:val="000000"/>
          <w:sz w:val="27"/>
          <w:szCs w:val="27"/>
          <w:lang w:eastAsia="ru-RU"/>
        </w:rPr>
        <w:t xml:space="preserve">Методист </w:t>
      </w:r>
      <w:r>
        <w:rPr>
          <w:rFonts w:ascii="Times New Roman" w:eastAsia="Times New Roman" w:hAnsi="Times New Roman" w:cs="Times New Roman"/>
          <w:color w:val="000000"/>
          <w:sz w:val="27"/>
          <w:szCs w:val="27"/>
          <w:lang w:eastAsia="ru-RU"/>
        </w:rPr>
        <w:t>Плотникова Т. В.</w:t>
      </w:r>
    </w:p>
    <w:p w:rsidR="006B4382" w:rsidRPr="0098172C" w:rsidRDefault="006B4382" w:rsidP="006B4382">
      <w:pPr>
        <w:shd w:val="clear" w:color="auto" w:fill="F5F5F5"/>
        <w:spacing w:after="0" w:line="294" w:lineRule="atLeast"/>
        <w:jc w:val="right"/>
        <w:rPr>
          <w:rFonts w:ascii="Arial" w:eastAsia="Times New Roman" w:hAnsi="Arial" w:cs="Arial"/>
          <w:color w:val="000000"/>
          <w:sz w:val="21"/>
          <w:szCs w:val="21"/>
          <w:lang w:eastAsia="ru-RU"/>
        </w:rPr>
      </w:pPr>
    </w:p>
    <w:p w:rsidR="006B4382" w:rsidRPr="0098172C" w:rsidRDefault="006B4382" w:rsidP="006B4382">
      <w:pPr>
        <w:shd w:val="clear" w:color="auto" w:fill="F5F5F5"/>
        <w:spacing w:after="0" w:line="294" w:lineRule="atLeast"/>
        <w:jc w:val="right"/>
        <w:rPr>
          <w:rFonts w:ascii="Arial" w:eastAsia="Times New Roman" w:hAnsi="Arial" w:cs="Arial"/>
          <w:color w:val="000000"/>
          <w:sz w:val="21"/>
          <w:szCs w:val="21"/>
          <w:lang w:eastAsia="ru-RU"/>
        </w:rPr>
      </w:pPr>
    </w:p>
    <w:p w:rsidR="006B4382" w:rsidRPr="0098172C" w:rsidRDefault="006B4382" w:rsidP="006B4382">
      <w:pPr>
        <w:shd w:val="clear" w:color="auto" w:fill="F5F5F5"/>
        <w:spacing w:after="0" w:line="294" w:lineRule="atLeast"/>
        <w:jc w:val="right"/>
        <w:rPr>
          <w:rFonts w:ascii="Arial" w:eastAsia="Times New Roman" w:hAnsi="Arial" w:cs="Arial"/>
          <w:color w:val="000000"/>
          <w:sz w:val="21"/>
          <w:szCs w:val="21"/>
          <w:lang w:eastAsia="ru-RU"/>
        </w:rPr>
      </w:pPr>
    </w:p>
    <w:p w:rsidR="006B4382" w:rsidRDefault="006B4382" w:rsidP="006B4382">
      <w:pPr>
        <w:shd w:val="clear" w:color="auto" w:fill="F5F5F5"/>
        <w:spacing w:after="0" w:line="240" w:lineRule="auto"/>
        <w:rPr>
          <w:rFonts w:ascii="Arial" w:eastAsia="Times New Roman" w:hAnsi="Arial" w:cs="Arial"/>
          <w:color w:val="000000"/>
          <w:sz w:val="21"/>
          <w:szCs w:val="21"/>
          <w:lang w:eastAsia="ru-RU"/>
        </w:rPr>
      </w:pPr>
    </w:p>
    <w:p w:rsidR="006B4382" w:rsidRDefault="006B4382" w:rsidP="006B4382">
      <w:pPr>
        <w:shd w:val="clear" w:color="auto" w:fill="F5F5F5"/>
        <w:spacing w:after="0" w:line="240" w:lineRule="auto"/>
        <w:rPr>
          <w:rFonts w:ascii="Arial" w:eastAsia="Times New Roman" w:hAnsi="Arial" w:cs="Arial"/>
          <w:color w:val="000000"/>
          <w:sz w:val="21"/>
          <w:szCs w:val="21"/>
          <w:lang w:eastAsia="ru-RU"/>
        </w:rPr>
      </w:pPr>
    </w:p>
    <w:p w:rsidR="006B4382" w:rsidRDefault="006B4382" w:rsidP="006B4382">
      <w:pPr>
        <w:shd w:val="clear" w:color="auto" w:fill="F5F5F5"/>
        <w:spacing w:after="0" w:line="240" w:lineRule="auto"/>
        <w:rPr>
          <w:rFonts w:ascii="Arial" w:eastAsia="Times New Roman" w:hAnsi="Arial" w:cs="Arial"/>
          <w:color w:val="000000"/>
          <w:sz w:val="21"/>
          <w:szCs w:val="21"/>
          <w:lang w:eastAsia="ru-RU"/>
        </w:rPr>
      </w:pPr>
    </w:p>
    <w:p w:rsidR="006B4382" w:rsidRDefault="006B4382" w:rsidP="006B4382">
      <w:pPr>
        <w:shd w:val="clear" w:color="auto" w:fill="F5F5F5"/>
        <w:spacing w:after="0" w:line="240" w:lineRule="auto"/>
        <w:rPr>
          <w:rFonts w:ascii="Arial" w:eastAsia="Times New Roman" w:hAnsi="Arial" w:cs="Arial"/>
          <w:color w:val="000000"/>
          <w:sz w:val="21"/>
          <w:szCs w:val="21"/>
          <w:lang w:eastAsia="ru-RU"/>
        </w:rPr>
      </w:pPr>
    </w:p>
    <w:p w:rsidR="006B4382" w:rsidRDefault="006B4382" w:rsidP="006B4382">
      <w:pPr>
        <w:shd w:val="clear" w:color="auto" w:fill="F5F5F5"/>
        <w:spacing w:after="0" w:line="240" w:lineRule="auto"/>
        <w:rPr>
          <w:rFonts w:ascii="Arial" w:eastAsia="Times New Roman" w:hAnsi="Arial" w:cs="Arial"/>
          <w:color w:val="000000"/>
          <w:sz w:val="21"/>
          <w:szCs w:val="21"/>
          <w:lang w:eastAsia="ru-RU"/>
        </w:rPr>
      </w:pPr>
    </w:p>
    <w:p w:rsidR="006B4382" w:rsidRDefault="006B4382" w:rsidP="006B4382">
      <w:pPr>
        <w:shd w:val="clear" w:color="auto" w:fill="F5F5F5"/>
        <w:spacing w:after="0" w:line="240" w:lineRule="auto"/>
        <w:rPr>
          <w:rFonts w:ascii="Arial" w:eastAsia="Times New Roman" w:hAnsi="Arial" w:cs="Arial"/>
          <w:color w:val="000000"/>
          <w:sz w:val="21"/>
          <w:szCs w:val="21"/>
          <w:lang w:eastAsia="ru-RU"/>
        </w:rPr>
      </w:pPr>
    </w:p>
    <w:p w:rsidR="006B4382" w:rsidRDefault="006B4382" w:rsidP="006B4382">
      <w:pPr>
        <w:shd w:val="clear" w:color="auto" w:fill="F5F5F5"/>
        <w:spacing w:after="0" w:line="240" w:lineRule="auto"/>
        <w:rPr>
          <w:rFonts w:ascii="Arial" w:eastAsia="Times New Roman" w:hAnsi="Arial" w:cs="Arial"/>
          <w:color w:val="000000"/>
          <w:sz w:val="21"/>
          <w:szCs w:val="21"/>
          <w:lang w:eastAsia="ru-RU"/>
        </w:rPr>
      </w:pPr>
    </w:p>
    <w:p w:rsidR="006B4382" w:rsidRDefault="006B4382" w:rsidP="006B4382">
      <w:pPr>
        <w:shd w:val="clear" w:color="auto" w:fill="F5F5F5"/>
        <w:spacing w:after="0" w:line="240" w:lineRule="auto"/>
        <w:rPr>
          <w:rFonts w:ascii="Arial" w:eastAsia="Times New Roman" w:hAnsi="Arial" w:cs="Arial"/>
          <w:color w:val="000000"/>
          <w:sz w:val="21"/>
          <w:szCs w:val="21"/>
          <w:lang w:eastAsia="ru-RU"/>
        </w:rPr>
      </w:pPr>
    </w:p>
    <w:p w:rsidR="006B4382" w:rsidRDefault="006B4382" w:rsidP="006B4382">
      <w:pPr>
        <w:shd w:val="clear" w:color="auto" w:fill="F5F5F5"/>
        <w:spacing w:after="0" w:line="240" w:lineRule="auto"/>
        <w:rPr>
          <w:rFonts w:ascii="Arial" w:eastAsia="Times New Roman" w:hAnsi="Arial" w:cs="Arial"/>
          <w:color w:val="000000"/>
          <w:sz w:val="21"/>
          <w:szCs w:val="21"/>
          <w:lang w:eastAsia="ru-RU"/>
        </w:rPr>
      </w:pPr>
    </w:p>
    <w:p w:rsidR="006B4382" w:rsidRDefault="006B4382" w:rsidP="006B4382">
      <w:pPr>
        <w:shd w:val="clear" w:color="auto" w:fill="F5F5F5"/>
        <w:spacing w:after="0" w:line="240" w:lineRule="auto"/>
        <w:rPr>
          <w:rFonts w:ascii="Arial" w:eastAsia="Times New Roman" w:hAnsi="Arial" w:cs="Arial"/>
          <w:color w:val="000000"/>
          <w:sz w:val="21"/>
          <w:szCs w:val="21"/>
          <w:lang w:eastAsia="ru-RU"/>
        </w:rPr>
      </w:pPr>
    </w:p>
    <w:p w:rsidR="006B4382" w:rsidRDefault="006B4382" w:rsidP="006B4382">
      <w:pPr>
        <w:shd w:val="clear" w:color="auto" w:fill="F5F5F5"/>
        <w:spacing w:after="0" w:line="240" w:lineRule="auto"/>
        <w:rPr>
          <w:rFonts w:ascii="Arial" w:eastAsia="Times New Roman" w:hAnsi="Arial" w:cs="Arial"/>
          <w:color w:val="000000"/>
          <w:sz w:val="21"/>
          <w:szCs w:val="21"/>
          <w:lang w:eastAsia="ru-RU"/>
        </w:rPr>
      </w:pPr>
    </w:p>
    <w:p w:rsidR="006B4382" w:rsidRDefault="006B4382" w:rsidP="006B4382">
      <w:pPr>
        <w:shd w:val="clear" w:color="auto" w:fill="F5F5F5"/>
        <w:spacing w:after="0" w:line="240" w:lineRule="auto"/>
        <w:rPr>
          <w:rFonts w:ascii="Arial" w:eastAsia="Times New Roman" w:hAnsi="Arial" w:cs="Arial"/>
          <w:color w:val="000000"/>
          <w:sz w:val="21"/>
          <w:szCs w:val="21"/>
          <w:lang w:eastAsia="ru-RU"/>
        </w:rPr>
      </w:pPr>
    </w:p>
    <w:p w:rsidR="006B4382" w:rsidRDefault="006B4382" w:rsidP="006B4382">
      <w:pPr>
        <w:shd w:val="clear" w:color="auto" w:fill="F5F5F5"/>
        <w:spacing w:after="0" w:line="240" w:lineRule="auto"/>
        <w:rPr>
          <w:rFonts w:ascii="Arial" w:eastAsia="Times New Roman" w:hAnsi="Arial" w:cs="Arial"/>
          <w:color w:val="000000"/>
          <w:sz w:val="21"/>
          <w:szCs w:val="21"/>
          <w:lang w:eastAsia="ru-RU"/>
        </w:rPr>
      </w:pPr>
    </w:p>
    <w:p w:rsidR="006B4382" w:rsidRDefault="006B4382" w:rsidP="006B4382">
      <w:pPr>
        <w:shd w:val="clear" w:color="auto" w:fill="F5F5F5"/>
        <w:spacing w:after="0" w:line="240" w:lineRule="auto"/>
        <w:rPr>
          <w:rFonts w:ascii="Arial" w:eastAsia="Times New Roman" w:hAnsi="Arial" w:cs="Arial"/>
          <w:color w:val="000000"/>
          <w:sz w:val="21"/>
          <w:szCs w:val="21"/>
          <w:lang w:eastAsia="ru-RU"/>
        </w:rPr>
      </w:pPr>
    </w:p>
    <w:p w:rsidR="006B4382" w:rsidRDefault="006B4382" w:rsidP="006B4382">
      <w:pPr>
        <w:shd w:val="clear" w:color="auto" w:fill="F5F5F5"/>
        <w:spacing w:after="0" w:line="240" w:lineRule="auto"/>
        <w:rPr>
          <w:rFonts w:ascii="Arial" w:eastAsia="Times New Roman" w:hAnsi="Arial" w:cs="Arial"/>
          <w:color w:val="000000"/>
          <w:sz w:val="21"/>
          <w:szCs w:val="21"/>
          <w:lang w:eastAsia="ru-RU"/>
        </w:rPr>
      </w:pPr>
    </w:p>
    <w:p w:rsidR="006B4382" w:rsidRDefault="006B4382" w:rsidP="006B4382">
      <w:pPr>
        <w:shd w:val="clear" w:color="auto" w:fill="F5F5F5"/>
        <w:spacing w:after="0" w:line="240" w:lineRule="auto"/>
        <w:rPr>
          <w:rFonts w:ascii="Arial" w:eastAsia="Times New Roman" w:hAnsi="Arial" w:cs="Arial"/>
          <w:color w:val="000000"/>
          <w:sz w:val="21"/>
          <w:szCs w:val="21"/>
          <w:lang w:eastAsia="ru-RU"/>
        </w:rPr>
      </w:pPr>
    </w:p>
    <w:p w:rsidR="006B4382" w:rsidRDefault="006B4382" w:rsidP="006B4382">
      <w:pPr>
        <w:shd w:val="clear" w:color="auto" w:fill="F5F5F5"/>
        <w:spacing w:after="0" w:line="240" w:lineRule="auto"/>
        <w:rPr>
          <w:rFonts w:ascii="Arial" w:eastAsia="Times New Roman" w:hAnsi="Arial" w:cs="Arial"/>
          <w:color w:val="000000"/>
          <w:sz w:val="21"/>
          <w:szCs w:val="21"/>
          <w:lang w:eastAsia="ru-RU"/>
        </w:rPr>
      </w:pPr>
    </w:p>
    <w:p w:rsidR="006B4382" w:rsidRDefault="006B4382" w:rsidP="006B4382">
      <w:pPr>
        <w:shd w:val="clear" w:color="auto" w:fill="F5F5F5"/>
        <w:spacing w:after="0" w:line="240" w:lineRule="auto"/>
        <w:rPr>
          <w:rFonts w:ascii="Arial" w:eastAsia="Times New Roman" w:hAnsi="Arial" w:cs="Arial"/>
          <w:color w:val="000000"/>
          <w:sz w:val="21"/>
          <w:szCs w:val="21"/>
          <w:lang w:eastAsia="ru-RU"/>
        </w:rPr>
      </w:pPr>
    </w:p>
    <w:p w:rsidR="006B4382" w:rsidRDefault="006B4382" w:rsidP="006B4382">
      <w:pPr>
        <w:shd w:val="clear" w:color="auto" w:fill="F5F5F5"/>
        <w:spacing w:after="0" w:line="240" w:lineRule="auto"/>
        <w:rPr>
          <w:rFonts w:ascii="Arial" w:eastAsia="Times New Roman" w:hAnsi="Arial" w:cs="Arial"/>
          <w:color w:val="000000"/>
          <w:sz w:val="21"/>
          <w:szCs w:val="21"/>
          <w:lang w:eastAsia="ru-RU"/>
        </w:rPr>
      </w:pPr>
    </w:p>
    <w:p w:rsidR="006B4382" w:rsidRDefault="006B4382" w:rsidP="006B4382">
      <w:pPr>
        <w:shd w:val="clear" w:color="auto" w:fill="F5F5F5"/>
        <w:spacing w:after="0" w:line="240" w:lineRule="auto"/>
        <w:rPr>
          <w:rFonts w:ascii="Arial" w:eastAsia="Times New Roman" w:hAnsi="Arial" w:cs="Arial"/>
          <w:color w:val="000000"/>
          <w:sz w:val="21"/>
          <w:szCs w:val="21"/>
          <w:lang w:eastAsia="ru-RU"/>
        </w:rPr>
      </w:pPr>
    </w:p>
    <w:p w:rsidR="006B4382" w:rsidRDefault="006B4382" w:rsidP="006B4382">
      <w:pPr>
        <w:shd w:val="clear" w:color="auto" w:fill="F5F5F5"/>
        <w:spacing w:after="0" w:line="240" w:lineRule="auto"/>
        <w:rPr>
          <w:rFonts w:ascii="Arial" w:eastAsia="Times New Roman" w:hAnsi="Arial" w:cs="Arial"/>
          <w:color w:val="000000"/>
          <w:sz w:val="21"/>
          <w:szCs w:val="21"/>
          <w:lang w:eastAsia="ru-RU"/>
        </w:rPr>
      </w:pPr>
    </w:p>
    <w:p w:rsidR="006B4382" w:rsidRPr="0098172C" w:rsidRDefault="006B4382" w:rsidP="006B4382">
      <w:pPr>
        <w:shd w:val="clear" w:color="auto" w:fill="F5F5F5"/>
        <w:spacing w:after="0" w:line="240" w:lineRule="auto"/>
        <w:rPr>
          <w:rFonts w:ascii="Arial" w:eastAsia="Times New Roman" w:hAnsi="Arial" w:cs="Arial"/>
          <w:color w:val="000000"/>
          <w:sz w:val="21"/>
          <w:szCs w:val="21"/>
          <w:lang w:eastAsia="ru-RU"/>
        </w:rPr>
      </w:pPr>
      <w:r w:rsidRPr="0098172C">
        <w:rPr>
          <w:rFonts w:ascii="Arial" w:eastAsia="Times New Roman" w:hAnsi="Arial" w:cs="Arial"/>
          <w:color w:val="000000"/>
          <w:sz w:val="21"/>
          <w:szCs w:val="21"/>
          <w:lang w:eastAsia="ru-RU"/>
        </w:rPr>
        <w:br/>
      </w:r>
    </w:p>
    <w:p w:rsidR="00DA33EF" w:rsidRDefault="00DA33EF" w:rsidP="006B4382">
      <w:pPr>
        <w:shd w:val="clear" w:color="auto" w:fill="F5F5F5"/>
        <w:spacing w:after="0" w:line="240" w:lineRule="auto"/>
        <w:jc w:val="center"/>
        <w:rPr>
          <w:rFonts w:ascii="Times New Roman" w:eastAsia="Times New Roman" w:hAnsi="Times New Roman" w:cs="Times New Roman"/>
          <w:color w:val="000000"/>
          <w:sz w:val="27"/>
          <w:szCs w:val="27"/>
          <w:lang w:eastAsia="ru-RU"/>
        </w:rPr>
      </w:pPr>
    </w:p>
    <w:p w:rsidR="00DA33EF" w:rsidRDefault="00DA33EF" w:rsidP="006B4382">
      <w:pPr>
        <w:shd w:val="clear" w:color="auto" w:fill="F5F5F5"/>
        <w:spacing w:after="0" w:line="240" w:lineRule="auto"/>
        <w:jc w:val="center"/>
        <w:rPr>
          <w:rFonts w:ascii="Times New Roman" w:eastAsia="Times New Roman" w:hAnsi="Times New Roman" w:cs="Times New Roman"/>
          <w:color w:val="000000"/>
          <w:sz w:val="27"/>
          <w:szCs w:val="27"/>
          <w:lang w:eastAsia="ru-RU"/>
        </w:rPr>
      </w:pPr>
    </w:p>
    <w:p w:rsidR="006B4382" w:rsidRPr="0098172C" w:rsidRDefault="006B4382" w:rsidP="006B4382">
      <w:pPr>
        <w:shd w:val="clear" w:color="auto" w:fill="F5F5F5"/>
        <w:spacing w:after="0" w:line="240" w:lineRule="auto"/>
        <w:jc w:val="center"/>
        <w:rPr>
          <w:rFonts w:ascii="Arial" w:eastAsia="Times New Roman" w:hAnsi="Arial" w:cs="Arial"/>
          <w:color w:val="000000"/>
          <w:sz w:val="21"/>
          <w:szCs w:val="21"/>
          <w:lang w:eastAsia="ru-RU"/>
        </w:rPr>
      </w:pPr>
      <w:r w:rsidRPr="0098172C">
        <w:rPr>
          <w:rFonts w:ascii="Times New Roman" w:eastAsia="Times New Roman" w:hAnsi="Times New Roman" w:cs="Times New Roman"/>
          <w:color w:val="000000"/>
          <w:sz w:val="27"/>
          <w:szCs w:val="27"/>
          <w:lang w:eastAsia="ru-RU"/>
        </w:rPr>
        <w:t xml:space="preserve">г. </w:t>
      </w:r>
      <w:r>
        <w:rPr>
          <w:rFonts w:ascii="Times New Roman" w:eastAsia="Times New Roman" w:hAnsi="Times New Roman" w:cs="Times New Roman"/>
          <w:color w:val="000000"/>
          <w:sz w:val="27"/>
          <w:szCs w:val="27"/>
          <w:lang w:eastAsia="ru-RU"/>
        </w:rPr>
        <w:t>Екатеринбург</w:t>
      </w:r>
    </w:p>
    <w:p w:rsidR="001B5503" w:rsidRPr="00DA33EF" w:rsidRDefault="006B4382" w:rsidP="00DA33EF">
      <w:pPr>
        <w:shd w:val="clear" w:color="auto" w:fill="F5F5F5"/>
        <w:spacing w:after="0" w:line="294" w:lineRule="atLeast"/>
        <w:jc w:val="center"/>
        <w:rPr>
          <w:rFonts w:ascii="Times New Roman" w:eastAsia="Times New Roman" w:hAnsi="Times New Roman" w:cs="Times New Roman"/>
          <w:color w:val="000000"/>
          <w:sz w:val="27"/>
          <w:szCs w:val="27"/>
          <w:lang w:eastAsia="ru-RU"/>
        </w:rPr>
      </w:pPr>
      <w:r w:rsidRPr="0098172C">
        <w:rPr>
          <w:rFonts w:ascii="Times New Roman" w:eastAsia="Times New Roman" w:hAnsi="Times New Roman" w:cs="Times New Roman"/>
          <w:color w:val="000000"/>
          <w:sz w:val="27"/>
          <w:szCs w:val="27"/>
          <w:lang w:eastAsia="ru-RU"/>
        </w:rPr>
        <w:t>202</w:t>
      </w:r>
      <w:r w:rsidR="00DA33EF">
        <w:rPr>
          <w:rFonts w:ascii="Times New Roman" w:eastAsia="Times New Roman" w:hAnsi="Times New Roman" w:cs="Times New Roman"/>
          <w:color w:val="000000"/>
          <w:sz w:val="27"/>
          <w:szCs w:val="27"/>
          <w:lang w:eastAsia="ru-RU"/>
        </w:rPr>
        <w:t>2</w:t>
      </w:r>
    </w:p>
    <w:p w:rsidR="001B5503" w:rsidRPr="006E4F43" w:rsidRDefault="001B5503" w:rsidP="006E4F43">
      <w:pPr>
        <w:shd w:val="clear" w:color="auto" w:fill="FFFFFF"/>
        <w:spacing w:after="0" w:line="240" w:lineRule="auto"/>
        <w:rPr>
          <w:rFonts w:ascii="Arial" w:eastAsia="Times New Roman" w:hAnsi="Arial" w:cs="Arial"/>
          <w:sz w:val="18"/>
          <w:szCs w:val="18"/>
          <w:lang w:eastAsia="ru-RU"/>
        </w:rPr>
      </w:pPr>
    </w:p>
    <w:p w:rsidR="006E4F43" w:rsidRDefault="006E4F43" w:rsidP="001B5503">
      <w:pPr>
        <w:shd w:val="clear" w:color="auto" w:fill="FFFFFF"/>
        <w:spacing w:after="0" w:line="240" w:lineRule="auto"/>
        <w:jc w:val="center"/>
        <w:rPr>
          <w:rFonts w:ascii="Times New Roman" w:eastAsia="Times New Roman" w:hAnsi="Times New Roman" w:cs="Times New Roman"/>
          <w:sz w:val="28"/>
          <w:szCs w:val="28"/>
          <w:lang w:eastAsia="ru-RU"/>
        </w:rPr>
      </w:pPr>
      <w:r w:rsidRPr="001B5503">
        <w:rPr>
          <w:rFonts w:ascii="Times New Roman" w:eastAsia="Times New Roman" w:hAnsi="Times New Roman" w:cs="Times New Roman"/>
          <w:sz w:val="28"/>
          <w:szCs w:val="28"/>
          <w:lang w:eastAsia="ru-RU"/>
        </w:rPr>
        <w:lastRenderedPageBreak/>
        <w:t>Оглавление</w:t>
      </w:r>
    </w:p>
    <w:p w:rsidR="001B5503" w:rsidRPr="001B5503" w:rsidRDefault="001B5503" w:rsidP="001B5503">
      <w:pPr>
        <w:shd w:val="clear" w:color="auto" w:fill="FFFFFF"/>
        <w:spacing w:after="0" w:line="240" w:lineRule="auto"/>
        <w:jc w:val="center"/>
        <w:rPr>
          <w:rFonts w:ascii="Times New Roman" w:eastAsia="Times New Roman" w:hAnsi="Times New Roman" w:cs="Times New Roman"/>
          <w:sz w:val="28"/>
          <w:szCs w:val="28"/>
          <w:lang w:eastAsia="ru-RU"/>
        </w:rPr>
      </w:pPr>
    </w:p>
    <w:p w:rsidR="006E4F43" w:rsidRDefault="006E4F43" w:rsidP="006E4F43">
      <w:pPr>
        <w:shd w:val="clear" w:color="auto" w:fill="FFFFFF"/>
        <w:spacing w:after="0" w:line="240" w:lineRule="auto"/>
        <w:rPr>
          <w:rFonts w:ascii="Times New Roman" w:eastAsia="Times New Roman" w:hAnsi="Times New Roman" w:cs="Times New Roman"/>
          <w:sz w:val="28"/>
          <w:szCs w:val="28"/>
          <w:lang w:eastAsia="ru-RU"/>
        </w:rPr>
      </w:pPr>
      <w:r w:rsidRPr="001B5503">
        <w:rPr>
          <w:rFonts w:ascii="Times New Roman" w:eastAsia="Times New Roman" w:hAnsi="Times New Roman" w:cs="Times New Roman"/>
          <w:sz w:val="28"/>
          <w:szCs w:val="28"/>
          <w:lang w:eastAsia="ru-RU"/>
        </w:rPr>
        <w:t>Введение .......................................................................................</w:t>
      </w:r>
      <w:r w:rsidR="001B5503">
        <w:rPr>
          <w:rFonts w:ascii="Times New Roman" w:eastAsia="Times New Roman" w:hAnsi="Times New Roman" w:cs="Times New Roman"/>
          <w:sz w:val="28"/>
          <w:szCs w:val="28"/>
          <w:lang w:eastAsia="ru-RU"/>
        </w:rPr>
        <w:t>..........................</w:t>
      </w:r>
      <w:r w:rsidRPr="001B5503">
        <w:rPr>
          <w:rFonts w:ascii="Times New Roman" w:eastAsia="Times New Roman" w:hAnsi="Times New Roman" w:cs="Times New Roman"/>
          <w:sz w:val="28"/>
          <w:szCs w:val="28"/>
          <w:lang w:eastAsia="ru-RU"/>
        </w:rPr>
        <w:t xml:space="preserve"> 3</w:t>
      </w:r>
    </w:p>
    <w:p w:rsidR="001B5503" w:rsidRPr="001B5503" w:rsidRDefault="001B5503" w:rsidP="006E4F43">
      <w:pPr>
        <w:shd w:val="clear" w:color="auto" w:fill="FFFFFF"/>
        <w:spacing w:after="0" w:line="240" w:lineRule="auto"/>
        <w:rPr>
          <w:rFonts w:ascii="Times New Roman" w:eastAsia="Times New Roman" w:hAnsi="Times New Roman" w:cs="Times New Roman"/>
          <w:sz w:val="28"/>
          <w:szCs w:val="28"/>
          <w:lang w:eastAsia="ru-RU"/>
        </w:rPr>
      </w:pPr>
    </w:p>
    <w:p w:rsidR="006E4F43" w:rsidRDefault="006E4F43" w:rsidP="006E4F43">
      <w:pPr>
        <w:shd w:val="clear" w:color="auto" w:fill="FFFFFF"/>
        <w:spacing w:after="0" w:line="240" w:lineRule="auto"/>
        <w:rPr>
          <w:rFonts w:ascii="Times New Roman" w:eastAsia="Times New Roman" w:hAnsi="Times New Roman" w:cs="Times New Roman"/>
          <w:sz w:val="28"/>
          <w:szCs w:val="28"/>
          <w:lang w:eastAsia="ru-RU"/>
        </w:rPr>
      </w:pPr>
      <w:r w:rsidRPr="001B5503">
        <w:rPr>
          <w:rFonts w:ascii="Times New Roman" w:eastAsia="Times New Roman" w:hAnsi="Times New Roman" w:cs="Times New Roman"/>
          <w:sz w:val="28"/>
          <w:szCs w:val="28"/>
          <w:lang w:eastAsia="ru-RU"/>
        </w:rPr>
        <w:t>Сущность и основные направления театральной педагогики ........................</w:t>
      </w:r>
      <w:r w:rsidR="001B5503">
        <w:rPr>
          <w:rFonts w:ascii="Times New Roman" w:eastAsia="Times New Roman" w:hAnsi="Times New Roman" w:cs="Times New Roman"/>
          <w:sz w:val="28"/>
          <w:szCs w:val="28"/>
          <w:lang w:eastAsia="ru-RU"/>
        </w:rPr>
        <w:t>....</w:t>
      </w:r>
      <w:r w:rsidRPr="001B5503">
        <w:rPr>
          <w:rFonts w:ascii="Times New Roman" w:eastAsia="Times New Roman" w:hAnsi="Times New Roman" w:cs="Times New Roman"/>
          <w:sz w:val="28"/>
          <w:szCs w:val="28"/>
          <w:lang w:eastAsia="ru-RU"/>
        </w:rPr>
        <w:t>5</w:t>
      </w:r>
    </w:p>
    <w:p w:rsidR="001705A0" w:rsidRPr="001B5503" w:rsidRDefault="001705A0" w:rsidP="006E4F43">
      <w:pPr>
        <w:shd w:val="clear" w:color="auto" w:fill="FFFFFF"/>
        <w:spacing w:after="0" w:line="240" w:lineRule="auto"/>
        <w:rPr>
          <w:rFonts w:ascii="Times New Roman" w:eastAsia="Times New Roman" w:hAnsi="Times New Roman" w:cs="Times New Roman"/>
          <w:sz w:val="28"/>
          <w:szCs w:val="28"/>
          <w:lang w:eastAsia="ru-RU"/>
        </w:rPr>
      </w:pPr>
    </w:p>
    <w:p w:rsidR="006E4F43" w:rsidRDefault="006E4F43" w:rsidP="006E4F43">
      <w:pPr>
        <w:shd w:val="clear" w:color="auto" w:fill="FFFFFF"/>
        <w:spacing w:after="0" w:line="240" w:lineRule="auto"/>
        <w:rPr>
          <w:rFonts w:ascii="Times New Roman" w:eastAsia="Times New Roman" w:hAnsi="Times New Roman" w:cs="Times New Roman"/>
          <w:sz w:val="28"/>
          <w:szCs w:val="28"/>
          <w:lang w:eastAsia="ru-RU"/>
        </w:rPr>
      </w:pPr>
      <w:r w:rsidRPr="001B5503">
        <w:rPr>
          <w:rFonts w:ascii="Times New Roman" w:eastAsia="Times New Roman" w:hAnsi="Times New Roman" w:cs="Times New Roman"/>
          <w:sz w:val="28"/>
          <w:szCs w:val="28"/>
          <w:lang w:eastAsia="ru-RU"/>
        </w:rPr>
        <w:t>Формы народного театра в</w:t>
      </w:r>
      <w:r w:rsidR="001705A0">
        <w:rPr>
          <w:rFonts w:ascii="Times New Roman" w:eastAsia="Times New Roman" w:hAnsi="Times New Roman" w:cs="Times New Roman"/>
          <w:sz w:val="28"/>
          <w:szCs w:val="28"/>
          <w:lang w:eastAsia="ru-RU"/>
        </w:rPr>
        <w:t xml:space="preserve"> детском образовательном учреждении</w:t>
      </w:r>
      <w:r w:rsidRPr="001B5503">
        <w:rPr>
          <w:rFonts w:ascii="Times New Roman" w:eastAsia="Times New Roman" w:hAnsi="Times New Roman" w:cs="Times New Roman"/>
          <w:sz w:val="28"/>
          <w:szCs w:val="28"/>
          <w:lang w:eastAsia="ru-RU"/>
        </w:rPr>
        <w:t>.</w:t>
      </w:r>
      <w:r w:rsidR="001705A0">
        <w:rPr>
          <w:rFonts w:ascii="Times New Roman" w:eastAsia="Times New Roman" w:hAnsi="Times New Roman" w:cs="Times New Roman"/>
          <w:sz w:val="28"/>
          <w:szCs w:val="28"/>
          <w:lang w:eastAsia="ru-RU"/>
        </w:rPr>
        <w:t>...</w:t>
      </w:r>
      <w:r w:rsidRPr="001B5503">
        <w:rPr>
          <w:rFonts w:ascii="Times New Roman" w:eastAsia="Times New Roman" w:hAnsi="Times New Roman" w:cs="Times New Roman"/>
          <w:sz w:val="28"/>
          <w:szCs w:val="28"/>
          <w:lang w:eastAsia="ru-RU"/>
        </w:rPr>
        <w:t>..</w:t>
      </w:r>
      <w:r w:rsidR="001705A0">
        <w:rPr>
          <w:rFonts w:ascii="Times New Roman" w:eastAsia="Times New Roman" w:hAnsi="Times New Roman" w:cs="Times New Roman"/>
          <w:sz w:val="28"/>
          <w:szCs w:val="28"/>
          <w:lang w:eastAsia="ru-RU"/>
        </w:rPr>
        <w:t>.</w:t>
      </w:r>
      <w:r w:rsidR="00DA33EF">
        <w:rPr>
          <w:rFonts w:ascii="Times New Roman" w:eastAsia="Times New Roman" w:hAnsi="Times New Roman" w:cs="Times New Roman"/>
          <w:sz w:val="28"/>
          <w:szCs w:val="28"/>
          <w:lang w:eastAsia="ru-RU"/>
        </w:rPr>
        <w:t>...........9</w:t>
      </w:r>
    </w:p>
    <w:p w:rsidR="001705A0" w:rsidRPr="001B5503" w:rsidRDefault="001705A0" w:rsidP="006E4F43">
      <w:pPr>
        <w:shd w:val="clear" w:color="auto" w:fill="FFFFFF"/>
        <w:spacing w:after="0" w:line="240" w:lineRule="auto"/>
        <w:rPr>
          <w:rFonts w:ascii="Times New Roman" w:eastAsia="Times New Roman" w:hAnsi="Times New Roman" w:cs="Times New Roman"/>
          <w:sz w:val="28"/>
          <w:szCs w:val="28"/>
          <w:lang w:eastAsia="ru-RU"/>
        </w:rPr>
      </w:pPr>
    </w:p>
    <w:p w:rsidR="006E4F43" w:rsidRDefault="006E4F43" w:rsidP="006E4F43">
      <w:pPr>
        <w:shd w:val="clear" w:color="auto" w:fill="FFFFFF"/>
        <w:spacing w:after="0" w:line="240" w:lineRule="auto"/>
        <w:rPr>
          <w:rFonts w:ascii="Times New Roman" w:eastAsia="Times New Roman" w:hAnsi="Times New Roman" w:cs="Times New Roman"/>
          <w:sz w:val="28"/>
          <w:szCs w:val="28"/>
          <w:lang w:eastAsia="ru-RU"/>
        </w:rPr>
      </w:pPr>
      <w:r w:rsidRPr="001B5503">
        <w:rPr>
          <w:rFonts w:ascii="Times New Roman" w:eastAsia="Times New Roman" w:hAnsi="Times New Roman" w:cs="Times New Roman"/>
          <w:sz w:val="28"/>
          <w:szCs w:val="28"/>
          <w:lang w:eastAsia="ru-RU"/>
        </w:rPr>
        <w:t>Заключение ...................................................................................................</w:t>
      </w:r>
      <w:r w:rsidR="001705A0">
        <w:rPr>
          <w:rFonts w:ascii="Times New Roman" w:eastAsia="Times New Roman" w:hAnsi="Times New Roman" w:cs="Times New Roman"/>
          <w:sz w:val="28"/>
          <w:szCs w:val="28"/>
          <w:lang w:eastAsia="ru-RU"/>
        </w:rPr>
        <w:t>.........</w:t>
      </w:r>
      <w:r w:rsidR="00DA33EF">
        <w:rPr>
          <w:rFonts w:ascii="Times New Roman" w:eastAsia="Times New Roman" w:hAnsi="Times New Roman" w:cs="Times New Roman"/>
          <w:sz w:val="28"/>
          <w:szCs w:val="28"/>
          <w:lang w:eastAsia="ru-RU"/>
        </w:rPr>
        <w:t>14</w:t>
      </w:r>
    </w:p>
    <w:p w:rsidR="001705A0" w:rsidRPr="001B5503" w:rsidRDefault="001705A0" w:rsidP="006E4F43">
      <w:pPr>
        <w:shd w:val="clear" w:color="auto" w:fill="FFFFFF"/>
        <w:spacing w:after="0" w:line="240" w:lineRule="auto"/>
        <w:rPr>
          <w:rFonts w:ascii="Times New Roman" w:eastAsia="Times New Roman" w:hAnsi="Times New Roman" w:cs="Times New Roman"/>
          <w:sz w:val="28"/>
          <w:szCs w:val="28"/>
          <w:lang w:eastAsia="ru-RU"/>
        </w:rPr>
      </w:pPr>
    </w:p>
    <w:p w:rsidR="006E4F43" w:rsidRPr="001B5503" w:rsidRDefault="006E4F43" w:rsidP="006E4F43">
      <w:pPr>
        <w:shd w:val="clear" w:color="auto" w:fill="FFFFFF"/>
        <w:spacing w:after="0" w:line="240" w:lineRule="auto"/>
        <w:rPr>
          <w:rFonts w:ascii="Times New Roman" w:eastAsia="Times New Roman" w:hAnsi="Times New Roman" w:cs="Times New Roman"/>
          <w:sz w:val="28"/>
          <w:szCs w:val="28"/>
          <w:lang w:eastAsia="ru-RU"/>
        </w:rPr>
      </w:pPr>
      <w:r w:rsidRPr="001B5503">
        <w:rPr>
          <w:rFonts w:ascii="Times New Roman" w:eastAsia="Times New Roman" w:hAnsi="Times New Roman" w:cs="Times New Roman"/>
          <w:sz w:val="28"/>
          <w:szCs w:val="28"/>
          <w:lang w:eastAsia="ru-RU"/>
        </w:rPr>
        <w:t>Список литературы .......................................................................................</w:t>
      </w:r>
      <w:r w:rsidR="001705A0">
        <w:rPr>
          <w:rFonts w:ascii="Times New Roman" w:eastAsia="Times New Roman" w:hAnsi="Times New Roman" w:cs="Times New Roman"/>
          <w:sz w:val="28"/>
          <w:szCs w:val="28"/>
          <w:lang w:eastAsia="ru-RU"/>
        </w:rPr>
        <w:t>.....</w:t>
      </w:r>
      <w:r w:rsidR="00DA33EF">
        <w:rPr>
          <w:rFonts w:ascii="Times New Roman" w:eastAsia="Times New Roman" w:hAnsi="Times New Roman" w:cs="Times New Roman"/>
          <w:sz w:val="28"/>
          <w:szCs w:val="28"/>
          <w:lang w:eastAsia="ru-RU"/>
        </w:rPr>
        <w:t>.. 16</w:t>
      </w:r>
    </w:p>
    <w:p w:rsidR="00AC6E32" w:rsidRPr="001B5503" w:rsidRDefault="00AC6E32" w:rsidP="006E4F43">
      <w:pPr>
        <w:shd w:val="clear" w:color="auto" w:fill="FFFFFF"/>
        <w:spacing w:after="0" w:line="240" w:lineRule="auto"/>
        <w:rPr>
          <w:rFonts w:ascii="Times New Roman" w:eastAsia="Times New Roman" w:hAnsi="Times New Roman" w:cs="Times New Roman"/>
          <w:sz w:val="28"/>
          <w:szCs w:val="28"/>
          <w:lang w:eastAsia="ru-RU"/>
        </w:rPr>
      </w:pPr>
    </w:p>
    <w:p w:rsidR="00AC6E32" w:rsidRDefault="00AC6E32" w:rsidP="006E4F43">
      <w:pPr>
        <w:shd w:val="clear" w:color="auto" w:fill="FFFFFF"/>
        <w:spacing w:after="0" w:line="240" w:lineRule="auto"/>
        <w:rPr>
          <w:rFonts w:ascii="Arial" w:eastAsia="Times New Roman" w:hAnsi="Arial" w:cs="Arial"/>
          <w:sz w:val="20"/>
          <w:szCs w:val="20"/>
          <w:lang w:eastAsia="ru-RU"/>
        </w:rPr>
      </w:pPr>
    </w:p>
    <w:p w:rsidR="00AC6E32" w:rsidRDefault="00AC6E32" w:rsidP="006E4F43">
      <w:pPr>
        <w:shd w:val="clear" w:color="auto" w:fill="FFFFFF"/>
        <w:spacing w:after="0" w:line="240" w:lineRule="auto"/>
        <w:rPr>
          <w:rFonts w:ascii="Arial" w:eastAsia="Times New Roman" w:hAnsi="Arial" w:cs="Arial"/>
          <w:sz w:val="20"/>
          <w:szCs w:val="20"/>
          <w:lang w:eastAsia="ru-RU"/>
        </w:rPr>
      </w:pPr>
    </w:p>
    <w:p w:rsidR="00AC6E32" w:rsidRDefault="00AC6E32" w:rsidP="006E4F43">
      <w:pPr>
        <w:shd w:val="clear" w:color="auto" w:fill="FFFFFF"/>
        <w:spacing w:after="0" w:line="240" w:lineRule="auto"/>
        <w:rPr>
          <w:rFonts w:ascii="Arial" w:eastAsia="Times New Roman" w:hAnsi="Arial" w:cs="Arial"/>
          <w:sz w:val="20"/>
          <w:szCs w:val="20"/>
          <w:lang w:eastAsia="ru-RU"/>
        </w:rPr>
      </w:pPr>
    </w:p>
    <w:p w:rsidR="00AC6E32" w:rsidRDefault="00AC6E32" w:rsidP="006E4F43">
      <w:pPr>
        <w:shd w:val="clear" w:color="auto" w:fill="FFFFFF"/>
        <w:spacing w:after="0" w:line="240" w:lineRule="auto"/>
        <w:rPr>
          <w:rFonts w:ascii="Arial" w:eastAsia="Times New Roman" w:hAnsi="Arial" w:cs="Arial"/>
          <w:sz w:val="20"/>
          <w:szCs w:val="20"/>
          <w:lang w:eastAsia="ru-RU"/>
        </w:rPr>
      </w:pPr>
    </w:p>
    <w:p w:rsidR="00AC6E32" w:rsidRDefault="00AC6E32" w:rsidP="006E4F43">
      <w:pPr>
        <w:shd w:val="clear" w:color="auto" w:fill="FFFFFF"/>
        <w:spacing w:after="0" w:line="240" w:lineRule="auto"/>
        <w:rPr>
          <w:rFonts w:ascii="Arial" w:eastAsia="Times New Roman" w:hAnsi="Arial" w:cs="Arial"/>
          <w:sz w:val="20"/>
          <w:szCs w:val="20"/>
          <w:lang w:eastAsia="ru-RU"/>
        </w:rPr>
      </w:pPr>
    </w:p>
    <w:p w:rsidR="00AC6E32" w:rsidRDefault="00AC6E32" w:rsidP="006E4F43">
      <w:pPr>
        <w:shd w:val="clear" w:color="auto" w:fill="FFFFFF"/>
        <w:spacing w:after="0" w:line="240" w:lineRule="auto"/>
        <w:rPr>
          <w:rFonts w:ascii="Arial" w:eastAsia="Times New Roman" w:hAnsi="Arial" w:cs="Arial"/>
          <w:sz w:val="20"/>
          <w:szCs w:val="20"/>
          <w:lang w:eastAsia="ru-RU"/>
        </w:rPr>
      </w:pPr>
    </w:p>
    <w:p w:rsidR="00AC6E32" w:rsidRDefault="00AC6E32" w:rsidP="006E4F43">
      <w:pPr>
        <w:shd w:val="clear" w:color="auto" w:fill="FFFFFF"/>
        <w:spacing w:after="0" w:line="240" w:lineRule="auto"/>
        <w:rPr>
          <w:rFonts w:ascii="Arial" w:eastAsia="Times New Roman" w:hAnsi="Arial" w:cs="Arial"/>
          <w:sz w:val="20"/>
          <w:szCs w:val="20"/>
          <w:lang w:eastAsia="ru-RU"/>
        </w:rPr>
      </w:pPr>
    </w:p>
    <w:p w:rsidR="00AC6E32" w:rsidRDefault="00AC6E32" w:rsidP="006E4F43">
      <w:pPr>
        <w:shd w:val="clear" w:color="auto" w:fill="FFFFFF"/>
        <w:spacing w:after="0" w:line="240" w:lineRule="auto"/>
        <w:rPr>
          <w:rFonts w:ascii="Arial" w:eastAsia="Times New Roman" w:hAnsi="Arial" w:cs="Arial"/>
          <w:sz w:val="20"/>
          <w:szCs w:val="20"/>
          <w:lang w:eastAsia="ru-RU"/>
        </w:rPr>
      </w:pPr>
    </w:p>
    <w:p w:rsidR="00AC6E32" w:rsidRDefault="00AC6E32" w:rsidP="006E4F43">
      <w:pPr>
        <w:shd w:val="clear" w:color="auto" w:fill="FFFFFF"/>
        <w:spacing w:after="0" w:line="240" w:lineRule="auto"/>
        <w:rPr>
          <w:rFonts w:ascii="Arial" w:eastAsia="Times New Roman" w:hAnsi="Arial" w:cs="Arial"/>
          <w:sz w:val="20"/>
          <w:szCs w:val="20"/>
          <w:lang w:eastAsia="ru-RU"/>
        </w:rPr>
      </w:pPr>
    </w:p>
    <w:p w:rsidR="00AC6E32" w:rsidRDefault="00AC6E32" w:rsidP="006E4F43">
      <w:pPr>
        <w:shd w:val="clear" w:color="auto" w:fill="FFFFFF"/>
        <w:spacing w:after="0" w:line="240" w:lineRule="auto"/>
        <w:rPr>
          <w:rFonts w:ascii="Arial" w:eastAsia="Times New Roman" w:hAnsi="Arial" w:cs="Arial"/>
          <w:sz w:val="20"/>
          <w:szCs w:val="20"/>
          <w:lang w:eastAsia="ru-RU"/>
        </w:rPr>
      </w:pPr>
    </w:p>
    <w:p w:rsidR="00AC6E32" w:rsidRDefault="00AC6E32" w:rsidP="006E4F43">
      <w:pPr>
        <w:shd w:val="clear" w:color="auto" w:fill="FFFFFF"/>
        <w:spacing w:after="0" w:line="240" w:lineRule="auto"/>
        <w:rPr>
          <w:rFonts w:ascii="Arial" w:eastAsia="Times New Roman" w:hAnsi="Arial" w:cs="Arial"/>
          <w:sz w:val="20"/>
          <w:szCs w:val="20"/>
          <w:lang w:eastAsia="ru-RU"/>
        </w:rPr>
      </w:pPr>
    </w:p>
    <w:p w:rsidR="00AC6E32" w:rsidRDefault="00AC6E32" w:rsidP="006E4F43">
      <w:pPr>
        <w:shd w:val="clear" w:color="auto" w:fill="FFFFFF"/>
        <w:spacing w:after="0" w:line="240" w:lineRule="auto"/>
        <w:rPr>
          <w:rFonts w:ascii="Arial" w:eastAsia="Times New Roman" w:hAnsi="Arial" w:cs="Arial"/>
          <w:sz w:val="20"/>
          <w:szCs w:val="20"/>
          <w:lang w:eastAsia="ru-RU"/>
        </w:rPr>
      </w:pPr>
    </w:p>
    <w:p w:rsidR="00AC6E32" w:rsidRDefault="00AC6E32" w:rsidP="006E4F43">
      <w:pPr>
        <w:shd w:val="clear" w:color="auto" w:fill="FFFFFF"/>
        <w:spacing w:after="0" w:line="240" w:lineRule="auto"/>
        <w:rPr>
          <w:rFonts w:ascii="Arial" w:eastAsia="Times New Roman" w:hAnsi="Arial" w:cs="Arial"/>
          <w:sz w:val="20"/>
          <w:szCs w:val="20"/>
          <w:lang w:eastAsia="ru-RU"/>
        </w:rPr>
      </w:pPr>
    </w:p>
    <w:p w:rsidR="00AC6E32" w:rsidRDefault="00AC6E32" w:rsidP="006E4F43">
      <w:pPr>
        <w:shd w:val="clear" w:color="auto" w:fill="FFFFFF"/>
        <w:spacing w:after="0" w:line="240" w:lineRule="auto"/>
        <w:rPr>
          <w:rFonts w:ascii="Arial" w:eastAsia="Times New Roman" w:hAnsi="Arial" w:cs="Arial"/>
          <w:sz w:val="20"/>
          <w:szCs w:val="20"/>
          <w:lang w:eastAsia="ru-RU"/>
        </w:rPr>
      </w:pPr>
    </w:p>
    <w:p w:rsidR="00AC6E32" w:rsidRDefault="00AC6E32" w:rsidP="006E4F43">
      <w:pPr>
        <w:shd w:val="clear" w:color="auto" w:fill="FFFFFF"/>
        <w:spacing w:after="0" w:line="240" w:lineRule="auto"/>
        <w:rPr>
          <w:rFonts w:ascii="Arial" w:eastAsia="Times New Roman" w:hAnsi="Arial" w:cs="Arial"/>
          <w:sz w:val="20"/>
          <w:szCs w:val="20"/>
          <w:lang w:eastAsia="ru-RU"/>
        </w:rPr>
      </w:pPr>
    </w:p>
    <w:p w:rsidR="00AC6E32" w:rsidRDefault="00AC6E32" w:rsidP="006E4F43">
      <w:pPr>
        <w:shd w:val="clear" w:color="auto" w:fill="FFFFFF"/>
        <w:spacing w:after="0" w:line="240" w:lineRule="auto"/>
        <w:rPr>
          <w:rFonts w:ascii="Arial" w:eastAsia="Times New Roman" w:hAnsi="Arial" w:cs="Arial"/>
          <w:sz w:val="20"/>
          <w:szCs w:val="20"/>
          <w:lang w:eastAsia="ru-RU"/>
        </w:rPr>
      </w:pPr>
    </w:p>
    <w:p w:rsidR="00AC6E32" w:rsidRDefault="00AC6E32" w:rsidP="006E4F43">
      <w:pPr>
        <w:shd w:val="clear" w:color="auto" w:fill="FFFFFF"/>
        <w:spacing w:after="0" w:line="240" w:lineRule="auto"/>
        <w:rPr>
          <w:rFonts w:ascii="Arial" w:eastAsia="Times New Roman" w:hAnsi="Arial" w:cs="Arial"/>
          <w:sz w:val="20"/>
          <w:szCs w:val="20"/>
          <w:lang w:eastAsia="ru-RU"/>
        </w:rPr>
      </w:pPr>
    </w:p>
    <w:p w:rsidR="00AC6E32" w:rsidRDefault="00AC6E32" w:rsidP="006E4F43">
      <w:pPr>
        <w:shd w:val="clear" w:color="auto" w:fill="FFFFFF"/>
        <w:spacing w:after="0" w:line="240" w:lineRule="auto"/>
        <w:rPr>
          <w:rFonts w:ascii="Arial" w:eastAsia="Times New Roman" w:hAnsi="Arial" w:cs="Arial"/>
          <w:sz w:val="20"/>
          <w:szCs w:val="20"/>
          <w:lang w:eastAsia="ru-RU"/>
        </w:rPr>
      </w:pPr>
    </w:p>
    <w:p w:rsidR="00AC6E32" w:rsidRDefault="00AC6E32" w:rsidP="006E4F43">
      <w:pPr>
        <w:shd w:val="clear" w:color="auto" w:fill="FFFFFF"/>
        <w:spacing w:after="0" w:line="240" w:lineRule="auto"/>
        <w:rPr>
          <w:rFonts w:ascii="Arial" w:eastAsia="Times New Roman" w:hAnsi="Arial" w:cs="Arial"/>
          <w:sz w:val="20"/>
          <w:szCs w:val="20"/>
          <w:lang w:eastAsia="ru-RU"/>
        </w:rPr>
      </w:pPr>
    </w:p>
    <w:p w:rsidR="00AC6E32" w:rsidRDefault="00AC6E32" w:rsidP="006E4F43">
      <w:pPr>
        <w:shd w:val="clear" w:color="auto" w:fill="FFFFFF"/>
        <w:spacing w:after="0" w:line="240" w:lineRule="auto"/>
        <w:rPr>
          <w:rFonts w:ascii="Arial" w:eastAsia="Times New Roman" w:hAnsi="Arial" w:cs="Arial"/>
          <w:sz w:val="20"/>
          <w:szCs w:val="20"/>
          <w:lang w:eastAsia="ru-RU"/>
        </w:rPr>
      </w:pPr>
    </w:p>
    <w:p w:rsidR="00AC6E32" w:rsidRDefault="00AC6E32" w:rsidP="006E4F43">
      <w:pPr>
        <w:shd w:val="clear" w:color="auto" w:fill="FFFFFF"/>
        <w:spacing w:after="0" w:line="240" w:lineRule="auto"/>
        <w:rPr>
          <w:rFonts w:ascii="Arial" w:eastAsia="Times New Roman" w:hAnsi="Arial" w:cs="Arial"/>
          <w:sz w:val="20"/>
          <w:szCs w:val="20"/>
          <w:lang w:eastAsia="ru-RU"/>
        </w:rPr>
      </w:pPr>
    </w:p>
    <w:p w:rsidR="00AC6E32" w:rsidRDefault="00AC6E32" w:rsidP="006E4F43">
      <w:pPr>
        <w:shd w:val="clear" w:color="auto" w:fill="FFFFFF"/>
        <w:spacing w:after="0" w:line="240" w:lineRule="auto"/>
        <w:rPr>
          <w:rFonts w:ascii="Arial" w:eastAsia="Times New Roman" w:hAnsi="Arial" w:cs="Arial"/>
          <w:sz w:val="20"/>
          <w:szCs w:val="20"/>
          <w:lang w:eastAsia="ru-RU"/>
        </w:rPr>
      </w:pPr>
    </w:p>
    <w:p w:rsidR="00AC6E32" w:rsidRDefault="00AC6E32" w:rsidP="006E4F43">
      <w:pPr>
        <w:shd w:val="clear" w:color="auto" w:fill="FFFFFF"/>
        <w:spacing w:after="0" w:line="240" w:lineRule="auto"/>
        <w:rPr>
          <w:rFonts w:ascii="Arial" w:eastAsia="Times New Roman" w:hAnsi="Arial" w:cs="Arial"/>
          <w:sz w:val="20"/>
          <w:szCs w:val="20"/>
          <w:lang w:eastAsia="ru-RU"/>
        </w:rPr>
      </w:pPr>
    </w:p>
    <w:p w:rsidR="00AC6E32" w:rsidRDefault="00AC6E32" w:rsidP="006E4F43">
      <w:pPr>
        <w:shd w:val="clear" w:color="auto" w:fill="FFFFFF"/>
        <w:spacing w:after="0" w:line="240" w:lineRule="auto"/>
        <w:rPr>
          <w:rFonts w:ascii="Arial" w:eastAsia="Times New Roman" w:hAnsi="Arial" w:cs="Arial"/>
          <w:sz w:val="20"/>
          <w:szCs w:val="20"/>
          <w:lang w:eastAsia="ru-RU"/>
        </w:rPr>
      </w:pPr>
    </w:p>
    <w:p w:rsidR="00AC6E32" w:rsidRDefault="00AC6E32" w:rsidP="006E4F43">
      <w:pPr>
        <w:shd w:val="clear" w:color="auto" w:fill="FFFFFF"/>
        <w:spacing w:after="0" w:line="240" w:lineRule="auto"/>
        <w:rPr>
          <w:rFonts w:ascii="Arial" w:eastAsia="Times New Roman" w:hAnsi="Arial" w:cs="Arial"/>
          <w:sz w:val="20"/>
          <w:szCs w:val="20"/>
          <w:lang w:eastAsia="ru-RU"/>
        </w:rPr>
      </w:pPr>
    </w:p>
    <w:p w:rsidR="00AC6E32" w:rsidRDefault="00AC6E32" w:rsidP="006E4F43">
      <w:pPr>
        <w:shd w:val="clear" w:color="auto" w:fill="FFFFFF"/>
        <w:spacing w:after="0" w:line="240" w:lineRule="auto"/>
        <w:rPr>
          <w:rFonts w:ascii="Arial" w:eastAsia="Times New Roman" w:hAnsi="Arial" w:cs="Arial"/>
          <w:sz w:val="20"/>
          <w:szCs w:val="20"/>
          <w:lang w:eastAsia="ru-RU"/>
        </w:rPr>
      </w:pPr>
    </w:p>
    <w:p w:rsidR="001705A0" w:rsidRDefault="001705A0" w:rsidP="006E4F43">
      <w:pPr>
        <w:shd w:val="clear" w:color="auto" w:fill="FFFFFF"/>
        <w:spacing w:after="0" w:line="240" w:lineRule="auto"/>
        <w:rPr>
          <w:rFonts w:ascii="Arial" w:eastAsia="Times New Roman" w:hAnsi="Arial" w:cs="Arial"/>
          <w:sz w:val="20"/>
          <w:szCs w:val="20"/>
          <w:lang w:eastAsia="ru-RU"/>
        </w:rPr>
      </w:pPr>
    </w:p>
    <w:p w:rsidR="001705A0" w:rsidRDefault="001705A0" w:rsidP="006E4F43">
      <w:pPr>
        <w:shd w:val="clear" w:color="auto" w:fill="FFFFFF"/>
        <w:spacing w:after="0" w:line="240" w:lineRule="auto"/>
        <w:rPr>
          <w:rFonts w:ascii="Arial" w:eastAsia="Times New Roman" w:hAnsi="Arial" w:cs="Arial"/>
          <w:sz w:val="20"/>
          <w:szCs w:val="20"/>
          <w:lang w:eastAsia="ru-RU"/>
        </w:rPr>
      </w:pPr>
    </w:p>
    <w:p w:rsidR="001705A0" w:rsidRDefault="001705A0" w:rsidP="006E4F43">
      <w:pPr>
        <w:shd w:val="clear" w:color="auto" w:fill="FFFFFF"/>
        <w:spacing w:after="0" w:line="240" w:lineRule="auto"/>
        <w:rPr>
          <w:rFonts w:ascii="Arial" w:eastAsia="Times New Roman" w:hAnsi="Arial" w:cs="Arial"/>
          <w:sz w:val="20"/>
          <w:szCs w:val="20"/>
          <w:lang w:eastAsia="ru-RU"/>
        </w:rPr>
      </w:pPr>
    </w:p>
    <w:p w:rsidR="001705A0" w:rsidRDefault="001705A0" w:rsidP="006E4F43">
      <w:pPr>
        <w:shd w:val="clear" w:color="auto" w:fill="FFFFFF"/>
        <w:spacing w:after="0" w:line="240" w:lineRule="auto"/>
        <w:rPr>
          <w:rFonts w:ascii="Arial" w:eastAsia="Times New Roman" w:hAnsi="Arial" w:cs="Arial"/>
          <w:sz w:val="20"/>
          <w:szCs w:val="20"/>
          <w:lang w:eastAsia="ru-RU"/>
        </w:rPr>
      </w:pPr>
    </w:p>
    <w:p w:rsidR="001705A0" w:rsidRDefault="001705A0" w:rsidP="006E4F43">
      <w:pPr>
        <w:shd w:val="clear" w:color="auto" w:fill="FFFFFF"/>
        <w:spacing w:after="0" w:line="240" w:lineRule="auto"/>
        <w:rPr>
          <w:rFonts w:ascii="Arial" w:eastAsia="Times New Roman" w:hAnsi="Arial" w:cs="Arial"/>
          <w:sz w:val="20"/>
          <w:szCs w:val="20"/>
          <w:lang w:eastAsia="ru-RU"/>
        </w:rPr>
      </w:pPr>
    </w:p>
    <w:p w:rsidR="001705A0" w:rsidRDefault="001705A0" w:rsidP="006E4F43">
      <w:pPr>
        <w:shd w:val="clear" w:color="auto" w:fill="FFFFFF"/>
        <w:spacing w:after="0" w:line="240" w:lineRule="auto"/>
        <w:rPr>
          <w:rFonts w:ascii="Arial" w:eastAsia="Times New Roman" w:hAnsi="Arial" w:cs="Arial"/>
          <w:sz w:val="20"/>
          <w:szCs w:val="20"/>
          <w:lang w:eastAsia="ru-RU"/>
        </w:rPr>
      </w:pPr>
    </w:p>
    <w:p w:rsidR="001705A0" w:rsidRDefault="001705A0" w:rsidP="006E4F43">
      <w:pPr>
        <w:shd w:val="clear" w:color="auto" w:fill="FFFFFF"/>
        <w:spacing w:after="0" w:line="240" w:lineRule="auto"/>
        <w:rPr>
          <w:rFonts w:ascii="Arial" w:eastAsia="Times New Roman" w:hAnsi="Arial" w:cs="Arial"/>
          <w:sz w:val="20"/>
          <w:szCs w:val="20"/>
          <w:lang w:eastAsia="ru-RU"/>
        </w:rPr>
      </w:pPr>
    </w:p>
    <w:p w:rsidR="001705A0" w:rsidRDefault="001705A0" w:rsidP="006E4F43">
      <w:pPr>
        <w:shd w:val="clear" w:color="auto" w:fill="FFFFFF"/>
        <w:spacing w:after="0" w:line="240" w:lineRule="auto"/>
        <w:rPr>
          <w:rFonts w:ascii="Arial" w:eastAsia="Times New Roman" w:hAnsi="Arial" w:cs="Arial"/>
          <w:sz w:val="20"/>
          <w:szCs w:val="20"/>
          <w:lang w:eastAsia="ru-RU"/>
        </w:rPr>
      </w:pPr>
    </w:p>
    <w:p w:rsidR="001705A0" w:rsidRDefault="001705A0" w:rsidP="006E4F43">
      <w:pPr>
        <w:shd w:val="clear" w:color="auto" w:fill="FFFFFF"/>
        <w:spacing w:after="0" w:line="240" w:lineRule="auto"/>
        <w:rPr>
          <w:rFonts w:ascii="Arial" w:eastAsia="Times New Roman" w:hAnsi="Arial" w:cs="Arial"/>
          <w:sz w:val="20"/>
          <w:szCs w:val="20"/>
          <w:lang w:eastAsia="ru-RU"/>
        </w:rPr>
      </w:pPr>
    </w:p>
    <w:p w:rsidR="001705A0" w:rsidRDefault="001705A0" w:rsidP="006E4F43">
      <w:pPr>
        <w:shd w:val="clear" w:color="auto" w:fill="FFFFFF"/>
        <w:spacing w:after="0" w:line="240" w:lineRule="auto"/>
        <w:rPr>
          <w:rFonts w:ascii="Arial" w:eastAsia="Times New Roman" w:hAnsi="Arial" w:cs="Arial"/>
          <w:sz w:val="20"/>
          <w:szCs w:val="20"/>
          <w:lang w:eastAsia="ru-RU"/>
        </w:rPr>
      </w:pPr>
    </w:p>
    <w:p w:rsidR="001705A0" w:rsidRDefault="001705A0" w:rsidP="006E4F43">
      <w:pPr>
        <w:shd w:val="clear" w:color="auto" w:fill="FFFFFF"/>
        <w:spacing w:after="0" w:line="240" w:lineRule="auto"/>
        <w:rPr>
          <w:rFonts w:ascii="Arial" w:eastAsia="Times New Roman" w:hAnsi="Arial" w:cs="Arial"/>
          <w:sz w:val="20"/>
          <w:szCs w:val="20"/>
          <w:lang w:eastAsia="ru-RU"/>
        </w:rPr>
      </w:pPr>
    </w:p>
    <w:p w:rsidR="001705A0" w:rsidRDefault="001705A0" w:rsidP="006E4F43">
      <w:pPr>
        <w:shd w:val="clear" w:color="auto" w:fill="FFFFFF"/>
        <w:spacing w:after="0" w:line="240" w:lineRule="auto"/>
        <w:rPr>
          <w:rFonts w:ascii="Arial" w:eastAsia="Times New Roman" w:hAnsi="Arial" w:cs="Arial"/>
          <w:sz w:val="20"/>
          <w:szCs w:val="20"/>
          <w:lang w:eastAsia="ru-RU"/>
        </w:rPr>
      </w:pPr>
    </w:p>
    <w:p w:rsidR="001705A0" w:rsidRDefault="001705A0" w:rsidP="006E4F43">
      <w:pPr>
        <w:shd w:val="clear" w:color="auto" w:fill="FFFFFF"/>
        <w:spacing w:after="0" w:line="240" w:lineRule="auto"/>
        <w:rPr>
          <w:rFonts w:ascii="Arial" w:eastAsia="Times New Roman" w:hAnsi="Arial" w:cs="Arial"/>
          <w:sz w:val="20"/>
          <w:szCs w:val="20"/>
          <w:lang w:eastAsia="ru-RU"/>
        </w:rPr>
      </w:pPr>
    </w:p>
    <w:p w:rsidR="001705A0" w:rsidRDefault="001705A0" w:rsidP="006E4F43">
      <w:pPr>
        <w:shd w:val="clear" w:color="auto" w:fill="FFFFFF"/>
        <w:spacing w:after="0" w:line="240" w:lineRule="auto"/>
        <w:rPr>
          <w:rFonts w:ascii="Arial" w:eastAsia="Times New Roman" w:hAnsi="Arial" w:cs="Arial"/>
          <w:sz w:val="20"/>
          <w:szCs w:val="20"/>
          <w:lang w:eastAsia="ru-RU"/>
        </w:rPr>
      </w:pPr>
    </w:p>
    <w:p w:rsidR="001705A0" w:rsidRDefault="001705A0" w:rsidP="006E4F43">
      <w:pPr>
        <w:shd w:val="clear" w:color="auto" w:fill="FFFFFF"/>
        <w:spacing w:after="0" w:line="240" w:lineRule="auto"/>
        <w:rPr>
          <w:rFonts w:ascii="Arial" w:eastAsia="Times New Roman" w:hAnsi="Arial" w:cs="Arial"/>
          <w:sz w:val="20"/>
          <w:szCs w:val="20"/>
          <w:lang w:eastAsia="ru-RU"/>
        </w:rPr>
      </w:pPr>
    </w:p>
    <w:p w:rsidR="001705A0" w:rsidRDefault="001705A0" w:rsidP="006E4F43">
      <w:pPr>
        <w:shd w:val="clear" w:color="auto" w:fill="FFFFFF"/>
        <w:spacing w:after="0" w:line="240" w:lineRule="auto"/>
        <w:rPr>
          <w:rFonts w:ascii="Arial" w:eastAsia="Times New Roman" w:hAnsi="Arial" w:cs="Arial"/>
          <w:sz w:val="20"/>
          <w:szCs w:val="20"/>
          <w:lang w:eastAsia="ru-RU"/>
        </w:rPr>
      </w:pPr>
    </w:p>
    <w:p w:rsidR="001705A0" w:rsidRDefault="001705A0" w:rsidP="006E4F43">
      <w:pPr>
        <w:shd w:val="clear" w:color="auto" w:fill="FFFFFF"/>
        <w:spacing w:after="0" w:line="240" w:lineRule="auto"/>
        <w:rPr>
          <w:rFonts w:ascii="Arial" w:eastAsia="Times New Roman" w:hAnsi="Arial" w:cs="Arial"/>
          <w:sz w:val="20"/>
          <w:szCs w:val="20"/>
          <w:lang w:eastAsia="ru-RU"/>
        </w:rPr>
      </w:pPr>
    </w:p>
    <w:p w:rsidR="001705A0" w:rsidRDefault="001705A0" w:rsidP="006E4F43">
      <w:pPr>
        <w:shd w:val="clear" w:color="auto" w:fill="FFFFFF"/>
        <w:spacing w:after="0" w:line="240" w:lineRule="auto"/>
        <w:rPr>
          <w:rFonts w:ascii="Arial" w:eastAsia="Times New Roman" w:hAnsi="Arial" w:cs="Arial"/>
          <w:sz w:val="20"/>
          <w:szCs w:val="20"/>
          <w:lang w:eastAsia="ru-RU"/>
        </w:rPr>
      </w:pPr>
    </w:p>
    <w:p w:rsidR="001705A0" w:rsidRDefault="001705A0" w:rsidP="006E4F43">
      <w:pPr>
        <w:shd w:val="clear" w:color="auto" w:fill="FFFFFF"/>
        <w:spacing w:after="0" w:line="240" w:lineRule="auto"/>
        <w:rPr>
          <w:rFonts w:ascii="Arial" w:eastAsia="Times New Roman" w:hAnsi="Arial" w:cs="Arial"/>
          <w:sz w:val="20"/>
          <w:szCs w:val="20"/>
          <w:lang w:eastAsia="ru-RU"/>
        </w:rPr>
      </w:pPr>
    </w:p>
    <w:p w:rsidR="006E4F43" w:rsidRPr="006E4F43" w:rsidRDefault="006E4F43" w:rsidP="006E4F43">
      <w:pPr>
        <w:shd w:val="clear" w:color="auto" w:fill="FFFFFF"/>
        <w:spacing w:after="0" w:line="240" w:lineRule="auto"/>
        <w:rPr>
          <w:rFonts w:ascii="Arial" w:eastAsia="Times New Roman" w:hAnsi="Arial" w:cs="Arial"/>
          <w:sz w:val="18"/>
          <w:szCs w:val="18"/>
          <w:lang w:eastAsia="ru-RU"/>
        </w:rPr>
      </w:pPr>
    </w:p>
    <w:p w:rsidR="006E4F43" w:rsidRPr="001705A0" w:rsidRDefault="006E4F43" w:rsidP="001E7FDC">
      <w:pPr>
        <w:shd w:val="clear" w:color="auto" w:fill="FFFFFF"/>
        <w:spacing w:after="0" w:line="240" w:lineRule="auto"/>
        <w:jc w:val="center"/>
        <w:rPr>
          <w:rFonts w:ascii="Times New Roman" w:eastAsia="Times New Roman" w:hAnsi="Times New Roman" w:cs="Times New Roman"/>
          <w:sz w:val="32"/>
          <w:szCs w:val="32"/>
          <w:lang w:eastAsia="ru-RU"/>
        </w:rPr>
      </w:pPr>
      <w:r w:rsidRPr="001705A0">
        <w:rPr>
          <w:rFonts w:ascii="Times New Roman" w:eastAsia="Times New Roman" w:hAnsi="Times New Roman" w:cs="Times New Roman"/>
          <w:sz w:val="32"/>
          <w:szCs w:val="32"/>
          <w:lang w:eastAsia="ru-RU"/>
        </w:rPr>
        <w:lastRenderedPageBreak/>
        <w:t>Введение</w:t>
      </w:r>
    </w:p>
    <w:p w:rsidR="001E7FDC" w:rsidRPr="001E7FDC" w:rsidRDefault="001E7FDC" w:rsidP="001E7FDC">
      <w:pPr>
        <w:shd w:val="clear" w:color="auto" w:fill="FFFFFF"/>
        <w:spacing w:after="0" w:line="240" w:lineRule="auto"/>
        <w:jc w:val="center"/>
        <w:rPr>
          <w:rFonts w:ascii="Times New Roman" w:eastAsia="Times New Roman" w:hAnsi="Times New Roman" w:cs="Times New Roman"/>
          <w:sz w:val="28"/>
          <w:szCs w:val="28"/>
          <w:lang w:eastAsia="ru-RU"/>
        </w:rPr>
      </w:pPr>
    </w:p>
    <w:p w:rsidR="00E16D21" w:rsidRDefault="006E4F43" w:rsidP="00E16D2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 xml:space="preserve">Социальные  и  экономические  перемены,  происходящие  в  современном  обществе, </w:t>
      </w:r>
      <w:r w:rsidR="00E16D21">
        <w:rPr>
          <w:rFonts w:ascii="Times New Roman" w:eastAsia="Times New Roman" w:hAnsi="Times New Roman" w:cs="Times New Roman"/>
          <w:sz w:val="28"/>
          <w:szCs w:val="28"/>
          <w:lang w:eastAsia="ru-RU"/>
        </w:rPr>
        <w:t>влекут за собой существенные изменения</w:t>
      </w:r>
      <w:r w:rsidRPr="001E7FDC">
        <w:rPr>
          <w:rFonts w:ascii="Times New Roman" w:eastAsia="Times New Roman" w:hAnsi="Times New Roman" w:cs="Times New Roman"/>
          <w:sz w:val="28"/>
          <w:szCs w:val="28"/>
          <w:lang w:eastAsia="ru-RU"/>
        </w:rPr>
        <w:t xml:space="preserve"> в области образования. </w:t>
      </w:r>
      <w:r w:rsidR="00E16D21">
        <w:rPr>
          <w:rFonts w:ascii="Times New Roman" w:eastAsia="Times New Roman" w:hAnsi="Times New Roman" w:cs="Times New Roman"/>
          <w:sz w:val="28"/>
          <w:szCs w:val="28"/>
          <w:lang w:eastAsia="ru-RU"/>
        </w:rPr>
        <w:t>Сегодня все</w:t>
      </w:r>
      <w:r w:rsidRPr="001E7FDC">
        <w:rPr>
          <w:rFonts w:ascii="Times New Roman" w:eastAsia="Times New Roman" w:hAnsi="Times New Roman" w:cs="Times New Roman"/>
          <w:sz w:val="28"/>
          <w:szCs w:val="28"/>
          <w:lang w:eastAsia="ru-RU"/>
        </w:rPr>
        <w:t xml:space="preserve"> общеобразовательные  учебные  заведения  должны  чутко  реагировать на  требования</w:t>
      </w:r>
      <w:r w:rsidR="00E16D21">
        <w:rPr>
          <w:rFonts w:ascii="Times New Roman" w:eastAsia="Times New Roman" w:hAnsi="Times New Roman" w:cs="Times New Roman"/>
          <w:sz w:val="28"/>
          <w:szCs w:val="28"/>
          <w:lang w:eastAsia="ru-RU"/>
        </w:rPr>
        <w:t xml:space="preserve"> и запросы, поступающие от</w:t>
      </w:r>
      <w:r w:rsidRPr="001E7FDC">
        <w:rPr>
          <w:rFonts w:ascii="Times New Roman" w:eastAsia="Times New Roman" w:hAnsi="Times New Roman" w:cs="Times New Roman"/>
          <w:sz w:val="28"/>
          <w:szCs w:val="28"/>
          <w:lang w:eastAsia="ru-RU"/>
        </w:rPr>
        <w:t xml:space="preserve"> общества и государства. </w:t>
      </w:r>
      <w:r w:rsidR="00E16D21">
        <w:rPr>
          <w:rFonts w:ascii="Times New Roman" w:eastAsia="Times New Roman" w:hAnsi="Times New Roman" w:cs="Times New Roman"/>
          <w:sz w:val="28"/>
          <w:szCs w:val="28"/>
          <w:lang w:eastAsia="ru-RU"/>
        </w:rPr>
        <w:t>Активный процесс глобализации приводит к унификации культур</w:t>
      </w:r>
      <w:proofErr w:type="gramStart"/>
      <w:r w:rsidR="00E16D21">
        <w:rPr>
          <w:rFonts w:ascii="Times New Roman" w:eastAsia="Times New Roman" w:hAnsi="Times New Roman" w:cs="Times New Roman"/>
          <w:sz w:val="28"/>
          <w:szCs w:val="28"/>
          <w:lang w:eastAsia="ru-RU"/>
        </w:rPr>
        <w:t>.</w:t>
      </w:r>
      <w:proofErr w:type="gramEnd"/>
      <w:r w:rsidR="00E16D21">
        <w:rPr>
          <w:rFonts w:ascii="Times New Roman" w:eastAsia="Times New Roman" w:hAnsi="Times New Roman" w:cs="Times New Roman"/>
          <w:sz w:val="28"/>
          <w:szCs w:val="28"/>
          <w:lang w:eastAsia="ru-RU"/>
        </w:rPr>
        <w:t xml:space="preserve"> Это, в свою очередь, делает</w:t>
      </w:r>
      <w:r w:rsidRPr="001E7FDC">
        <w:rPr>
          <w:rFonts w:ascii="Times New Roman" w:eastAsia="Times New Roman" w:hAnsi="Times New Roman" w:cs="Times New Roman"/>
          <w:sz w:val="28"/>
          <w:szCs w:val="28"/>
          <w:lang w:eastAsia="ru-RU"/>
        </w:rPr>
        <w:t xml:space="preserve"> общение с представителями</w:t>
      </w:r>
      <w:r w:rsidR="00E16D21">
        <w:rPr>
          <w:rFonts w:ascii="Times New Roman" w:eastAsia="Times New Roman" w:hAnsi="Times New Roman" w:cs="Times New Roman"/>
          <w:sz w:val="28"/>
          <w:szCs w:val="28"/>
          <w:lang w:eastAsia="ru-RU"/>
        </w:rPr>
        <w:t xml:space="preserve"> других стран и народов свободным, не вызывающим особых сложностей,</w:t>
      </w:r>
      <w:r w:rsidRPr="001E7FDC">
        <w:rPr>
          <w:rFonts w:ascii="Times New Roman" w:eastAsia="Times New Roman" w:hAnsi="Times New Roman" w:cs="Times New Roman"/>
          <w:sz w:val="28"/>
          <w:szCs w:val="28"/>
          <w:lang w:eastAsia="ru-RU"/>
        </w:rPr>
        <w:t xml:space="preserve"> в силу  разницы восприятия  картины  мира.  </w:t>
      </w:r>
    </w:p>
    <w:p w:rsidR="006E4F43" w:rsidRPr="001E7FDC" w:rsidRDefault="00E16D21" w:rsidP="00E16D21">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  другой  стороны,  </w:t>
      </w:r>
      <w:r w:rsidR="006E4F43" w:rsidRPr="001E7FDC">
        <w:rPr>
          <w:rFonts w:ascii="Times New Roman" w:eastAsia="Times New Roman" w:hAnsi="Times New Roman" w:cs="Times New Roman"/>
          <w:sz w:val="28"/>
          <w:szCs w:val="28"/>
          <w:lang w:eastAsia="ru-RU"/>
        </w:rPr>
        <w:t xml:space="preserve">процесс </w:t>
      </w:r>
      <w:r>
        <w:rPr>
          <w:rFonts w:ascii="Times New Roman" w:eastAsia="Times New Roman" w:hAnsi="Times New Roman" w:cs="Times New Roman"/>
          <w:sz w:val="28"/>
          <w:szCs w:val="28"/>
          <w:lang w:eastAsia="ru-RU"/>
        </w:rPr>
        <w:t>глобализации ведет</w:t>
      </w:r>
      <w:r w:rsidR="006E4F43" w:rsidRPr="001E7FDC">
        <w:rPr>
          <w:rFonts w:ascii="Times New Roman" w:eastAsia="Times New Roman" w:hAnsi="Times New Roman" w:cs="Times New Roman"/>
          <w:sz w:val="28"/>
          <w:szCs w:val="28"/>
          <w:lang w:eastAsia="ru-RU"/>
        </w:rPr>
        <w:t xml:space="preserve">  к  тому,  что общество  теряет  редкие,  самобытные  культуры  малых  народов</w:t>
      </w:r>
      <w:r w:rsidR="00083335">
        <w:rPr>
          <w:rFonts w:ascii="Times New Roman" w:eastAsia="Times New Roman" w:hAnsi="Times New Roman" w:cs="Times New Roman"/>
          <w:sz w:val="28"/>
          <w:szCs w:val="28"/>
          <w:lang w:eastAsia="ru-RU"/>
        </w:rPr>
        <w:t xml:space="preserve"> мира</w:t>
      </w:r>
      <w:r w:rsidR="006E4F43" w:rsidRPr="001E7FDC">
        <w:rPr>
          <w:rFonts w:ascii="Times New Roman" w:eastAsia="Times New Roman" w:hAnsi="Times New Roman" w:cs="Times New Roman"/>
          <w:sz w:val="28"/>
          <w:szCs w:val="28"/>
          <w:lang w:eastAsia="ru-RU"/>
        </w:rPr>
        <w:t>.  Чем  больше  человек ориентирован «на запад</w:t>
      </w:r>
      <w:r w:rsidR="00083335">
        <w:rPr>
          <w:rFonts w:ascii="Times New Roman" w:eastAsia="Times New Roman" w:hAnsi="Times New Roman" w:cs="Times New Roman"/>
          <w:sz w:val="28"/>
          <w:szCs w:val="28"/>
          <w:lang w:eastAsia="ru-RU"/>
        </w:rPr>
        <w:t>ные ценности</w:t>
      </w:r>
      <w:r w:rsidR="006E4F43" w:rsidRPr="001E7FDC">
        <w:rPr>
          <w:rFonts w:ascii="Times New Roman" w:eastAsia="Times New Roman" w:hAnsi="Times New Roman" w:cs="Times New Roman"/>
          <w:sz w:val="28"/>
          <w:szCs w:val="28"/>
          <w:lang w:eastAsia="ru-RU"/>
        </w:rPr>
        <w:t>», тем меньше внимания он уделяет своим собственным к</w:t>
      </w:r>
      <w:r w:rsidR="00083335">
        <w:rPr>
          <w:rFonts w:ascii="Times New Roman" w:eastAsia="Times New Roman" w:hAnsi="Times New Roman" w:cs="Times New Roman"/>
          <w:sz w:val="28"/>
          <w:szCs w:val="28"/>
          <w:lang w:eastAsia="ru-RU"/>
        </w:rPr>
        <w:t>орням, культуре своей страны, своего региона</w:t>
      </w:r>
      <w:proofErr w:type="gramStart"/>
      <w:r w:rsidR="00083335">
        <w:rPr>
          <w:rFonts w:ascii="Times New Roman" w:eastAsia="Times New Roman" w:hAnsi="Times New Roman" w:cs="Times New Roman"/>
          <w:sz w:val="28"/>
          <w:szCs w:val="28"/>
          <w:lang w:eastAsia="ru-RU"/>
        </w:rPr>
        <w:t>.</w:t>
      </w:r>
      <w:proofErr w:type="gramEnd"/>
      <w:r w:rsidR="00083335">
        <w:rPr>
          <w:rFonts w:ascii="Times New Roman" w:eastAsia="Times New Roman" w:hAnsi="Times New Roman" w:cs="Times New Roman"/>
          <w:sz w:val="28"/>
          <w:szCs w:val="28"/>
          <w:lang w:eastAsia="ru-RU"/>
        </w:rPr>
        <w:t xml:space="preserve"> Однако, без</w:t>
      </w:r>
      <w:r w:rsidR="006E4F43" w:rsidRPr="001E7FDC">
        <w:rPr>
          <w:rFonts w:ascii="Times New Roman" w:eastAsia="Times New Roman" w:hAnsi="Times New Roman" w:cs="Times New Roman"/>
          <w:sz w:val="28"/>
          <w:szCs w:val="28"/>
          <w:lang w:eastAsia="ru-RU"/>
        </w:rPr>
        <w:t xml:space="preserve"> </w:t>
      </w:r>
      <w:r w:rsidR="00083335">
        <w:rPr>
          <w:rFonts w:ascii="Times New Roman" w:eastAsia="Times New Roman" w:hAnsi="Times New Roman" w:cs="Times New Roman"/>
          <w:sz w:val="28"/>
          <w:szCs w:val="28"/>
          <w:lang w:eastAsia="ru-RU"/>
        </w:rPr>
        <w:t xml:space="preserve">понимания </w:t>
      </w:r>
      <w:r w:rsidR="006E4F43" w:rsidRPr="001E7FDC">
        <w:rPr>
          <w:rFonts w:ascii="Times New Roman" w:eastAsia="Times New Roman" w:hAnsi="Times New Roman" w:cs="Times New Roman"/>
          <w:sz w:val="28"/>
          <w:szCs w:val="28"/>
          <w:lang w:eastAsia="ru-RU"/>
        </w:rPr>
        <w:t>истории</w:t>
      </w:r>
      <w:r w:rsidR="00083335">
        <w:rPr>
          <w:rFonts w:ascii="Times New Roman" w:eastAsia="Times New Roman" w:hAnsi="Times New Roman" w:cs="Times New Roman"/>
          <w:sz w:val="28"/>
          <w:szCs w:val="28"/>
          <w:lang w:eastAsia="ru-RU"/>
        </w:rPr>
        <w:t xml:space="preserve"> своей Родины</w:t>
      </w:r>
      <w:r w:rsidR="006E4F43" w:rsidRPr="001E7FDC">
        <w:rPr>
          <w:rFonts w:ascii="Times New Roman" w:eastAsia="Times New Roman" w:hAnsi="Times New Roman" w:cs="Times New Roman"/>
          <w:sz w:val="28"/>
          <w:szCs w:val="28"/>
          <w:lang w:eastAsia="ru-RU"/>
        </w:rPr>
        <w:t>,</w:t>
      </w:r>
      <w:r w:rsidR="00083335">
        <w:rPr>
          <w:rFonts w:ascii="Times New Roman" w:eastAsia="Times New Roman" w:hAnsi="Times New Roman" w:cs="Times New Roman"/>
          <w:sz w:val="28"/>
          <w:szCs w:val="28"/>
          <w:lang w:eastAsia="ru-RU"/>
        </w:rPr>
        <w:t xml:space="preserve"> своего рода,</w:t>
      </w:r>
      <w:r w:rsidR="006E4F43" w:rsidRPr="001E7FDC">
        <w:rPr>
          <w:rFonts w:ascii="Times New Roman" w:eastAsia="Times New Roman" w:hAnsi="Times New Roman" w:cs="Times New Roman"/>
          <w:sz w:val="28"/>
          <w:szCs w:val="28"/>
          <w:lang w:eastAsia="ru-RU"/>
        </w:rPr>
        <w:t xml:space="preserve">  без  осознания  своих  корней,  своего  пути,  нет  будущего  у </w:t>
      </w:r>
      <w:r w:rsidR="00083335">
        <w:rPr>
          <w:rFonts w:ascii="Times New Roman" w:eastAsia="Times New Roman" w:hAnsi="Times New Roman" w:cs="Times New Roman"/>
          <w:sz w:val="28"/>
          <w:szCs w:val="28"/>
          <w:lang w:eastAsia="ru-RU"/>
        </w:rPr>
        <w:t>общества и у страны в целом</w:t>
      </w:r>
      <w:r w:rsidR="006E4F43" w:rsidRPr="001E7FDC">
        <w:rPr>
          <w:rFonts w:ascii="Times New Roman" w:eastAsia="Times New Roman" w:hAnsi="Times New Roman" w:cs="Times New Roman"/>
          <w:sz w:val="28"/>
          <w:szCs w:val="28"/>
          <w:lang w:eastAsia="ru-RU"/>
        </w:rPr>
        <w:t xml:space="preserve">.  </w:t>
      </w:r>
    </w:p>
    <w:p w:rsidR="006E4F43" w:rsidRPr="001E7FDC" w:rsidRDefault="006E4F43" w:rsidP="0008333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 xml:space="preserve">Наиболее  эффективной  работой  по  сохранению  традиций  признается  вовлечение подрастающего  поколения  в  эту  деятельность.  Чем  старше  человек,  тем  лучше  у  него сформирована  система  ценностей,  к  восприятию  изменений.  Таким  образом,  осознание своей  культуры, </w:t>
      </w:r>
      <w:r w:rsidR="00083335">
        <w:rPr>
          <w:rFonts w:ascii="Times New Roman" w:eastAsia="Times New Roman" w:hAnsi="Times New Roman" w:cs="Times New Roman"/>
          <w:sz w:val="28"/>
          <w:szCs w:val="28"/>
          <w:lang w:eastAsia="ru-RU"/>
        </w:rPr>
        <w:t xml:space="preserve"> знание  истоков  своего  народа</w:t>
      </w:r>
      <w:r w:rsidRPr="001E7FDC">
        <w:rPr>
          <w:rFonts w:ascii="Times New Roman" w:eastAsia="Times New Roman" w:hAnsi="Times New Roman" w:cs="Times New Roman"/>
          <w:sz w:val="28"/>
          <w:szCs w:val="28"/>
          <w:lang w:eastAsia="ru-RU"/>
        </w:rPr>
        <w:t xml:space="preserve">  должны  закладываться  в  дошкольном  и младшем школьном возрасте. </w:t>
      </w:r>
    </w:p>
    <w:p w:rsidR="006E4F43" w:rsidRPr="001E7FDC" w:rsidRDefault="006E4F43" w:rsidP="0008333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Фольклор -</w:t>
      </w:r>
      <w:r w:rsidR="00083335">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 xml:space="preserve">это  коллективное    художественное  творчество  народа.  Поэтическое народное  творчество  веками  вбирало  в  себя  жизненный  опыт,  коллективную  мудрость </w:t>
      </w:r>
      <w:r w:rsidR="00083335">
        <w:rPr>
          <w:rFonts w:ascii="Times New Roman" w:eastAsia="Times New Roman" w:hAnsi="Times New Roman" w:cs="Times New Roman"/>
          <w:sz w:val="28"/>
          <w:szCs w:val="28"/>
          <w:lang w:eastAsia="ru-RU"/>
        </w:rPr>
        <w:t>народа</w:t>
      </w:r>
      <w:r w:rsidRPr="001E7FDC">
        <w:rPr>
          <w:rFonts w:ascii="Times New Roman" w:eastAsia="Times New Roman" w:hAnsi="Times New Roman" w:cs="Times New Roman"/>
          <w:sz w:val="28"/>
          <w:szCs w:val="28"/>
          <w:lang w:eastAsia="ru-RU"/>
        </w:rPr>
        <w:t xml:space="preserve"> и передавало их младшим поколениям, активно пропагандируя высокие нравственные  нормы  и  эстетические  идеалы.  Именно  поэтому  обращение  к  народной педагогике является необходимым условием формирования личности </w:t>
      </w:r>
      <w:r w:rsidR="00083335">
        <w:rPr>
          <w:rFonts w:ascii="Times New Roman" w:eastAsia="Times New Roman" w:hAnsi="Times New Roman" w:cs="Times New Roman"/>
          <w:sz w:val="28"/>
          <w:szCs w:val="28"/>
          <w:lang w:eastAsia="ru-RU"/>
        </w:rPr>
        <w:t>в современном обществе</w:t>
      </w:r>
      <w:r w:rsidRPr="001E7FDC">
        <w:rPr>
          <w:rFonts w:ascii="Times New Roman" w:eastAsia="Times New Roman" w:hAnsi="Times New Roman" w:cs="Times New Roman"/>
          <w:sz w:val="28"/>
          <w:szCs w:val="28"/>
          <w:lang w:eastAsia="ru-RU"/>
        </w:rPr>
        <w:t>.</w:t>
      </w:r>
    </w:p>
    <w:p w:rsidR="00083335" w:rsidRDefault="00083335" w:rsidP="00083335">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Отдельно следует отметить  также</w:t>
      </w:r>
      <w:r w:rsidR="006E4F43" w:rsidRPr="001E7FDC">
        <w:rPr>
          <w:rFonts w:ascii="Times New Roman" w:eastAsia="Times New Roman" w:hAnsi="Times New Roman" w:cs="Times New Roman"/>
          <w:sz w:val="28"/>
          <w:szCs w:val="28"/>
          <w:lang w:eastAsia="ru-RU"/>
        </w:rPr>
        <w:t xml:space="preserve"> возросшее  внимание  к  патриотическому воспитанию </w:t>
      </w:r>
      <w:r>
        <w:rPr>
          <w:rFonts w:ascii="Times New Roman" w:eastAsia="Times New Roman" w:hAnsi="Times New Roman" w:cs="Times New Roman"/>
          <w:sz w:val="28"/>
          <w:szCs w:val="28"/>
          <w:lang w:eastAsia="ru-RU"/>
        </w:rPr>
        <w:t>детей</w:t>
      </w:r>
      <w:r w:rsidR="006E4F43" w:rsidRPr="001E7FDC">
        <w:rPr>
          <w:rFonts w:ascii="Times New Roman" w:eastAsia="Times New Roman" w:hAnsi="Times New Roman" w:cs="Times New Roman"/>
          <w:sz w:val="28"/>
          <w:szCs w:val="28"/>
          <w:lang w:eastAsia="ru-RU"/>
        </w:rPr>
        <w:t xml:space="preserve">.  Федеральные  и  государственные  программы  нацелены  на повышение  уровня  патриотизма  среди воспитанников.  Понимание </w:t>
      </w:r>
      <w:r>
        <w:rPr>
          <w:rFonts w:ascii="Times New Roman" w:eastAsia="Times New Roman" w:hAnsi="Times New Roman" w:cs="Times New Roman"/>
          <w:sz w:val="28"/>
          <w:szCs w:val="28"/>
          <w:lang w:eastAsia="ru-RU"/>
        </w:rPr>
        <w:t>истории, пути развития своей страны</w:t>
      </w:r>
      <w:r w:rsidR="006E4F43" w:rsidRPr="001E7FDC">
        <w:rPr>
          <w:rFonts w:ascii="Times New Roman" w:eastAsia="Times New Roman" w:hAnsi="Times New Roman" w:cs="Times New Roman"/>
          <w:sz w:val="28"/>
          <w:szCs w:val="28"/>
          <w:lang w:eastAsia="ru-RU"/>
        </w:rPr>
        <w:t xml:space="preserve"> и  любовь  к  родине следует  начинать  формировать  еще  в </w:t>
      </w:r>
      <w:r>
        <w:rPr>
          <w:rFonts w:ascii="Times New Roman" w:eastAsia="Times New Roman" w:hAnsi="Times New Roman" w:cs="Times New Roman"/>
          <w:sz w:val="28"/>
          <w:szCs w:val="28"/>
          <w:lang w:eastAsia="ru-RU"/>
        </w:rPr>
        <w:t>детском  саду</w:t>
      </w:r>
      <w:r w:rsidR="006E4F43" w:rsidRPr="001E7FDC">
        <w:rPr>
          <w:rFonts w:ascii="Times New Roman" w:eastAsia="Times New Roman" w:hAnsi="Times New Roman" w:cs="Times New Roman"/>
          <w:sz w:val="28"/>
          <w:szCs w:val="28"/>
          <w:lang w:eastAsia="ru-RU"/>
        </w:rPr>
        <w:t xml:space="preserve">,  для чего  регулярно  организуются </w:t>
      </w:r>
      <w:r>
        <w:rPr>
          <w:rFonts w:ascii="Times New Roman" w:eastAsia="Times New Roman" w:hAnsi="Times New Roman" w:cs="Times New Roman"/>
          <w:sz w:val="28"/>
          <w:szCs w:val="28"/>
          <w:lang w:eastAsia="ru-RU"/>
        </w:rPr>
        <w:t xml:space="preserve">и проводятся различные мероприятия: </w:t>
      </w:r>
      <w:r w:rsidR="006E4F43" w:rsidRPr="001E7FDC">
        <w:rPr>
          <w:rFonts w:ascii="Times New Roman" w:eastAsia="Times New Roman" w:hAnsi="Times New Roman" w:cs="Times New Roman"/>
          <w:sz w:val="28"/>
          <w:szCs w:val="28"/>
          <w:lang w:eastAsia="ru-RU"/>
        </w:rPr>
        <w:t xml:space="preserve">зарницы,  выставки,  посвященные  ветеранам  и  наследию  страны.  </w:t>
      </w:r>
    </w:p>
    <w:p w:rsidR="00BB4BA0" w:rsidRDefault="00BB4BA0" w:rsidP="00BB4BA0">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Чаще всего </w:t>
      </w:r>
      <w:r w:rsidR="006E4F43" w:rsidRPr="001E7FDC">
        <w:rPr>
          <w:rFonts w:ascii="Times New Roman" w:eastAsia="Times New Roman" w:hAnsi="Times New Roman" w:cs="Times New Roman"/>
          <w:sz w:val="28"/>
          <w:szCs w:val="28"/>
          <w:lang w:eastAsia="ru-RU"/>
        </w:rPr>
        <w:t>большинство подобных мероприятий связано с победой в</w:t>
      </w:r>
      <w:r>
        <w:rPr>
          <w:rFonts w:ascii="Times New Roman" w:eastAsia="Times New Roman" w:hAnsi="Times New Roman" w:cs="Times New Roman"/>
          <w:sz w:val="28"/>
          <w:szCs w:val="28"/>
          <w:lang w:eastAsia="ru-RU"/>
        </w:rPr>
        <w:t xml:space="preserve"> Великой отечественной войне. Но </w:t>
      </w:r>
      <w:r w:rsidR="006E4F43" w:rsidRPr="001E7FDC">
        <w:rPr>
          <w:rFonts w:ascii="Times New Roman" w:eastAsia="Times New Roman" w:hAnsi="Times New Roman" w:cs="Times New Roman"/>
          <w:sz w:val="28"/>
          <w:szCs w:val="28"/>
          <w:lang w:eastAsia="ru-RU"/>
        </w:rPr>
        <w:t>понимание  истории  и  культуры  страны  должно  основываться</w:t>
      </w:r>
      <w:r w:rsidR="00E16D21">
        <w:rPr>
          <w:rFonts w:ascii="Times New Roman" w:eastAsia="Times New Roman" w:hAnsi="Times New Roman" w:cs="Times New Roman"/>
          <w:sz w:val="28"/>
          <w:szCs w:val="28"/>
          <w:lang w:eastAsia="ru-RU"/>
        </w:rPr>
        <w:t xml:space="preserve"> </w:t>
      </w:r>
      <w:r w:rsidR="006E4F43" w:rsidRPr="001E7FDC">
        <w:rPr>
          <w:rFonts w:ascii="Times New Roman" w:eastAsia="Times New Roman" w:hAnsi="Times New Roman" w:cs="Times New Roman"/>
          <w:sz w:val="28"/>
          <w:szCs w:val="28"/>
          <w:lang w:eastAsia="ru-RU"/>
        </w:rPr>
        <w:t xml:space="preserve">на представлениях  о  начальном  этапе  ее  формирования,  то  есть  следует  обращаться  к культурному наследию начиная </w:t>
      </w:r>
      <w:proofErr w:type="gramStart"/>
      <w:r w:rsidR="006E4F43" w:rsidRPr="001E7FDC">
        <w:rPr>
          <w:rFonts w:ascii="Times New Roman" w:eastAsia="Times New Roman" w:hAnsi="Times New Roman" w:cs="Times New Roman"/>
          <w:sz w:val="28"/>
          <w:szCs w:val="28"/>
          <w:lang w:eastAsia="ru-RU"/>
        </w:rPr>
        <w:t>с</w:t>
      </w:r>
      <w:proofErr w:type="gramEnd"/>
      <w:r w:rsidR="006E4F43" w:rsidRPr="001E7FDC">
        <w:rPr>
          <w:rFonts w:ascii="Times New Roman" w:eastAsia="Times New Roman" w:hAnsi="Times New Roman" w:cs="Times New Roman"/>
          <w:sz w:val="28"/>
          <w:szCs w:val="28"/>
          <w:lang w:eastAsia="ru-RU"/>
        </w:rPr>
        <w:t xml:space="preserve"> времен Киевской Руси</w:t>
      </w:r>
      <w:r>
        <w:rPr>
          <w:rFonts w:ascii="Times New Roman" w:eastAsia="Times New Roman" w:hAnsi="Times New Roman" w:cs="Times New Roman"/>
          <w:sz w:val="28"/>
          <w:szCs w:val="28"/>
          <w:lang w:eastAsia="ru-RU"/>
        </w:rPr>
        <w:t xml:space="preserve"> и становления Государства Российского</w:t>
      </w:r>
      <w:r w:rsidR="006E4F43" w:rsidRPr="001E7FD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6E4F43" w:rsidRPr="001E7FDC">
        <w:rPr>
          <w:rFonts w:ascii="Times New Roman" w:eastAsia="Times New Roman" w:hAnsi="Times New Roman" w:cs="Times New Roman"/>
          <w:sz w:val="28"/>
          <w:szCs w:val="28"/>
          <w:lang w:eastAsia="ru-RU"/>
        </w:rPr>
        <w:t>Таким образом, можно сделать вывод, что знание фольклора является необходимой базой не только для эстетического, но и для патриотического воспитания личности.</w:t>
      </w:r>
      <w:r w:rsidR="00E16D21">
        <w:rPr>
          <w:rFonts w:ascii="Times New Roman" w:eastAsia="Times New Roman" w:hAnsi="Times New Roman" w:cs="Times New Roman"/>
          <w:sz w:val="28"/>
          <w:szCs w:val="28"/>
          <w:lang w:eastAsia="ru-RU"/>
        </w:rPr>
        <w:t xml:space="preserve"> </w:t>
      </w:r>
    </w:p>
    <w:p w:rsidR="006E4F43" w:rsidRPr="001E7FDC" w:rsidRDefault="00BB4BA0" w:rsidP="00BB4BA0">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Как уже отмечалось, в воспитании ребенка </w:t>
      </w:r>
      <w:r w:rsidR="006E4F43" w:rsidRPr="001E7FD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младшего</w:t>
      </w:r>
      <w:r w:rsidR="006E4F43" w:rsidRPr="001E7FD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возраста </w:t>
      </w:r>
      <w:r w:rsidR="006E4F43" w:rsidRPr="001E7FDC">
        <w:rPr>
          <w:rFonts w:ascii="Times New Roman" w:eastAsia="Times New Roman" w:hAnsi="Times New Roman" w:cs="Times New Roman"/>
          <w:sz w:val="28"/>
          <w:szCs w:val="28"/>
          <w:lang w:eastAsia="ru-RU"/>
        </w:rPr>
        <w:t>основной и наиболее эф</w:t>
      </w:r>
      <w:r>
        <w:rPr>
          <w:rFonts w:ascii="Times New Roman" w:eastAsia="Times New Roman" w:hAnsi="Times New Roman" w:cs="Times New Roman"/>
          <w:sz w:val="28"/>
          <w:szCs w:val="28"/>
          <w:lang w:eastAsia="ru-RU"/>
        </w:rPr>
        <w:t>фективной формой работы</w:t>
      </w:r>
      <w:r w:rsidR="006E4F43" w:rsidRPr="001E7FDC">
        <w:rPr>
          <w:rFonts w:ascii="Times New Roman" w:eastAsia="Times New Roman" w:hAnsi="Times New Roman" w:cs="Times New Roman"/>
          <w:sz w:val="28"/>
          <w:szCs w:val="28"/>
          <w:lang w:eastAsia="ru-RU"/>
        </w:rPr>
        <w:t xml:space="preserve"> является  игра.  Театральной  педагогике  в  наши дни  уделяется  значительное  внимание,  и многие исследователи  (А.</w:t>
      </w:r>
      <w:r>
        <w:rPr>
          <w:rFonts w:ascii="Times New Roman" w:eastAsia="Times New Roman" w:hAnsi="Times New Roman" w:cs="Times New Roman"/>
          <w:sz w:val="28"/>
          <w:szCs w:val="28"/>
          <w:lang w:eastAsia="ru-RU"/>
        </w:rPr>
        <w:t xml:space="preserve"> </w:t>
      </w:r>
      <w:r w:rsidR="006E4F43" w:rsidRPr="001E7FDC">
        <w:rPr>
          <w:rFonts w:ascii="Times New Roman" w:eastAsia="Times New Roman" w:hAnsi="Times New Roman" w:cs="Times New Roman"/>
          <w:sz w:val="28"/>
          <w:szCs w:val="28"/>
          <w:lang w:eastAsia="ru-RU"/>
        </w:rPr>
        <w:t>С. Каргин</w:t>
      </w:r>
      <w:r>
        <w:rPr>
          <w:rFonts w:ascii="Times New Roman" w:eastAsia="Times New Roman" w:hAnsi="Times New Roman" w:cs="Times New Roman"/>
          <w:sz w:val="28"/>
          <w:szCs w:val="28"/>
          <w:lang w:eastAsia="ru-RU"/>
        </w:rPr>
        <w:t xml:space="preserve">, </w:t>
      </w:r>
      <w:r w:rsidR="006E4F43" w:rsidRPr="001E7FDC">
        <w:rPr>
          <w:rFonts w:ascii="Times New Roman" w:eastAsia="Times New Roman" w:hAnsi="Times New Roman" w:cs="Times New Roman"/>
          <w:sz w:val="28"/>
          <w:szCs w:val="28"/>
          <w:lang w:eastAsia="ru-RU"/>
        </w:rPr>
        <w:t xml:space="preserve"> Ю.</w:t>
      </w:r>
      <w:r>
        <w:rPr>
          <w:rFonts w:ascii="Times New Roman" w:eastAsia="Times New Roman" w:hAnsi="Times New Roman" w:cs="Times New Roman"/>
          <w:sz w:val="28"/>
          <w:szCs w:val="28"/>
          <w:lang w:eastAsia="ru-RU"/>
        </w:rPr>
        <w:t xml:space="preserve"> </w:t>
      </w:r>
      <w:r w:rsidR="006E4F43" w:rsidRPr="001E7FDC">
        <w:rPr>
          <w:rFonts w:ascii="Times New Roman" w:eastAsia="Times New Roman" w:hAnsi="Times New Roman" w:cs="Times New Roman"/>
          <w:sz w:val="28"/>
          <w:szCs w:val="28"/>
          <w:lang w:eastAsia="ru-RU"/>
        </w:rPr>
        <w:t>А. Стрельцов, Б.</w:t>
      </w:r>
      <w:r>
        <w:rPr>
          <w:rFonts w:ascii="Times New Roman" w:eastAsia="Times New Roman" w:hAnsi="Times New Roman" w:cs="Times New Roman"/>
          <w:sz w:val="28"/>
          <w:szCs w:val="28"/>
          <w:lang w:eastAsia="ru-RU"/>
        </w:rPr>
        <w:t xml:space="preserve"> </w:t>
      </w:r>
      <w:r w:rsidR="006E4F43" w:rsidRPr="001E7FDC">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 xml:space="preserve"> </w:t>
      </w:r>
      <w:r w:rsidR="006E4F43" w:rsidRPr="001E7FDC">
        <w:rPr>
          <w:rFonts w:ascii="Times New Roman" w:eastAsia="Times New Roman" w:hAnsi="Times New Roman" w:cs="Times New Roman"/>
          <w:sz w:val="28"/>
          <w:szCs w:val="28"/>
          <w:lang w:eastAsia="ru-RU"/>
        </w:rPr>
        <w:t xml:space="preserve">Титов, </w:t>
      </w:r>
      <w:r>
        <w:rPr>
          <w:rFonts w:ascii="Times New Roman" w:eastAsia="Times New Roman" w:hAnsi="Times New Roman" w:cs="Times New Roman"/>
          <w:sz w:val="28"/>
          <w:szCs w:val="28"/>
          <w:lang w:eastAsia="ru-RU"/>
        </w:rPr>
        <w:t xml:space="preserve">             </w:t>
      </w:r>
      <w:r w:rsidR="006E4F43" w:rsidRPr="001E7FDC">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w:t>
      </w:r>
      <w:r w:rsidR="006E4F43" w:rsidRPr="001E7FDC">
        <w:rPr>
          <w:rFonts w:ascii="Times New Roman" w:eastAsia="Times New Roman" w:hAnsi="Times New Roman" w:cs="Times New Roman"/>
          <w:sz w:val="28"/>
          <w:szCs w:val="28"/>
          <w:lang w:eastAsia="ru-RU"/>
        </w:rPr>
        <w:t>Ф</w:t>
      </w:r>
      <w:r>
        <w:rPr>
          <w:rFonts w:ascii="Times New Roman" w:eastAsia="Times New Roman" w:hAnsi="Times New Roman" w:cs="Times New Roman"/>
          <w:sz w:val="28"/>
          <w:szCs w:val="28"/>
          <w:lang w:eastAsia="ru-RU"/>
        </w:rPr>
        <w:t>.</w:t>
      </w:r>
      <w:r w:rsidR="006E4F43" w:rsidRPr="001E7FDC">
        <w:rPr>
          <w:rFonts w:ascii="Times New Roman" w:eastAsia="Times New Roman" w:hAnsi="Times New Roman" w:cs="Times New Roman"/>
          <w:sz w:val="28"/>
          <w:szCs w:val="28"/>
          <w:lang w:eastAsia="ru-RU"/>
        </w:rPr>
        <w:t xml:space="preserve"> </w:t>
      </w:r>
      <w:proofErr w:type="spellStart"/>
      <w:r w:rsidR="006E4F43" w:rsidRPr="001E7FDC">
        <w:rPr>
          <w:rFonts w:ascii="Times New Roman" w:eastAsia="Times New Roman" w:hAnsi="Times New Roman" w:cs="Times New Roman"/>
          <w:sz w:val="28"/>
          <w:szCs w:val="28"/>
          <w:lang w:eastAsia="ru-RU"/>
        </w:rPr>
        <w:t>Чабанный</w:t>
      </w:r>
      <w:proofErr w:type="spellEnd"/>
      <w:r w:rsidR="006E4F43" w:rsidRPr="001E7FDC">
        <w:rPr>
          <w:rFonts w:ascii="Times New Roman" w:eastAsia="Times New Roman" w:hAnsi="Times New Roman" w:cs="Times New Roman"/>
          <w:sz w:val="28"/>
          <w:szCs w:val="28"/>
          <w:lang w:eastAsia="ru-RU"/>
        </w:rPr>
        <w:t xml:space="preserve">) с своих трудах  раскрывают  сущность  и  специфику  детского  творчества,  определяют  </w:t>
      </w:r>
      <w:r>
        <w:rPr>
          <w:rFonts w:ascii="Times New Roman" w:eastAsia="Times New Roman" w:hAnsi="Times New Roman" w:cs="Times New Roman"/>
          <w:sz w:val="28"/>
          <w:szCs w:val="28"/>
          <w:lang w:eastAsia="ru-RU"/>
        </w:rPr>
        <w:t>«</w:t>
      </w:r>
      <w:r w:rsidR="006E4F43" w:rsidRPr="001E7FDC">
        <w:rPr>
          <w:rFonts w:ascii="Times New Roman" w:eastAsia="Times New Roman" w:hAnsi="Times New Roman" w:cs="Times New Roman"/>
          <w:sz w:val="28"/>
          <w:szCs w:val="28"/>
          <w:lang w:eastAsia="ru-RU"/>
        </w:rPr>
        <w:t xml:space="preserve">культурно-созидающий и </w:t>
      </w:r>
      <w:proofErr w:type="spellStart"/>
      <w:r w:rsidR="006E4F43" w:rsidRPr="001E7FDC">
        <w:rPr>
          <w:rFonts w:ascii="Times New Roman" w:eastAsia="Times New Roman" w:hAnsi="Times New Roman" w:cs="Times New Roman"/>
          <w:sz w:val="28"/>
          <w:szCs w:val="28"/>
          <w:lang w:eastAsia="ru-RU"/>
        </w:rPr>
        <w:t>рекреационно</w:t>
      </w:r>
      <w:proofErr w:type="spellEnd"/>
      <w:r w:rsidR="00E16D21">
        <w:rPr>
          <w:rFonts w:ascii="Times New Roman" w:eastAsia="Times New Roman" w:hAnsi="Times New Roman" w:cs="Times New Roman"/>
          <w:sz w:val="28"/>
          <w:szCs w:val="28"/>
          <w:lang w:eastAsia="ru-RU"/>
        </w:rPr>
        <w:t xml:space="preserve"> </w:t>
      </w:r>
      <w:proofErr w:type="gramStart"/>
      <w:r w:rsidR="006E4F43" w:rsidRPr="001E7FDC">
        <w:rPr>
          <w:rFonts w:ascii="Times New Roman" w:eastAsia="Times New Roman" w:hAnsi="Times New Roman" w:cs="Times New Roman"/>
          <w:sz w:val="28"/>
          <w:szCs w:val="28"/>
          <w:lang w:eastAsia="ru-RU"/>
        </w:rPr>
        <w:t>-р</w:t>
      </w:r>
      <w:proofErr w:type="gramEnd"/>
      <w:r w:rsidR="006E4F43" w:rsidRPr="001E7FDC">
        <w:rPr>
          <w:rFonts w:ascii="Times New Roman" w:eastAsia="Times New Roman" w:hAnsi="Times New Roman" w:cs="Times New Roman"/>
          <w:sz w:val="28"/>
          <w:szCs w:val="28"/>
          <w:lang w:eastAsia="ru-RU"/>
        </w:rPr>
        <w:t>азвивающий потенциал</w:t>
      </w:r>
      <w:r>
        <w:rPr>
          <w:rFonts w:ascii="Times New Roman" w:eastAsia="Times New Roman" w:hAnsi="Times New Roman" w:cs="Times New Roman"/>
          <w:sz w:val="28"/>
          <w:szCs w:val="28"/>
          <w:lang w:eastAsia="ru-RU"/>
        </w:rPr>
        <w:t>»</w:t>
      </w:r>
      <w:r w:rsidR="006E4F43" w:rsidRPr="001E7FDC">
        <w:rPr>
          <w:rFonts w:ascii="Times New Roman" w:eastAsia="Times New Roman" w:hAnsi="Times New Roman" w:cs="Times New Roman"/>
          <w:sz w:val="28"/>
          <w:szCs w:val="28"/>
          <w:lang w:eastAsia="ru-RU"/>
        </w:rPr>
        <w:t xml:space="preserve"> досуга и педагогические условия его </w:t>
      </w:r>
      <w:r>
        <w:rPr>
          <w:rFonts w:ascii="Times New Roman" w:eastAsia="Times New Roman" w:hAnsi="Times New Roman" w:cs="Times New Roman"/>
          <w:sz w:val="28"/>
          <w:szCs w:val="28"/>
          <w:lang w:eastAsia="ru-RU"/>
        </w:rPr>
        <w:t>реализации.  Рост  внимания</w:t>
      </w:r>
      <w:r w:rsidR="006E4F43" w:rsidRPr="001E7FDC">
        <w:rPr>
          <w:rFonts w:ascii="Times New Roman" w:eastAsia="Times New Roman" w:hAnsi="Times New Roman" w:cs="Times New Roman"/>
          <w:sz w:val="28"/>
          <w:szCs w:val="28"/>
          <w:lang w:eastAsia="ru-RU"/>
        </w:rPr>
        <w:t xml:space="preserve">  к  фольклорному  театру  как  средству формирования личности</w:t>
      </w:r>
      <w:r>
        <w:rPr>
          <w:rFonts w:ascii="Times New Roman" w:eastAsia="Times New Roman" w:hAnsi="Times New Roman" w:cs="Times New Roman"/>
          <w:sz w:val="28"/>
          <w:szCs w:val="28"/>
          <w:lang w:eastAsia="ru-RU"/>
        </w:rPr>
        <w:t xml:space="preserve"> достаточно высок.</w:t>
      </w:r>
      <w:r w:rsidR="006E4F43" w:rsidRPr="001E7FD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w:t>
      </w:r>
      <w:r w:rsidR="006E4F43" w:rsidRPr="001E7FDC">
        <w:rPr>
          <w:rFonts w:ascii="Times New Roman" w:eastAsia="Times New Roman" w:hAnsi="Times New Roman" w:cs="Times New Roman"/>
          <w:sz w:val="28"/>
          <w:szCs w:val="28"/>
          <w:lang w:eastAsia="ru-RU"/>
        </w:rPr>
        <w:t xml:space="preserve">  педагоги-практики  отмечают,  что  дети  с  удовольствием</w:t>
      </w:r>
      <w:r w:rsidR="00E16D21">
        <w:rPr>
          <w:rFonts w:ascii="Times New Roman" w:eastAsia="Times New Roman" w:hAnsi="Times New Roman" w:cs="Times New Roman"/>
          <w:sz w:val="28"/>
          <w:szCs w:val="28"/>
          <w:lang w:eastAsia="ru-RU"/>
        </w:rPr>
        <w:t xml:space="preserve"> </w:t>
      </w:r>
      <w:r w:rsidR="006E4F43" w:rsidRPr="001E7FDC">
        <w:rPr>
          <w:rFonts w:ascii="Times New Roman" w:eastAsia="Times New Roman" w:hAnsi="Times New Roman" w:cs="Times New Roman"/>
          <w:sz w:val="28"/>
          <w:szCs w:val="28"/>
          <w:lang w:eastAsia="ru-RU"/>
        </w:rPr>
        <w:t>воспринимают информацию о народных традициях, примеряют на себя новые роли и активно участвуют в различных народных играх. Так как игра, в отличие от занятия, подразумевает большую свободу действий, ребенок ярче проявляет свои личностные качества. В народных играх дети  учатся  общаться,  приобщаются  к  народным  традициям,  проявляют  взаимовыручку, знакомятся с малыми жанрами народного творчества.</w:t>
      </w:r>
    </w:p>
    <w:p w:rsidR="006E4F43" w:rsidRDefault="006E4F43" w:rsidP="00BB4BA0">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Следует  отметить,  что  в  данном  случае  педагог  воспринимается</w:t>
      </w:r>
      <w:r w:rsidR="00BB4BA0">
        <w:rPr>
          <w:rFonts w:ascii="Times New Roman" w:eastAsia="Times New Roman" w:hAnsi="Times New Roman" w:cs="Times New Roman"/>
          <w:sz w:val="28"/>
          <w:szCs w:val="28"/>
          <w:lang w:eastAsia="ru-RU"/>
        </w:rPr>
        <w:t xml:space="preserve">  не  как  строгий</w:t>
      </w:r>
      <w:r w:rsidRPr="001E7FDC">
        <w:rPr>
          <w:rFonts w:ascii="Times New Roman" w:eastAsia="Times New Roman" w:hAnsi="Times New Roman" w:cs="Times New Roman"/>
          <w:sz w:val="28"/>
          <w:szCs w:val="28"/>
          <w:lang w:eastAsia="ru-RU"/>
        </w:rPr>
        <w:t xml:space="preserve"> учитель, а как помощник, </w:t>
      </w:r>
      <w:proofErr w:type="spellStart"/>
      <w:proofErr w:type="gramStart"/>
      <w:r w:rsidR="00BB4BA0">
        <w:rPr>
          <w:rFonts w:ascii="Times New Roman" w:eastAsia="Times New Roman" w:hAnsi="Times New Roman" w:cs="Times New Roman"/>
          <w:sz w:val="28"/>
          <w:szCs w:val="28"/>
          <w:lang w:eastAsia="ru-RU"/>
        </w:rPr>
        <w:t>со-участник</w:t>
      </w:r>
      <w:proofErr w:type="spellEnd"/>
      <w:proofErr w:type="gramEnd"/>
      <w:r w:rsidR="00BB4BA0">
        <w:rPr>
          <w:rFonts w:ascii="Times New Roman" w:eastAsia="Times New Roman" w:hAnsi="Times New Roman" w:cs="Times New Roman"/>
          <w:sz w:val="28"/>
          <w:szCs w:val="28"/>
          <w:lang w:eastAsia="ru-RU"/>
        </w:rPr>
        <w:t>, а это</w:t>
      </w:r>
      <w:r w:rsidRPr="001E7FDC">
        <w:rPr>
          <w:rFonts w:ascii="Times New Roman" w:eastAsia="Times New Roman" w:hAnsi="Times New Roman" w:cs="Times New Roman"/>
          <w:sz w:val="28"/>
          <w:szCs w:val="28"/>
          <w:lang w:eastAsia="ru-RU"/>
        </w:rPr>
        <w:t xml:space="preserve"> способствует</w:t>
      </w:r>
      <w:r w:rsidR="00BB4BA0">
        <w:rPr>
          <w:rFonts w:ascii="Times New Roman" w:eastAsia="Times New Roman" w:hAnsi="Times New Roman" w:cs="Times New Roman"/>
          <w:sz w:val="28"/>
          <w:szCs w:val="28"/>
          <w:lang w:eastAsia="ru-RU"/>
        </w:rPr>
        <w:t xml:space="preserve"> большему</w:t>
      </w:r>
      <w:r w:rsidRPr="001E7FDC">
        <w:rPr>
          <w:rFonts w:ascii="Times New Roman" w:eastAsia="Times New Roman" w:hAnsi="Times New Roman" w:cs="Times New Roman"/>
          <w:sz w:val="28"/>
          <w:szCs w:val="28"/>
          <w:lang w:eastAsia="ru-RU"/>
        </w:rPr>
        <w:t xml:space="preserve"> раскрепощению детей и снижению их утомляемости. Вследствие этого создание школьного фольклорного (народного) театра решает  множество  психологических  проблем,  а  также  способствует    патриотическому, эстетическому и нравственному воспитанию школьников.</w:t>
      </w:r>
    </w:p>
    <w:p w:rsidR="00BB4BA0" w:rsidRDefault="00BB4BA0" w:rsidP="00BB4BA0">
      <w:pPr>
        <w:shd w:val="clear" w:color="auto" w:fill="FFFFFF"/>
        <w:spacing w:after="0" w:line="240" w:lineRule="auto"/>
        <w:ind w:firstLine="708"/>
        <w:jc w:val="both"/>
        <w:rPr>
          <w:rFonts w:ascii="Times New Roman" w:eastAsia="Times New Roman" w:hAnsi="Times New Roman" w:cs="Times New Roman"/>
          <w:sz w:val="28"/>
          <w:szCs w:val="28"/>
          <w:lang w:eastAsia="ru-RU"/>
        </w:rPr>
      </w:pPr>
    </w:p>
    <w:p w:rsidR="00BB4BA0" w:rsidRDefault="00BB4BA0" w:rsidP="00BB4BA0">
      <w:pPr>
        <w:shd w:val="clear" w:color="auto" w:fill="FFFFFF"/>
        <w:spacing w:after="0" w:line="240" w:lineRule="auto"/>
        <w:ind w:firstLine="708"/>
        <w:jc w:val="both"/>
        <w:rPr>
          <w:rFonts w:ascii="Times New Roman" w:eastAsia="Times New Roman" w:hAnsi="Times New Roman" w:cs="Times New Roman"/>
          <w:sz w:val="28"/>
          <w:szCs w:val="28"/>
          <w:lang w:eastAsia="ru-RU"/>
        </w:rPr>
      </w:pPr>
    </w:p>
    <w:p w:rsidR="00BB4BA0" w:rsidRDefault="00BB4BA0" w:rsidP="00BB4BA0">
      <w:pPr>
        <w:shd w:val="clear" w:color="auto" w:fill="FFFFFF"/>
        <w:spacing w:after="0" w:line="240" w:lineRule="auto"/>
        <w:ind w:firstLine="708"/>
        <w:jc w:val="both"/>
        <w:rPr>
          <w:rFonts w:ascii="Times New Roman" w:eastAsia="Times New Roman" w:hAnsi="Times New Roman" w:cs="Times New Roman"/>
          <w:sz w:val="28"/>
          <w:szCs w:val="28"/>
          <w:lang w:eastAsia="ru-RU"/>
        </w:rPr>
      </w:pPr>
    </w:p>
    <w:p w:rsidR="00BB4BA0" w:rsidRDefault="00BB4BA0" w:rsidP="00BB4BA0">
      <w:pPr>
        <w:shd w:val="clear" w:color="auto" w:fill="FFFFFF"/>
        <w:spacing w:after="0" w:line="240" w:lineRule="auto"/>
        <w:ind w:firstLine="708"/>
        <w:jc w:val="both"/>
        <w:rPr>
          <w:rFonts w:ascii="Times New Roman" w:eastAsia="Times New Roman" w:hAnsi="Times New Roman" w:cs="Times New Roman"/>
          <w:sz w:val="28"/>
          <w:szCs w:val="28"/>
          <w:lang w:eastAsia="ru-RU"/>
        </w:rPr>
      </w:pPr>
    </w:p>
    <w:p w:rsidR="00BB4BA0" w:rsidRDefault="00BB4BA0" w:rsidP="00BB4BA0">
      <w:pPr>
        <w:shd w:val="clear" w:color="auto" w:fill="FFFFFF"/>
        <w:spacing w:after="0" w:line="240" w:lineRule="auto"/>
        <w:ind w:firstLine="708"/>
        <w:jc w:val="both"/>
        <w:rPr>
          <w:rFonts w:ascii="Times New Roman" w:eastAsia="Times New Roman" w:hAnsi="Times New Roman" w:cs="Times New Roman"/>
          <w:sz w:val="28"/>
          <w:szCs w:val="28"/>
          <w:lang w:eastAsia="ru-RU"/>
        </w:rPr>
      </w:pPr>
    </w:p>
    <w:p w:rsidR="00BB4BA0" w:rsidRDefault="00BB4BA0" w:rsidP="00BB4BA0">
      <w:pPr>
        <w:shd w:val="clear" w:color="auto" w:fill="FFFFFF"/>
        <w:spacing w:after="0" w:line="240" w:lineRule="auto"/>
        <w:ind w:firstLine="708"/>
        <w:jc w:val="both"/>
        <w:rPr>
          <w:rFonts w:ascii="Times New Roman" w:eastAsia="Times New Roman" w:hAnsi="Times New Roman" w:cs="Times New Roman"/>
          <w:sz w:val="28"/>
          <w:szCs w:val="28"/>
          <w:lang w:eastAsia="ru-RU"/>
        </w:rPr>
      </w:pPr>
    </w:p>
    <w:p w:rsidR="00BB4BA0" w:rsidRDefault="00BB4BA0" w:rsidP="00BB4BA0">
      <w:pPr>
        <w:shd w:val="clear" w:color="auto" w:fill="FFFFFF"/>
        <w:spacing w:after="0" w:line="240" w:lineRule="auto"/>
        <w:ind w:firstLine="708"/>
        <w:jc w:val="both"/>
        <w:rPr>
          <w:rFonts w:ascii="Times New Roman" w:eastAsia="Times New Roman" w:hAnsi="Times New Roman" w:cs="Times New Roman"/>
          <w:sz w:val="28"/>
          <w:szCs w:val="28"/>
          <w:lang w:eastAsia="ru-RU"/>
        </w:rPr>
      </w:pPr>
    </w:p>
    <w:p w:rsidR="00BB4BA0" w:rsidRDefault="00BB4BA0" w:rsidP="00BB4BA0">
      <w:pPr>
        <w:shd w:val="clear" w:color="auto" w:fill="FFFFFF"/>
        <w:spacing w:after="0" w:line="240" w:lineRule="auto"/>
        <w:ind w:firstLine="708"/>
        <w:jc w:val="both"/>
        <w:rPr>
          <w:rFonts w:ascii="Times New Roman" w:eastAsia="Times New Roman" w:hAnsi="Times New Roman" w:cs="Times New Roman"/>
          <w:sz w:val="28"/>
          <w:szCs w:val="28"/>
          <w:lang w:eastAsia="ru-RU"/>
        </w:rPr>
      </w:pPr>
    </w:p>
    <w:p w:rsidR="00BB4BA0" w:rsidRDefault="00BB4BA0" w:rsidP="00BB4BA0">
      <w:pPr>
        <w:shd w:val="clear" w:color="auto" w:fill="FFFFFF"/>
        <w:spacing w:after="0" w:line="240" w:lineRule="auto"/>
        <w:ind w:firstLine="708"/>
        <w:jc w:val="both"/>
        <w:rPr>
          <w:rFonts w:ascii="Times New Roman" w:eastAsia="Times New Roman" w:hAnsi="Times New Roman" w:cs="Times New Roman"/>
          <w:sz w:val="28"/>
          <w:szCs w:val="28"/>
          <w:lang w:eastAsia="ru-RU"/>
        </w:rPr>
      </w:pPr>
    </w:p>
    <w:p w:rsidR="00BB4BA0" w:rsidRDefault="00BB4BA0" w:rsidP="00BB4BA0">
      <w:pPr>
        <w:shd w:val="clear" w:color="auto" w:fill="FFFFFF"/>
        <w:spacing w:after="0" w:line="240" w:lineRule="auto"/>
        <w:ind w:firstLine="708"/>
        <w:jc w:val="both"/>
        <w:rPr>
          <w:rFonts w:ascii="Times New Roman" w:eastAsia="Times New Roman" w:hAnsi="Times New Roman" w:cs="Times New Roman"/>
          <w:sz w:val="28"/>
          <w:szCs w:val="28"/>
          <w:lang w:eastAsia="ru-RU"/>
        </w:rPr>
      </w:pPr>
    </w:p>
    <w:p w:rsidR="00BB4BA0" w:rsidRDefault="00BB4BA0" w:rsidP="00BB4BA0">
      <w:pPr>
        <w:shd w:val="clear" w:color="auto" w:fill="FFFFFF"/>
        <w:spacing w:after="0" w:line="240" w:lineRule="auto"/>
        <w:ind w:firstLine="708"/>
        <w:jc w:val="both"/>
        <w:rPr>
          <w:rFonts w:ascii="Times New Roman" w:eastAsia="Times New Roman" w:hAnsi="Times New Roman" w:cs="Times New Roman"/>
          <w:sz w:val="28"/>
          <w:szCs w:val="28"/>
          <w:lang w:eastAsia="ru-RU"/>
        </w:rPr>
      </w:pPr>
    </w:p>
    <w:p w:rsidR="00BB4BA0" w:rsidRDefault="00BB4BA0" w:rsidP="00BB4BA0">
      <w:pPr>
        <w:shd w:val="clear" w:color="auto" w:fill="FFFFFF"/>
        <w:spacing w:after="0" w:line="240" w:lineRule="auto"/>
        <w:ind w:firstLine="708"/>
        <w:jc w:val="both"/>
        <w:rPr>
          <w:rFonts w:ascii="Times New Roman" w:eastAsia="Times New Roman" w:hAnsi="Times New Roman" w:cs="Times New Roman"/>
          <w:sz w:val="28"/>
          <w:szCs w:val="28"/>
          <w:lang w:eastAsia="ru-RU"/>
        </w:rPr>
      </w:pPr>
    </w:p>
    <w:p w:rsidR="00BB4BA0" w:rsidRDefault="00BB4BA0" w:rsidP="00BB4BA0">
      <w:pPr>
        <w:shd w:val="clear" w:color="auto" w:fill="FFFFFF"/>
        <w:spacing w:after="0" w:line="240" w:lineRule="auto"/>
        <w:ind w:firstLine="708"/>
        <w:jc w:val="both"/>
        <w:rPr>
          <w:rFonts w:ascii="Times New Roman" w:eastAsia="Times New Roman" w:hAnsi="Times New Roman" w:cs="Times New Roman"/>
          <w:sz w:val="28"/>
          <w:szCs w:val="28"/>
          <w:lang w:eastAsia="ru-RU"/>
        </w:rPr>
      </w:pPr>
    </w:p>
    <w:p w:rsidR="00BB4BA0" w:rsidRDefault="00BB4BA0" w:rsidP="00BB4BA0">
      <w:pPr>
        <w:shd w:val="clear" w:color="auto" w:fill="FFFFFF"/>
        <w:spacing w:after="0" w:line="240" w:lineRule="auto"/>
        <w:ind w:firstLine="708"/>
        <w:jc w:val="both"/>
        <w:rPr>
          <w:rFonts w:ascii="Times New Roman" w:eastAsia="Times New Roman" w:hAnsi="Times New Roman" w:cs="Times New Roman"/>
          <w:sz w:val="28"/>
          <w:szCs w:val="28"/>
          <w:lang w:eastAsia="ru-RU"/>
        </w:rPr>
      </w:pPr>
    </w:p>
    <w:p w:rsidR="00BB4BA0" w:rsidRDefault="00BB4BA0" w:rsidP="00BB4BA0">
      <w:pPr>
        <w:shd w:val="clear" w:color="auto" w:fill="FFFFFF"/>
        <w:spacing w:after="0" w:line="240" w:lineRule="auto"/>
        <w:ind w:firstLine="708"/>
        <w:jc w:val="both"/>
        <w:rPr>
          <w:rFonts w:ascii="Times New Roman" w:eastAsia="Times New Roman" w:hAnsi="Times New Roman" w:cs="Times New Roman"/>
          <w:sz w:val="28"/>
          <w:szCs w:val="28"/>
          <w:lang w:eastAsia="ru-RU"/>
        </w:rPr>
      </w:pPr>
    </w:p>
    <w:p w:rsidR="00BB4BA0" w:rsidRDefault="00BB4BA0" w:rsidP="00BB4BA0">
      <w:pPr>
        <w:shd w:val="clear" w:color="auto" w:fill="FFFFFF"/>
        <w:spacing w:after="0" w:line="240" w:lineRule="auto"/>
        <w:ind w:firstLine="708"/>
        <w:jc w:val="both"/>
        <w:rPr>
          <w:rFonts w:ascii="Times New Roman" w:eastAsia="Times New Roman" w:hAnsi="Times New Roman" w:cs="Times New Roman"/>
          <w:sz w:val="28"/>
          <w:szCs w:val="28"/>
          <w:lang w:eastAsia="ru-RU"/>
        </w:rPr>
      </w:pPr>
    </w:p>
    <w:p w:rsidR="00BB4BA0" w:rsidRDefault="00BB4BA0" w:rsidP="00BB4BA0">
      <w:pPr>
        <w:shd w:val="clear" w:color="auto" w:fill="FFFFFF"/>
        <w:spacing w:after="0" w:line="240" w:lineRule="auto"/>
        <w:ind w:firstLine="708"/>
        <w:jc w:val="both"/>
        <w:rPr>
          <w:rFonts w:ascii="Times New Roman" w:eastAsia="Times New Roman" w:hAnsi="Times New Roman" w:cs="Times New Roman"/>
          <w:sz w:val="28"/>
          <w:szCs w:val="28"/>
          <w:lang w:eastAsia="ru-RU"/>
        </w:rPr>
      </w:pPr>
    </w:p>
    <w:p w:rsidR="00BB4BA0" w:rsidRDefault="00BB4BA0" w:rsidP="00BB4BA0">
      <w:pPr>
        <w:shd w:val="clear" w:color="auto" w:fill="FFFFFF"/>
        <w:spacing w:after="0" w:line="240" w:lineRule="auto"/>
        <w:ind w:firstLine="708"/>
        <w:jc w:val="both"/>
        <w:rPr>
          <w:rFonts w:ascii="Times New Roman" w:eastAsia="Times New Roman" w:hAnsi="Times New Roman" w:cs="Times New Roman"/>
          <w:sz w:val="28"/>
          <w:szCs w:val="28"/>
          <w:lang w:eastAsia="ru-RU"/>
        </w:rPr>
      </w:pPr>
    </w:p>
    <w:p w:rsidR="00BB4BA0" w:rsidRDefault="00BB4BA0" w:rsidP="00BB4BA0">
      <w:pPr>
        <w:shd w:val="clear" w:color="auto" w:fill="FFFFFF"/>
        <w:spacing w:after="0" w:line="240" w:lineRule="auto"/>
        <w:ind w:firstLine="708"/>
        <w:jc w:val="both"/>
        <w:rPr>
          <w:rFonts w:ascii="Times New Roman" w:eastAsia="Times New Roman" w:hAnsi="Times New Roman" w:cs="Times New Roman"/>
          <w:sz w:val="28"/>
          <w:szCs w:val="28"/>
          <w:lang w:eastAsia="ru-RU"/>
        </w:rPr>
      </w:pPr>
    </w:p>
    <w:p w:rsidR="00BB4BA0" w:rsidRDefault="00BB4BA0" w:rsidP="00BB4BA0">
      <w:pPr>
        <w:shd w:val="clear" w:color="auto" w:fill="FFFFFF"/>
        <w:spacing w:after="0" w:line="240" w:lineRule="auto"/>
        <w:ind w:firstLine="708"/>
        <w:jc w:val="both"/>
        <w:rPr>
          <w:rFonts w:ascii="Times New Roman" w:eastAsia="Times New Roman" w:hAnsi="Times New Roman" w:cs="Times New Roman"/>
          <w:sz w:val="28"/>
          <w:szCs w:val="28"/>
          <w:lang w:eastAsia="ru-RU"/>
        </w:rPr>
      </w:pPr>
    </w:p>
    <w:p w:rsidR="00BB4BA0" w:rsidRDefault="00BB4BA0" w:rsidP="00BB4BA0">
      <w:pPr>
        <w:shd w:val="clear" w:color="auto" w:fill="FFFFFF"/>
        <w:spacing w:after="0" w:line="240" w:lineRule="auto"/>
        <w:ind w:firstLine="708"/>
        <w:jc w:val="both"/>
        <w:rPr>
          <w:rFonts w:ascii="Times New Roman" w:eastAsia="Times New Roman" w:hAnsi="Times New Roman" w:cs="Times New Roman"/>
          <w:sz w:val="28"/>
          <w:szCs w:val="28"/>
          <w:lang w:eastAsia="ru-RU"/>
        </w:rPr>
      </w:pPr>
    </w:p>
    <w:p w:rsidR="00E16D21" w:rsidRDefault="00E16D21"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E16D21" w:rsidRPr="001E7FDC" w:rsidRDefault="00E16D21"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6E4F43" w:rsidRDefault="006E4F43" w:rsidP="00BB4BA0">
      <w:pPr>
        <w:shd w:val="clear" w:color="auto" w:fill="FFFFFF"/>
        <w:spacing w:after="0" w:line="240" w:lineRule="auto"/>
        <w:jc w:val="center"/>
        <w:rPr>
          <w:rFonts w:ascii="Times New Roman" w:eastAsia="Times New Roman" w:hAnsi="Times New Roman" w:cs="Times New Roman"/>
          <w:sz w:val="28"/>
          <w:szCs w:val="28"/>
          <w:lang w:eastAsia="ru-RU"/>
        </w:rPr>
      </w:pPr>
      <w:r w:rsidRPr="001705A0">
        <w:rPr>
          <w:rFonts w:ascii="Times New Roman" w:eastAsia="Times New Roman" w:hAnsi="Times New Roman" w:cs="Times New Roman"/>
          <w:sz w:val="32"/>
          <w:szCs w:val="32"/>
          <w:lang w:eastAsia="ru-RU"/>
        </w:rPr>
        <w:lastRenderedPageBreak/>
        <w:t>Сущность и основные направления театральной педагогики</w:t>
      </w:r>
      <w:r w:rsidR="00BB4BA0">
        <w:rPr>
          <w:rFonts w:ascii="Times New Roman" w:eastAsia="Times New Roman" w:hAnsi="Times New Roman" w:cs="Times New Roman"/>
          <w:sz w:val="28"/>
          <w:szCs w:val="28"/>
          <w:lang w:eastAsia="ru-RU"/>
        </w:rPr>
        <w:t>.</w:t>
      </w:r>
    </w:p>
    <w:p w:rsidR="00BB4BA0" w:rsidRPr="001E7FDC" w:rsidRDefault="00BB4BA0" w:rsidP="00BB4BA0">
      <w:pPr>
        <w:shd w:val="clear" w:color="auto" w:fill="FFFFFF"/>
        <w:spacing w:after="0" w:line="240" w:lineRule="auto"/>
        <w:jc w:val="center"/>
        <w:rPr>
          <w:rFonts w:ascii="Times New Roman" w:eastAsia="Times New Roman" w:hAnsi="Times New Roman" w:cs="Times New Roman"/>
          <w:sz w:val="28"/>
          <w:szCs w:val="28"/>
          <w:lang w:eastAsia="ru-RU"/>
        </w:rPr>
      </w:pPr>
    </w:p>
    <w:p w:rsidR="00823F59" w:rsidRDefault="006E4F43" w:rsidP="00823F5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 xml:space="preserve">Педагогика </w:t>
      </w:r>
      <w:r w:rsidR="00823F59">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 xml:space="preserve">это наука о воспитании детей. </w:t>
      </w:r>
      <w:r w:rsidR="00823F59">
        <w:rPr>
          <w:rFonts w:ascii="Times New Roman" w:eastAsia="Times New Roman" w:hAnsi="Times New Roman" w:cs="Times New Roman"/>
          <w:sz w:val="28"/>
          <w:szCs w:val="28"/>
          <w:lang w:eastAsia="ru-RU"/>
        </w:rPr>
        <w:t>А воспитание, в свою очередь,</w:t>
      </w:r>
      <w:r w:rsidRPr="001E7FDC">
        <w:rPr>
          <w:rFonts w:ascii="Times New Roman" w:eastAsia="Times New Roman" w:hAnsi="Times New Roman" w:cs="Times New Roman"/>
          <w:sz w:val="28"/>
          <w:szCs w:val="28"/>
          <w:lang w:eastAsia="ru-RU"/>
        </w:rPr>
        <w:t xml:space="preserve"> подразумевает всестороннее  формирование </w:t>
      </w:r>
      <w:r w:rsidR="00823F59">
        <w:rPr>
          <w:rFonts w:ascii="Times New Roman" w:eastAsia="Times New Roman" w:hAnsi="Times New Roman" w:cs="Times New Roman"/>
          <w:sz w:val="28"/>
          <w:szCs w:val="28"/>
          <w:lang w:eastAsia="ru-RU"/>
        </w:rPr>
        <w:t>и развитие личности</w:t>
      </w:r>
      <w:proofErr w:type="gramStart"/>
      <w:r w:rsidR="00823F59">
        <w:rPr>
          <w:rFonts w:ascii="Times New Roman" w:eastAsia="Times New Roman" w:hAnsi="Times New Roman" w:cs="Times New Roman"/>
          <w:sz w:val="28"/>
          <w:szCs w:val="28"/>
          <w:lang w:eastAsia="ru-RU"/>
        </w:rPr>
        <w:t>.</w:t>
      </w:r>
      <w:proofErr w:type="gramEnd"/>
      <w:r w:rsidR="00823F59">
        <w:rPr>
          <w:rFonts w:ascii="Times New Roman" w:eastAsia="Times New Roman" w:hAnsi="Times New Roman" w:cs="Times New Roman"/>
          <w:sz w:val="28"/>
          <w:szCs w:val="28"/>
          <w:lang w:eastAsia="ru-RU"/>
        </w:rPr>
        <w:t xml:space="preserve"> П</w:t>
      </w:r>
      <w:r w:rsidRPr="001E7FDC">
        <w:rPr>
          <w:rFonts w:ascii="Times New Roman" w:eastAsia="Times New Roman" w:hAnsi="Times New Roman" w:cs="Times New Roman"/>
          <w:sz w:val="28"/>
          <w:szCs w:val="28"/>
          <w:lang w:eastAsia="ru-RU"/>
        </w:rPr>
        <w:t xml:space="preserve">сихологи  признают,  что  влияние школьного  образования  на  личностные  ценности  младшего  школьника  не  настолько велико, как это принято считать. </w:t>
      </w:r>
    </w:p>
    <w:p w:rsidR="006E4F43" w:rsidRPr="001E7FDC" w:rsidRDefault="006E4F43" w:rsidP="00823F5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Знаменитые земляки, литературные герои, учителя уже не являются  значимыми  примерами  для  подражания.  Место  "кумира-образца"  заняли  герои боевиков и компьютерных игр, звезды эстрады, топ-модели и кинозвезды, в лучшем случае -</w:t>
      </w:r>
      <w:r w:rsidR="00823F59">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 xml:space="preserve">былинные  богатыри  и  сказочные  принцессы.  Коллективные  ценности  и  дела  тоже  не являются  приоритетными  для  большинства  детей.  Современные  дети  прагматичны  и меркантильны,  согласно  опросам,  свою  будущую  работу  они  хотят  видеть  не  полезной людям  и  обществу,  а  хорошо  оплачиваемой  и  несущей  другие  жизненные  блага материального характера. Это стремление поддерживается и горячим желанием родителей дать  ребенку  хорошее  образование,  которое  выражается  в  большом  количестве дополнительных занятий и высоких требованиях к учебным результатам. </w:t>
      </w:r>
    </w:p>
    <w:p w:rsidR="00823F59" w:rsidRDefault="00823F59" w:rsidP="00823F59">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6E4F43" w:rsidRPr="001E7FDC">
        <w:rPr>
          <w:rFonts w:ascii="Times New Roman" w:eastAsia="Times New Roman" w:hAnsi="Times New Roman" w:cs="Times New Roman"/>
          <w:sz w:val="28"/>
          <w:szCs w:val="28"/>
          <w:lang w:eastAsia="ru-RU"/>
        </w:rPr>
        <w:t xml:space="preserve"> большинстве </w:t>
      </w:r>
      <w:r>
        <w:rPr>
          <w:rFonts w:ascii="Times New Roman" w:eastAsia="Times New Roman" w:hAnsi="Times New Roman" w:cs="Times New Roman"/>
          <w:sz w:val="28"/>
          <w:szCs w:val="28"/>
          <w:lang w:eastAsia="ru-RU"/>
        </w:rPr>
        <w:t xml:space="preserve">дошкольных и школьных учреждений  </w:t>
      </w:r>
      <w:r w:rsidR="002E5E78">
        <w:rPr>
          <w:rFonts w:ascii="Times New Roman" w:eastAsia="Times New Roman" w:hAnsi="Times New Roman" w:cs="Times New Roman"/>
          <w:sz w:val="28"/>
          <w:szCs w:val="28"/>
          <w:lang w:eastAsia="ru-RU"/>
        </w:rPr>
        <w:t xml:space="preserve"> </w:t>
      </w:r>
      <w:r w:rsidR="006E4F43" w:rsidRPr="001E7FDC">
        <w:rPr>
          <w:rFonts w:ascii="Times New Roman" w:eastAsia="Times New Roman" w:hAnsi="Times New Roman" w:cs="Times New Roman"/>
          <w:sz w:val="28"/>
          <w:szCs w:val="28"/>
          <w:lang w:eastAsia="ru-RU"/>
        </w:rPr>
        <w:t>придерживаются  позиции,  что  их  задача –</w:t>
      </w:r>
      <w:r>
        <w:rPr>
          <w:rFonts w:ascii="Times New Roman" w:eastAsia="Times New Roman" w:hAnsi="Times New Roman" w:cs="Times New Roman"/>
          <w:sz w:val="28"/>
          <w:szCs w:val="28"/>
          <w:lang w:eastAsia="ru-RU"/>
        </w:rPr>
        <w:t xml:space="preserve"> </w:t>
      </w:r>
      <w:r w:rsidR="006E4F43" w:rsidRPr="001E7FDC">
        <w:rPr>
          <w:rFonts w:ascii="Times New Roman" w:eastAsia="Times New Roman" w:hAnsi="Times New Roman" w:cs="Times New Roman"/>
          <w:sz w:val="28"/>
          <w:szCs w:val="28"/>
          <w:lang w:eastAsia="ru-RU"/>
        </w:rPr>
        <w:t xml:space="preserve">образование,  а  не  воспитание </w:t>
      </w:r>
      <w:r>
        <w:rPr>
          <w:rFonts w:ascii="Times New Roman" w:eastAsia="Times New Roman" w:hAnsi="Times New Roman" w:cs="Times New Roman"/>
          <w:sz w:val="28"/>
          <w:szCs w:val="28"/>
          <w:lang w:eastAsia="ru-RU"/>
        </w:rPr>
        <w:t>детей</w:t>
      </w:r>
      <w:r w:rsidR="006E4F43" w:rsidRPr="001E7FDC">
        <w:rPr>
          <w:rFonts w:ascii="Times New Roman" w:eastAsia="Times New Roman" w:hAnsi="Times New Roman" w:cs="Times New Roman"/>
          <w:sz w:val="28"/>
          <w:szCs w:val="28"/>
          <w:lang w:eastAsia="ru-RU"/>
        </w:rPr>
        <w:t>,</w:t>
      </w:r>
      <w:r w:rsidR="002E5E7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 поэтому часто педагоги</w:t>
      </w:r>
      <w:r w:rsidR="006E4F43" w:rsidRPr="001E7FDC">
        <w:rPr>
          <w:rFonts w:ascii="Times New Roman" w:eastAsia="Times New Roman" w:hAnsi="Times New Roman" w:cs="Times New Roman"/>
          <w:sz w:val="28"/>
          <w:szCs w:val="28"/>
          <w:lang w:eastAsia="ru-RU"/>
        </w:rPr>
        <w:t xml:space="preserve"> не обращают внимания на существующие проблемы во  взаимоотношениях  детей,  организовывают  коллективные  дела  и  мероприятия формально. Вся внеклассная работа порой сводится к</w:t>
      </w:r>
      <w:r>
        <w:rPr>
          <w:rFonts w:ascii="Times New Roman" w:eastAsia="Times New Roman" w:hAnsi="Times New Roman" w:cs="Times New Roman"/>
          <w:sz w:val="28"/>
          <w:szCs w:val="28"/>
          <w:lang w:eastAsia="ru-RU"/>
        </w:rPr>
        <w:t xml:space="preserve"> экскурсиям и поездкам в театры.</w:t>
      </w:r>
      <w:r w:rsidR="006E4F43" w:rsidRPr="001E7FDC">
        <w:rPr>
          <w:rFonts w:ascii="Times New Roman" w:eastAsia="Times New Roman" w:hAnsi="Times New Roman" w:cs="Times New Roman"/>
          <w:sz w:val="28"/>
          <w:szCs w:val="28"/>
          <w:lang w:eastAsia="ru-RU"/>
        </w:rPr>
        <w:t xml:space="preserve"> </w:t>
      </w:r>
    </w:p>
    <w:p w:rsidR="006E4F43" w:rsidRPr="001E7FDC" w:rsidRDefault="004901FD" w:rsidP="004901FD">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w:t>
      </w:r>
      <w:r w:rsidR="006E4F43" w:rsidRPr="001E7FDC">
        <w:rPr>
          <w:rFonts w:ascii="Times New Roman" w:eastAsia="Times New Roman" w:hAnsi="Times New Roman" w:cs="Times New Roman"/>
          <w:sz w:val="28"/>
          <w:szCs w:val="28"/>
          <w:lang w:eastAsia="ru-RU"/>
        </w:rPr>
        <w:t>сли  речь  идет  о    воспитании</w:t>
      </w:r>
      <w:r w:rsidR="001705A0">
        <w:rPr>
          <w:rFonts w:ascii="Times New Roman" w:eastAsia="Times New Roman" w:hAnsi="Times New Roman" w:cs="Times New Roman"/>
          <w:sz w:val="28"/>
          <w:szCs w:val="28"/>
          <w:lang w:eastAsia="ru-RU"/>
        </w:rPr>
        <w:t xml:space="preserve"> в детском образовательном учреждении</w:t>
      </w:r>
      <w:r w:rsidR="006E4F43" w:rsidRPr="001E7FDC">
        <w:rPr>
          <w:rFonts w:ascii="Times New Roman" w:eastAsia="Times New Roman" w:hAnsi="Times New Roman" w:cs="Times New Roman"/>
          <w:sz w:val="28"/>
          <w:szCs w:val="28"/>
          <w:lang w:eastAsia="ru-RU"/>
        </w:rPr>
        <w:t>, осуществляемом только посредством внеклассно</w:t>
      </w:r>
      <w:r w:rsidR="001705A0">
        <w:rPr>
          <w:rFonts w:ascii="Times New Roman" w:eastAsia="Times New Roman" w:hAnsi="Times New Roman" w:cs="Times New Roman"/>
          <w:sz w:val="28"/>
          <w:szCs w:val="28"/>
          <w:lang w:eastAsia="ru-RU"/>
        </w:rPr>
        <w:t>й деятельности детей</w:t>
      </w:r>
      <w:r w:rsidR="006E4F43" w:rsidRPr="001E7FDC">
        <w:rPr>
          <w:rFonts w:ascii="Times New Roman" w:eastAsia="Times New Roman" w:hAnsi="Times New Roman" w:cs="Times New Roman"/>
          <w:sz w:val="28"/>
          <w:szCs w:val="28"/>
          <w:lang w:eastAsia="ru-RU"/>
        </w:rPr>
        <w:t>, то это уже воспитание  в  узком  смысле,  а  если  оно  осуществляется  и  посредством  обучения,  то  это воспитание в широком смысле.</w:t>
      </w:r>
      <w:r>
        <w:rPr>
          <w:rFonts w:ascii="Times New Roman" w:eastAsia="Times New Roman" w:hAnsi="Times New Roman" w:cs="Times New Roman"/>
          <w:sz w:val="28"/>
          <w:szCs w:val="28"/>
          <w:lang w:eastAsia="ru-RU"/>
        </w:rPr>
        <w:t xml:space="preserve"> </w:t>
      </w:r>
      <w:r w:rsidR="006E4F43" w:rsidRPr="001E7FDC">
        <w:rPr>
          <w:rFonts w:ascii="Times New Roman" w:eastAsia="Times New Roman" w:hAnsi="Times New Roman" w:cs="Times New Roman"/>
          <w:sz w:val="28"/>
          <w:szCs w:val="28"/>
          <w:lang w:eastAsia="ru-RU"/>
        </w:rPr>
        <w:t>Многие авторы, считая педагогику наукой о воспитании, вместе с тем, рассматривают ее  как  науку,  состоящую  из  теории  воспитания  и  теории  обучения,  которые  считаются отдельными и самостоятельными ее разделами. Однако такая классификация означает, что теория обучения не входит в состав теории воспитания.</w:t>
      </w:r>
      <w:r w:rsidR="002E5E78">
        <w:rPr>
          <w:rFonts w:ascii="Times New Roman" w:eastAsia="Times New Roman" w:hAnsi="Times New Roman" w:cs="Times New Roman"/>
          <w:sz w:val="28"/>
          <w:szCs w:val="28"/>
          <w:lang w:eastAsia="ru-RU"/>
        </w:rPr>
        <w:t xml:space="preserve"> </w:t>
      </w:r>
      <w:r w:rsidR="006E4F43" w:rsidRPr="001E7FDC">
        <w:rPr>
          <w:rFonts w:ascii="Times New Roman" w:eastAsia="Times New Roman" w:hAnsi="Times New Roman" w:cs="Times New Roman"/>
          <w:sz w:val="28"/>
          <w:szCs w:val="28"/>
          <w:lang w:eastAsia="ru-RU"/>
        </w:rPr>
        <w:t>Учитывая, что широкое понимание воспитания содержит два аспекта узкого понимания: организованное и неорганизованное воспитание, тогда следует считать педагогику школы наукой об организованном воспитании дошкольников.</w:t>
      </w:r>
    </w:p>
    <w:p w:rsidR="004901FD" w:rsidRDefault="006E4F43" w:rsidP="004901FD">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 xml:space="preserve">В  качестве  рабочего  определения  мы  принимаем  трактовку  И.Ф.  Харламова:  "Под воспитанием  следует  понимать  целенаправленный  и  сознательно  осуществляемый педагогический  процесс  организации  и  стимулирования  разнообразной  деятельности формируемой  личности  по  овладению  общественным  опытом:  знаниями,  практическими умениями  и  навыками,  способами  творческой  деятельности,  социальными  и  духовными </w:t>
      </w:r>
      <w:r w:rsidR="004901FD">
        <w:rPr>
          <w:rFonts w:ascii="Times New Roman" w:eastAsia="Times New Roman" w:hAnsi="Times New Roman" w:cs="Times New Roman"/>
          <w:sz w:val="28"/>
          <w:szCs w:val="28"/>
          <w:lang w:eastAsia="ru-RU"/>
        </w:rPr>
        <w:t xml:space="preserve">отношениями". </w:t>
      </w:r>
    </w:p>
    <w:p w:rsidR="006E4F43" w:rsidRPr="001E7FDC" w:rsidRDefault="006E4F43" w:rsidP="004901FD">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lastRenderedPageBreak/>
        <w:t xml:space="preserve">Если  рассматривать  направления  воспитания,  то  среди  них  можно  выделить  такие отрасли  как  умственное,  физическое,  правовое,  нравственное,  эстетическое  и  прочие. Однако при внеклассной работе, на наш взгляд, следует обращать особое внимание именно на нравственное воспитание. Также следует отметить, что любое внеклассное мероприятие направлено,  прежде  всего,  на  расширение  кругозора  учащихся,  но  на  различных  этапах следует выбирать специфичные формы и методы работы с детьми сообразно их возрасту и уровню развития. </w:t>
      </w:r>
    </w:p>
    <w:p w:rsidR="006E4F43" w:rsidRPr="001E7FDC" w:rsidRDefault="006E4F43" w:rsidP="004901FD">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В современной психологии и педагогике также отмечается значительное влияние игры на психическое развитие ребенка. В связи с этим использование игровых моментов в ходе учебной  деятельности  повышает  общий  уровень  развития  ребенка.  Особое  внимание уделяется  на  особенности  использования  театрализации  в  процессе  воспитания</w:t>
      </w:r>
      <w:r w:rsidR="002E5E78">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современной молодежи.</w:t>
      </w:r>
    </w:p>
    <w:p w:rsidR="006E4F43" w:rsidRPr="001E7FDC" w:rsidRDefault="006E4F43" w:rsidP="004901FD">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В  настоящее  время  театральное  искусство  в  образовательном  процессе</w:t>
      </w:r>
      <w:r w:rsidR="004901FD">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представлено следующими направлениями:</w:t>
      </w:r>
    </w:p>
    <w:p w:rsidR="006E4F43" w:rsidRPr="001E7FDC" w:rsidRDefault="006E4F43" w:rsidP="001E7FDC">
      <w:pPr>
        <w:shd w:val="clear" w:color="auto" w:fill="FFFFFF"/>
        <w:spacing w:after="0" w:line="240" w:lineRule="auto"/>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1.  Адресованное  детям  профессиональное  театральное  искусство  с    присущими  ему общекультурными ценностями;</w:t>
      </w:r>
    </w:p>
    <w:p w:rsidR="006E4F43" w:rsidRPr="001E7FDC" w:rsidRDefault="006E4F43" w:rsidP="001E7FDC">
      <w:pPr>
        <w:shd w:val="clear" w:color="auto" w:fill="FFFFFF"/>
        <w:spacing w:after="0" w:line="240" w:lineRule="auto"/>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 xml:space="preserve">2. </w:t>
      </w:r>
      <w:proofErr w:type="gramStart"/>
      <w:r w:rsidRPr="001E7FDC">
        <w:rPr>
          <w:rFonts w:ascii="Times New Roman" w:eastAsia="Times New Roman" w:hAnsi="Times New Roman" w:cs="Times New Roman"/>
          <w:sz w:val="28"/>
          <w:szCs w:val="28"/>
          <w:lang w:eastAsia="ru-RU"/>
        </w:rPr>
        <w:t xml:space="preserve">Детский любительский театр, существующий внутри школы или вне ее и основанный на  поэтапном художественно-педагогическом развитии детей; </w:t>
      </w:r>
      <w:proofErr w:type="gramEnd"/>
    </w:p>
    <w:p w:rsidR="006E4F43" w:rsidRPr="001E7FDC" w:rsidRDefault="006E4F43" w:rsidP="001E7FDC">
      <w:pPr>
        <w:shd w:val="clear" w:color="auto" w:fill="FFFFFF"/>
        <w:spacing w:after="0" w:line="240" w:lineRule="auto"/>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3. Семейный театр (театрализованные праздники, капустники, литературные инсценировки и др.);</w:t>
      </w:r>
    </w:p>
    <w:p w:rsidR="006E4F43" w:rsidRPr="001E7FDC" w:rsidRDefault="006E4F43" w:rsidP="001E7FDC">
      <w:pPr>
        <w:shd w:val="clear" w:color="auto" w:fill="FFFFFF"/>
        <w:spacing w:after="0" w:line="240" w:lineRule="auto"/>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4.</w:t>
      </w:r>
      <w:r w:rsidR="004901FD">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Театр как учебный предмет. Еще в 70-е годы лаборатория театра НИИ ХВ разработала и обосновала  идею  всеобщей  доступности  начального  театрального  образования,  что  дало возможность говорить о новом учебном предмете –</w:t>
      </w:r>
      <w:proofErr w:type="gramStart"/>
      <w:r w:rsidRPr="001E7FDC">
        <w:rPr>
          <w:rFonts w:ascii="Times New Roman" w:eastAsia="Times New Roman" w:hAnsi="Times New Roman" w:cs="Times New Roman"/>
          <w:sz w:val="28"/>
          <w:szCs w:val="28"/>
          <w:lang w:eastAsia="ru-RU"/>
        </w:rPr>
        <w:t>“У</w:t>
      </w:r>
      <w:proofErr w:type="gramEnd"/>
      <w:r w:rsidRPr="001E7FDC">
        <w:rPr>
          <w:rFonts w:ascii="Times New Roman" w:eastAsia="Times New Roman" w:hAnsi="Times New Roman" w:cs="Times New Roman"/>
          <w:sz w:val="28"/>
          <w:szCs w:val="28"/>
          <w:lang w:eastAsia="ru-RU"/>
        </w:rPr>
        <w:t>рок театра”.</w:t>
      </w:r>
    </w:p>
    <w:p w:rsidR="004901FD" w:rsidRDefault="006E4F43" w:rsidP="001E7FDC">
      <w:pPr>
        <w:shd w:val="clear" w:color="auto" w:fill="FFFFFF"/>
        <w:spacing w:after="0" w:line="240" w:lineRule="auto"/>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5.</w:t>
      </w:r>
      <w:r w:rsidR="004901FD">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Театральная  педагогика,  целью  которой  является  обоснование  принципов  и  создание методик эффективного освоения элементов актерского мастерства.</w:t>
      </w:r>
      <w:r w:rsidR="002E5E78">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 xml:space="preserve">Значение  и  специфика  театрального  искусства  заключаются  в  </w:t>
      </w:r>
      <w:proofErr w:type="spellStart"/>
      <w:r w:rsidRPr="001E7FDC">
        <w:rPr>
          <w:rFonts w:ascii="Times New Roman" w:eastAsia="Times New Roman" w:hAnsi="Times New Roman" w:cs="Times New Roman"/>
          <w:sz w:val="28"/>
          <w:szCs w:val="28"/>
          <w:lang w:eastAsia="ru-RU"/>
        </w:rPr>
        <w:t>одномоментности</w:t>
      </w:r>
      <w:proofErr w:type="spellEnd"/>
      <w:r w:rsidRPr="001E7FDC">
        <w:rPr>
          <w:rFonts w:ascii="Times New Roman" w:eastAsia="Times New Roman" w:hAnsi="Times New Roman" w:cs="Times New Roman"/>
          <w:sz w:val="28"/>
          <w:szCs w:val="28"/>
          <w:lang w:eastAsia="ru-RU"/>
        </w:rPr>
        <w:t xml:space="preserve"> сопереживания,   познавательности,   эмоцион</w:t>
      </w:r>
      <w:r w:rsidR="002E5E78">
        <w:rPr>
          <w:rFonts w:ascii="Times New Roman" w:eastAsia="Times New Roman" w:hAnsi="Times New Roman" w:cs="Times New Roman"/>
          <w:sz w:val="28"/>
          <w:szCs w:val="28"/>
          <w:lang w:eastAsia="ru-RU"/>
        </w:rPr>
        <w:t xml:space="preserve">альности, </w:t>
      </w:r>
      <w:proofErr w:type="spellStart"/>
      <w:r w:rsidR="002E5E78">
        <w:rPr>
          <w:rFonts w:ascii="Times New Roman" w:eastAsia="Times New Roman" w:hAnsi="Times New Roman" w:cs="Times New Roman"/>
          <w:sz w:val="28"/>
          <w:szCs w:val="28"/>
          <w:lang w:eastAsia="ru-RU"/>
        </w:rPr>
        <w:t>коммуникативности</w:t>
      </w:r>
      <w:proofErr w:type="spellEnd"/>
      <w:r w:rsidR="002E5E78">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 xml:space="preserve">живом воздействии художественного образа на личность. </w:t>
      </w:r>
      <w:r w:rsidR="004901FD">
        <w:rPr>
          <w:rFonts w:ascii="Times New Roman" w:eastAsia="Times New Roman" w:hAnsi="Times New Roman" w:cs="Times New Roman"/>
          <w:sz w:val="28"/>
          <w:szCs w:val="28"/>
          <w:lang w:eastAsia="ru-RU"/>
        </w:rPr>
        <w:tab/>
      </w:r>
    </w:p>
    <w:p w:rsidR="006E4F43" w:rsidRPr="001E7FDC" w:rsidRDefault="006E4F43" w:rsidP="004901FD">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Театр —</w:t>
      </w:r>
      <w:r w:rsidR="002E5E78">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один из самых демократичных и доступных видов искусства</w:t>
      </w:r>
      <w:r w:rsidR="002E5E78">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 xml:space="preserve">для детей, он позволяет решить многие актуальные проблемы современной педагогики и психологии, связанные </w:t>
      </w:r>
      <w:proofErr w:type="gramStart"/>
      <w:r w:rsidRPr="001E7FDC">
        <w:rPr>
          <w:rFonts w:ascii="Times New Roman" w:eastAsia="Times New Roman" w:hAnsi="Times New Roman" w:cs="Times New Roman"/>
          <w:sz w:val="28"/>
          <w:szCs w:val="28"/>
          <w:lang w:eastAsia="ru-RU"/>
        </w:rPr>
        <w:t>с</w:t>
      </w:r>
      <w:proofErr w:type="gramEnd"/>
      <w:r w:rsidRPr="001E7FDC">
        <w:rPr>
          <w:rFonts w:ascii="Times New Roman" w:eastAsia="Times New Roman" w:hAnsi="Times New Roman" w:cs="Times New Roman"/>
          <w:sz w:val="28"/>
          <w:szCs w:val="28"/>
          <w:lang w:eastAsia="ru-RU"/>
        </w:rPr>
        <w:t>:</w:t>
      </w:r>
    </w:p>
    <w:p w:rsidR="006E4F43" w:rsidRPr="001E7FDC" w:rsidRDefault="006E4F43" w:rsidP="001E7FDC">
      <w:pPr>
        <w:shd w:val="clear" w:color="auto" w:fill="FFFFFF"/>
        <w:spacing w:after="0" w:line="240" w:lineRule="auto"/>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 художественным образованием и воспитанием детей;</w:t>
      </w:r>
    </w:p>
    <w:p w:rsidR="006E4F43" w:rsidRPr="001E7FDC" w:rsidRDefault="006E4F43" w:rsidP="001E7FDC">
      <w:pPr>
        <w:shd w:val="clear" w:color="auto" w:fill="FFFFFF"/>
        <w:spacing w:after="0" w:line="240" w:lineRule="auto"/>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 формированием эстетического вкуса;</w:t>
      </w:r>
    </w:p>
    <w:p w:rsidR="006E4F43" w:rsidRPr="001E7FDC" w:rsidRDefault="006E4F43" w:rsidP="001E7FDC">
      <w:pPr>
        <w:shd w:val="clear" w:color="auto" w:fill="FFFFFF"/>
        <w:spacing w:after="0" w:line="240" w:lineRule="auto"/>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 нравственным воспитанием;</w:t>
      </w:r>
    </w:p>
    <w:p w:rsidR="006E4F43" w:rsidRPr="001E7FDC" w:rsidRDefault="006E4F43" w:rsidP="001E7FDC">
      <w:pPr>
        <w:shd w:val="clear" w:color="auto" w:fill="FFFFFF"/>
        <w:spacing w:after="0" w:line="240" w:lineRule="auto"/>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 развитием коммуникативных качеств личности (обучением вербальным и невербальным видам общения);</w:t>
      </w:r>
    </w:p>
    <w:p w:rsidR="006E4F43" w:rsidRPr="001E7FDC" w:rsidRDefault="006E4F43" w:rsidP="001E7FDC">
      <w:pPr>
        <w:shd w:val="clear" w:color="auto" w:fill="FFFFFF"/>
        <w:spacing w:after="0" w:line="240" w:lineRule="auto"/>
        <w:jc w:val="both"/>
        <w:rPr>
          <w:rFonts w:ascii="Times New Roman" w:eastAsia="Times New Roman" w:hAnsi="Times New Roman" w:cs="Times New Roman"/>
          <w:sz w:val="28"/>
          <w:szCs w:val="28"/>
          <w:lang w:eastAsia="ru-RU"/>
        </w:rPr>
      </w:pPr>
      <w:proofErr w:type="gramStart"/>
      <w:r w:rsidRPr="001E7FDC">
        <w:rPr>
          <w:rFonts w:ascii="Times New Roman" w:eastAsia="Times New Roman" w:hAnsi="Times New Roman" w:cs="Times New Roman"/>
          <w:sz w:val="28"/>
          <w:szCs w:val="28"/>
          <w:lang w:eastAsia="ru-RU"/>
        </w:rPr>
        <w:t>• воспитанием  воли,  развитием памяти,  воображения,  инициативности, фантазии, речи (диалога и монолога);</w:t>
      </w:r>
      <w:proofErr w:type="gramEnd"/>
    </w:p>
    <w:p w:rsidR="006E4F43" w:rsidRPr="001E7FDC" w:rsidRDefault="006E4F43" w:rsidP="001E7FDC">
      <w:pPr>
        <w:shd w:val="clear" w:color="auto" w:fill="FFFFFF"/>
        <w:spacing w:after="0" w:line="240" w:lineRule="auto"/>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 созданием положительного эмоционального настроя, снятием напряженности, решением конфл</w:t>
      </w:r>
      <w:r w:rsidR="004901FD">
        <w:rPr>
          <w:rFonts w:ascii="Times New Roman" w:eastAsia="Times New Roman" w:hAnsi="Times New Roman" w:cs="Times New Roman"/>
          <w:sz w:val="28"/>
          <w:szCs w:val="28"/>
          <w:lang w:eastAsia="ru-RU"/>
        </w:rPr>
        <w:t xml:space="preserve">иктных ситуаций через игру. </w:t>
      </w:r>
    </w:p>
    <w:p w:rsidR="004901FD" w:rsidRDefault="006E4F43" w:rsidP="004901FD">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lastRenderedPageBreak/>
        <w:t xml:space="preserve">Театральная  деятельность  как  средство  воспитания  подрастающего  поколения использовалась   издревле   во   всех   культурах:   театр   возник   из   охотничьих, сельскохозяйственных  и  других  ритуальных  игрищ,  массовых  народных обрядов, празднеств,  в  основе  которых  лежала  аллегория  природных  явлений  или  трудовых процессов.  </w:t>
      </w:r>
      <w:r w:rsidR="004901FD">
        <w:rPr>
          <w:rFonts w:ascii="Times New Roman" w:eastAsia="Times New Roman" w:hAnsi="Times New Roman" w:cs="Times New Roman"/>
          <w:sz w:val="28"/>
          <w:szCs w:val="28"/>
          <w:lang w:eastAsia="ru-RU"/>
        </w:rPr>
        <w:tab/>
      </w:r>
    </w:p>
    <w:p w:rsidR="004901FD" w:rsidRDefault="006E4F43" w:rsidP="004901FD">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По  мере  становления  театра  как  искусства  его  игровая  творческая  идея выступает более открыто в различных театральных системах.</w:t>
      </w:r>
      <w:r w:rsidR="00ED7A48">
        <w:rPr>
          <w:rFonts w:ascii="Times New Roman" w:eastAsia="Times New Roman" w:hAnsi="Times New Roman" w:cs="Times New Roman"/>
          <w:sz w:val="28"/>
          <w:szCs w:val="28"/>
          <w:lang w:eastAsia="ru-RU"/>
        </w:rPr>
        <w:t xml:space="preserve"> </w:t>
      </w:r>
    </w:p>
    <w:p w:rsidR="004901FD" w:rsidRDefault="006E4F43" w:rsidP="004901FD">
      <w:pPr>
        <w:shd w:val="clear" w:color="auto" w:fill="FFFFFF"/>
        <w:spacing w:after="0" w:line="240" w:lineRule="auto"/>
        <w:ind w:firstLine="708"/>
        <w:jc w:val="both"/>
        <w:rPr>
          <w:rFonts w:ascii="Times New Roman" w:eastAsia="Times New Roman" w:hAnsi="Times New Roman" w:cs="Times New Roman"/>
          <w:sz w:val="28"/>
          <w:szCs w:val="28"/>
          <w:lang w:eastAsia="ru-RU"/>
        </w:rPr>
      </w:pPr>
      <w:proofErr w:type="gramStart"/>
      <w:r w:rsidRPr="001E7FDC">
        <w:rPr>
          <w:rFonts w:ascii="Times New Roman" w:eastAsia="Times New Roman" w:hAnsi="Times New Roman" w:cs="Times New Roman"/>
          <w:sz w:val="28"/>
          <w:szCs w:val="28"/>
          <w:lang w:eastAsia="ru-RU"/>
        </w:rPr>
        <w:t>Еще  античный  театр  Древней Греции,  Древнего  Рима,  ряда  стран  Ближнего  Востока, возникший  в  VI  в.  до  н.э. –</w:t>
      </w:r>
      <w:r w:rsidR="00ED7A48">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IV-V  вв.  н.э.,  способствовал  порождению    Европейского театрального искусства.</w:t>
      </w:r>
      <w:proofErr w:type="gramEnd"/>
      <w:r w:rsidRPr="001E7FDC">
        <w:rPr>
          <w:rFonts w:ascii="Times New Roman" w:eastAsia="Times New Roman" w:hAnsi="Times New Roman" w:cs="Times New Roman"/>
          <w:sz w:val="28"/>
          <w:szCs w:val="28"/>
          <w:lang w:eastAsia="ru-RU"/>
        </w:rPr>
        <w:t xml:space="preserve"> Средства его творческих проявлений (песнопения, пляски, музыка, поэзия  и  др.)  транслировали  обрядовые  культурные  традиции.  Привлечение  детей  (хор мальчиков) к театральному творчеству преследовало воспитательные цели –</w:t>
      </w:r>
      <w:r w:rsidR="00ED7A48">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приобщение к культурному наследию, почитание законов.</w:t>
      </w:r>
      <w:r w:rsidR="00ED7A48">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История  общества  рассматривает  также  и  такие  театральные  системы,  в  основе  которых</w:t>
      </w:r>
      <w:r w:rsidR="00ED7A48">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 xml:space="preserve">лежало мастерство риторики, танца, пения, где игровой принцип </w:t>
      </w:r>
      <w:proofErr w:type="gramStart"/>
      <w:r w:rsidRPr="001E7FDC">
        <w:rPr>
          <w:rFonts w:ascii="Times New Roman" w:eastAsia="Times New Roman" w:hAnsi="Times New Roman" w:cs="Times New Roman"/>
          <w:sz w:val="28"/>
          <w:szCs w:val="28"/>
          <w:lang w:eastAsia="ru-RU"/>
        </w:rPr>
        <w:t>был</w:t>
      </w:r>
      <w:proofErr w:type="gramEnd"/>
      <w:r w:rsidRPr="001E7FDC">
        <w:rPr>
          <w:rFonts w:ascii="Times New Roman" w:eastAsia="Times New Roman" w:hAnsi="Times New Roman" w:cs="Times New Roman"/>
          <w:sz w:val="28"/>
          <w:szCs w:val="28"/>
          <w:lang w:eastAsia="ru-RU"/>
        </w:rPr>
        <w:t xml:space="preserve"> выдвинут на первый </w:t>
      </w:r>
      <w:r w:rsidR="004901FD">
        <w:rPr>
          <w:rFonts w:ascii="Times New Roman" w:eastAsia="Times New Roman" w:hAnsi="Times New Roman" w:cs="Times New Roman"/>
          <w:sz w:val="28"/>
          <w:szCs w:val="28"/>
          <w:lang w:eastAsia="ru-RU"/>
        </w:rPr>
        <w:t>план</w:t>
      </w:r>
      <w:r w:rsidRPr="001E7FDC">
        <w:rPr>
          <w:rFonts w:ascii="Times New Roman" w:eastAsia="Times New Roman" w:hAnsi="Times New Roman" w:cs="Times New Roman"/>
          <w:sz w:val="28"/>
          <w:szCs w:val="28"/>
          <w:lang w:eastAsia="ru-RU"/>
        </w:rPr>
        <w:t>. Театральная маска была выразительным средством обрядовых игровых представлений. Являясь  принадлежностью  обрядов,  связанных  с  трудовыми  процессами,  культом животного, ритуалом погребения, из которых возникли сначала культовые представления, затем –</w:t>
      </w:r>
      <w:r w:rsidR="00ED7A48">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 xml:space="preserve">традиционные   народные   зрелища,   маска   способствовала   выражению эмоционального  состояния  человека,  его  чувств,  настроений,  отношений  к  миру.  </w:t>
      </w:r>
    </w:p>
    <w:p w:rsidR="004901FD" w:rsidRDefault="006E4F43" w:rsidP="004901FD">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 xml:space="preserve">К театрализованным действиям активно привлекались дети, исполняющие доступные для них роли. Взрослый выступал «устроителем театрального шествия». Его «уроки» несли в себе воспитание  нравственности,  добропорядочности,  гуманное  отношение  к  окружающему миру. Используя маску в театрализованных действиях, ребенок мог скрыть эмоциональное напряжение,  растерянность,  скованность,  что  помогало  ему  соприкоснуться  со  своими чувствами,  настроением,  которые  долгое  время  были  скрытыми,  «запретными»  для демонстрации, познать их нравственный смысл, сущность. </w:t>
      </w:r>
    </w:p>
    <w:p w:rsidR="004901FD" w:rsidRDefault="006E4F43" w:rsidP="004901FD">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В  эпоху    становления  христианства  театр  был  средством  нравственного  воспитания, обращением к его канонам –</w:t>
      </w:r>
      <w:r w:rsidR="004901FD">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 xml:space="preserve">смысл жизни (смиренность души, покаяние), ценность разума (обучение).  Нравственное  воздействие  искусства  театра,  музыки  на  чувства  ребенка, обогащение  их,  способствовало  выработке  эмоциональной  отзывчивости.  «Искусство </w:t>
      </w:r>
      <w:proofErr w:type="gramStart"/>
      <w:r w:rsidRPr="001E7FDC">
        <w:rPr>
          <w:rFonts w:ascii="Times New Roman" w:eastAsia="Times New Roman" w:hAnsi="Times New Roman" w:cs="Times New Roman"/>
          <w:sz w:val="28"/>
          <w:szCs w:val="28"/>
          <w:lang w:eastAsia="ru-RU"/>
        </w:rPr>
        <w:t>выполняло роль</w:t>
      </w:r>
      <w:proofErr w:type="gramEnd"/>
      <w:r w:rsidRPr="001E7FDC">
        <w:rPr>
          <w:rFonts w:ascii="Times New Roman" w:eastAsia="Times New Roman" w:hAnsi="Times New Roman" w:cs="Times New Roman"/>
          <w:sz w:val="28"/>
          <w:szCs w:val="28"/>
          <w:lang w:eastAsia="ru-RU"/>
        </w:rPr>
        <w:t xml:space="preserve"> вспомогательного средства познания, </w:t>
      </w:r>
      <w:r w:rsidR="004901FD">
        <w:rPr>
          <w:rFonts w:ascii="Times New Roman" w:eastAsia="Times New Roman" w:hAnsi="Times New Roman" w:cs="Times New Roman"/>
          <w:sz w:val="28"/>
          <w:szCs w:val="28"/>
          <w:lang w:eastAsia="ru-RU"/>
        </w:rPr>
        <w:t xml:space="preserve">усвоения религиозных истин». </w:t>
      </w:r>
    </w:p>
    <w:p w:rsidR="006E4F43" w:rsidRPr="001E7FDC" w:rsidRDefault="006E4F43" w:rsidP="004901FD">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Расцвет театрального творчества, его предназначение в воспитании творческой</w:t>
      </w:r>
      <w:r w:rsidR="00ED7A48">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 xml:space="preserve">личности связано  с  эпохой  Возрождения.  Утверждение  гуманистических  идей  о  всестороннем гармоничном  воспитании  человека  как  личности,  «рассмотрение  его  как  думающего, чувствующего  и  действующего»  находит  свое  подтверждение  в  искусстве  театра. Театральные представления, покоряющие зрительскую аудиторию </w:t>
      </w:r>
      <w:r w:rsidRPr="001E7FDC">
        <w:rPr>
          <w:rFonts w:ascii="Times New Roman" w:eastAsia="Times New Roman" w:hAnsi="Times New Roman" w:cs="Times New Roman"/>
          <w:sz w:val="28"/>
          <w:szCs w:val="28"/>
          <w:lang w:eastAsia="ru-RU"/>
        </w:rPr>
        <w:lastRenderedPageBreak/>
        <w:t>ораторским искусством, исполнительским мастерством, жанровым разнообразием представленных пьес составляли целостный  выразительный  образ,  что  активизировало  детей  (полноправных  участников действий)  в  выборе  костюмов,  декораций,  места  проведения,  в  выборе  сре</w:t>
      </w:r>
      <w:proofErr w:type="gramStart"/>
      <w:r w:rsidRPr="001E7FDC">
        <w:rPr>
          <w:rFonts w:ascii="Times New Roman" w:eastAsia="Times New Roman" w:hAnsi="Times New Roman" w:cs="Times New Roman"/>
          <w:sz w:val="28"/>
          <w:szCs w:val="28"/>
          <w:lang w:eastAsia="ru-RU"/>
        </w:rPr>
        <w:t>дств сц</w:t>
      </w:r>
      <w:proofErr w:type="gramEnd"/>
      <w:r w:rsidRPr="001E7FDC">
        <w:rPr>
          <w:rFonts w:ascii="Times New Roman" w:eastAsia="Times New Roman" w:hAnsi="Times New Roman" w:cs="Times New Roman"/>
          <w:sz w:val="28"/>
          <w:szCs w:val="28"/>
          <w:lang w:eastAsia="ru-RU"/>
        </w:rPr>
        <w:t>енического искусства.</w:t>
      </w:r>
    </w:p>
    <w:p w:rsidR="006E4F43" w:rsidRPr="001E7FDC" w:rsidRDefault="006E4F43" w:rsidP="004901FD">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 xml:space="preserve">Подход  к  театральному  искусству  как  ведущему  средству  воспитания  позволяет «открыть человека, а значит открыть и личность», определять мерилом ценность человека: добродетель, доблесть. Стремление к совершенству искусства Ренессанса привело к идее о том, что именно в художественной творческой деятельности ребенок может проявить себя </w:t>
      </w:r>
      <w:r w:rsidR="004901FD">
        <w:rPr>
          <w:rFonts w:ascii="Times New Roman" w:eastAsia="Times New Roman" w:hAnsi="Times New Roman" w:cs="Times New Roman"/>
          <w:sz w:val="28"/>
          <w:szCs w:val="28"/>
          <w:lang w:eastAsia="ru-RU"/>
        </w:rPr>
        <w:t xml:space="preserve">наиболее полно. </w:t>
      </w:r>
    </w:p>
    <w:p w:rsidR="006E4F43" w:rsidRPr="001E7FDC" w:rsidRDefault="006E4F43" w:rsidP="004901FD">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 xml:space="preserve">Распространение  в  древнерусском  искусстве  национальных  традиций,  народных преданий  ориентировали  на  социально-педагогический  эффект  театральной  педагогики, воспитывали, побуждая к творческой деятельности. </w:t>
      </w:r>
    </w:p>
    <w:p w:rsidR="006E4F43" w:rsidRPr="001E7FDC" w:rsidRDefault="004901FD" w:rsidP="004901FD">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конце </w:t>
      </w:r>
      <w:proofErr w:type="spellStart"/>
      <w:r>
        <w:rPr>
          <w:rFonts w:ascii="Times New Roman" w:eastAsia="Times New Roman" w:hAnsi="Times New Roman" w:cs="Times New Roman"/>
          <w:sz w:val="28"/>
          <w:szCs w:val="28"/>
          <w:lang w:eastAsia="ru-RU"/>
        </w:rPr>
        <w:t>Х</w:t>
      </w:r>
      <w:proofErr w:type="gramStart"/>
      <w:r>
        <w:rPr>
          <w:rFonts w:ascii="Times New Roman" w:eastAsia="Times New Roman" w:hAnsi="Times New Roman" w:cs="Times New Roman"/>
          <w:sz w:val="28"/>
          <w:szCs w:val="28"/>
          <w:lang w:eastAsia="ru-RU"/>
        </w:rPr>
        <w:t>I</w:t>
      </w:r>
      <w:proofErr w:type="gramEnd"/>
      <w:r>
        <w:rPr>
          <w:rFonts w:ascii="Times New Roman" w:eastAsia="Times New Roman" w:hAnsi="Times New Roman" w:cs="Times New Roman"/>
          <w:sz w:val="28"/>
          <w:szCs w:val="28"/>
          <w:lang w:eastAsia="ru-RU"/>
        </w:rPr>
        <w:t>Х</w:t>
      </w:r>
      <w:r w:rsidR="006E4F43" w:rsidRPr="001E7FDC">
        <w:rPr>
          <w:rFonts w:ascii="Times New Roman" w:eastAsia="Times New Roman" w:hAnsi="Times New Roman" w:cs="Times New Roman"/>
          <w:sz w:val="28"/>
          <w:szCs w:val="28"/>
          <w:lang w:eastAsia="ru-RU"/>
        </w:rPr>
        <w:t>-начале</w:t>
      </w:r>
      <w:proofErr w:type="spellEnd"/>
      <w:r w:rsidR="006E4F43" w:rsidRPr="001E7FDC">
        <w:rPr>
          <w:rFonts w:ascii="Times New Roman" w:eastAsia="Times New Roman" w:hAnsi="Times New Roman" w:cs="Times New Roman"/>
          <w:sz w:val="28"/>
          <w:szCs w:val="28"/>
          <w:lang w:eastAsia="ru-RU"/>
        </w:rPr>
        <w:t xml:space="preserve"> XX века в отечественной педагогике  утверждается осознанное отношение  к  театру  как  важнейшему</w:t>
      </w:r>
      <w:r>
        <w:rPr>
          <w:rFonts w:ascii="Times New Roman" w:eastAsia="Times New Roman" w:hAnsi="Times New Roman" w:cs="Times New Roman"/>
          <w:sz w:val="28"/>
          <w:szCs w:val="28"/>
          <w:lang w:eastAsia="ru-RU"/>
        </w:rPr>
        <w:t xml:space="preserve"> </w:t>
      </w:r>
      <w:r w:rsidR="006E4F43" w:rsidRPr="001E7FDC">
        <w:rPr>
          <w:rFonts w:ascii="Times New Roman" w:eastAsia="Times New Roman" w:hAnsi="Times New Roman" w:cs="Times New Roman"/>
          <w:sz w:val="28"/>
          <w:szCs w:val="28"/>
          <w:lang w:eastAsia="ru-RU"/>
        </w:rPr>
        <w:t>элементу  нравственного  и  художественно-эстетического   воспитания.   Становлению   театральной   педагогики   во   многом способствовали философские работы передовых отечественных мыслителей, придававших исключительное  значение  проблемам  формирования  творческой  личности,  исследованию психологических основ творчества (Н.</w:t>
      </w:r>
      <w:r>
        <w:rPr>
          <w:rFonts w:ascii="Times New Roman" w:eastAsia="Times New Roman" w:hAnsi="Times New Roman" w:cs="Times New Roman"/>
          <w:sz w:val="28"/>
          <w:szCs w:val="28"/>
          <w:lang w:eastAsia="ru-RU"/>
        </w:rPr>
        <w:t xml:space="preserve"> </w:t>
      </w:r>
      <w:r w:rsidR="006E4F43" w:rsidRPr="001E7FDC">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 xml:space="preserve"> </w:t>
      </w:r>
      <w:r w:rsidR="006E4F43" w:rsidRPr="001E7FDC">
        <w:rPr>
          <w:rFonts w:ascii="Times New Roman" w:eastAsia="Times New Roman" w:hAnsi="Times New Roman" w:cs="Times New Roman"/>
          <w:sz w:val="28"/>
          <w:szCs w:val="28"/>
          <w:lang w:eastAsia="ru-RU"/>
        </w:rPr>
        <w:t>Бердяев, В.</w:t>
      </w:r>
      <w:r>
        <w:rPr>
          <w:rFonts w:ascii="Times New Roman" w:eastAsia="Times New Roman" w:hAnsi="Times New Roman" w:cs="Times New Roman"/>
          <w:sz w:val="28"/>
          <w:szCs w:val="28"/>
          <w:lang w:eastAsia="ru-RU"/>
        </w:rPr>
        <w:t xml:space="preserve"> </w:t>
      </w:r>
      <w:r w:rsidR="006E4F43" w:rsidRPr="001E7FDC">
        <w:rPr>
          <w:rFonts w:ascii="Times New Roman" w:eastAsia="Times New Roman" w:hAnsi="Times New Roman" w:cs="Times New Roman"/>
          <w:sz w:val="28"/>
          <w:szCs w:val="28"/>
          <w:lang w:eastAsia="ru-RU"/>
        </w:rPr>
        <w:t>М. Соловьев и др.).</w:t>
      </w:r>
    </w:p>
    <w:p w:rsidR="00ED7A48" w:rsidRDefault="006E4F43" w:rsidP="004901FD">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Рассматривая театральную педагогику как науку, не стоит говорить лишь о воздействии актерского  мастерства  учителя  на  учащихся.  Педагогика –</w:t>
      </w:r>
      <w:r w:rsidR="004901FD">
        <w:rPr>
          <w:rFonts w:ascii="Times New Roman" w:eastAsia="Times New Roman" w:hAnsi="Times New Roman" w:cs="Times New Roman"/>
          <w:sz w:val="28"/>
          <w:szCs w:val="28"/>
          <w:lang w:eastAsia="ru-RU"/>
        </w:rPr>
        <w:t xml:space="preserve"> </w:t>
      </w:r>
      <w:proofErr w:type="gramStart"/>
      <w:r w:rsidR="004901FD">
        <w:rPr>
          <w:rFonts w:ascii="Times New Roman" w:eastAsia="Times New Roman" w:hAnsi="Times New Roman" w:cs="Times New Roman"/>
          <w:sz w:val="28"/>
          <w:szCs w:val="28"/>
          <w:lang w:eastAsia="ru-RU"/>
        </w:rPr>
        <w:t>э</w:t>
      </w:r>
      <w:r w:rsidRPr="001E7FDC">
        <w:rPr>
          <w:rFonts w:ascii="Times New Roman" w:eastAsia="Times New Roman" w:hAnsi="Times New Roman" w:cs="Times New Roman"/>
          <w:sz w:val="28"/>
          <w:szCs w:val="28"/>
          <w:lang w:eastAsia="ru-RU"/>
        </w:rPr>
        <w:t>то</w:t>
      </w:r>
      <w:proofErr w:type="gramEnd"/>
      <w:r w:rsidRPr="001E7FDC">
        <w:rPr>
          <w:rFonts w:ascii="Times New Roman" w:eastAsia="Times New Roman" w:hAnsi="Times New Roman" w:cs="Times New Roman"/>
          <w:sz w:val="28"/>
          <w:szCs w:val="28"/>
          <w:lang w:eastAsia="ru-RU"/>
        </w:rPr>
        <w:t xml:space="preserve">  прежде  всего  наука  о</w:t>
      </w:r>
      <w:r w:rsidR="00ED7A48">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взаимодействии,  сотв</w:t>
      </w:r>
      <w:r w:rsidR="00ED7A48">
        <w:rPr>
          <w:rFonts w:ascii="Times New Roman" w:eastAsia="Times New Roman" w:hAnsi="Times New Roman" w:cs="Times New Roman"/>
          <w:sz w:val="28"/>
          <w:szCs w:val="28"/>
          <w:lang w:eastAsia="ru-RU"/>
        </w:rPr>
        <w:t xml:space="preserve">орчестве  учителя  и  учеников  </w:t>
      </w:r>
      <w:r w:rsidRPr="001E7FDC">
        <w:rPr>
          <w:rFonts w:ascii="Times New Roman" w:eastAsia="Times New Roman" w:hAnsi="Times New Roman" w:cs="Times New Roman"/>
          <w:sz w:val="28"/>
          <w:szCs w:val="28"/>
          <w:lang w:eastAsia="ru-RU"/>
        </w:rPr>
        <w:t>и  при  рассмотрении  всех  вопросов следует уделять равное внимание эти субъектам отношений. Следовательно,   определение   театральной   педагогики   можно   сформулировать следующим  образом:  Театральная  педагогика  является  частной  отраслью  теории воспитания общей педагогики, включающей систему методов, приемов, обеспечивающих самовыражение   личности   ребенка   в   творческо-продуктивной   театрализованной деятельности,  осуществляемое  в  результате  актерского  взаимодействия  воспитанника  и  педагога.</w:t>
      </w:r>
    </w:p>
    <w:p w:rsidR="006E4F43" w:rsidRPr="001E7FDC" w:rsidRDefault="006E4F43" w:rsidP="004901FD">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Огромный вклад в развитие театральной педагогики внес К.</w:t>
      </w:r>
      <w:r w:rsidR="004901FD">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С. Станиславский. Являясь основоположником театрального творчества, он создал систему, основанную на принципах театральной п</w:t>
      </w:r>
      <w:r w:rsidR="004901FD">
        <w:rPr>
          <w:rFonts w:ascii="Times New Roman" w:eastAsia="Times New Roman" w:hAnsi="Times New Roman" w:cs="Times New Roman"/>
          <w:sz w:val="28"/>
          <w:szCs w:val="28"/>
          <w:lang w:eastAsia="ru-RU"/>
        </w:rPr>
        <w:t xml:space="preserve">едагогики, таких как </w:t>
      </w:r>
      <w:proofErr w:type="spellStart"/>
      <w:r w:rsidR="004901FD">
        <w:rPr>
          <w:rFonts w:ascii="Times New Roman" w:eastAsia="Times New Roman" w:hAnsi="Times New Roman" w:cs="Times New Roman"/>
          <w:sz w:val="28"/>
          <w:szCs w:val="28"/>
          <w:lang w:eastAsia="ru-RU"/>
        </w:rPr>
        <w:t>гуманизация</w:t>
      </w:r>
      <w:proofErr w:type="spellEnd"/>
      <w:r w:rsidRPr="001E7FDC">
        <w:rPr>
          <w:rFonts w:ascii="Times New Roman" w:eastAsia="Times New Roman" w:hAnsi="Times New Roman" w:cs="Times New Roman"/>
          <w:sz w:val="28"/>
          <w:szCs w:val="28"/>
          <w:lang w:eastAsia="ru-RU"/>
        </w:rPr>
        <w:t>, естествен</w:t>
      </w:r>
      <w:r w:rsidR="004901FD">
        <w:rPr>
          <w:rFonts w:ascii="Times New Roman" w:eastAsia="Times New Roman" w:hAnsi="Times New Roman" w:cs="Times New Roman"/>
          <w:sz w:val="28"/>
          <w:szCs w:val="28"/>
          <w:lang w:eastAsia="ru-RU"/>
        </w:rPr>
        <w:t>ное творчество, охватывающее</w:t>
      </w:r>
      <w:r w:rsidRPr="001E7FDC">
        <w:rPr>
          <w:rFonts w:ascii="Times New Roman" w:eastAsia="Times New Roman" w:hAnsi="Times New Roman" w:cs="Times New Roman"/>
          <w:sz w:val="28"/>
          <w:szCs w:val="28"/>
          <w:lang w:eastAsia="ru-RU"/>
        </w:rPr>
        <w:t xml:space="preserve"> совокупность взглядов по вопросам теории театра, творческого метода, приемов актерской </w:t>
      </w:r>
    </w:p>
    <w:p w:rsidR="006E4F43" w:rsidRPr="001E7FDC" w:rsidRDefault="006E4F43" w:rsidP="001E7FDC">
      <w:pPr>
        <w:shd w:val="clear" w:color="auto" w:fill="FFFFFF"/>
        <w:spacing w:after="0" w:line="240" w:lineRule="auto"/>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и режиссерской техники.</w:t>
      </w:r>
    </w:p>
    <w:p w:rsidR="006E4F43" w:rsidRPr="001E7FDC" w:rsidRDefault="006E4F43" w:rsidP="004901FD">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 xml:space="preserve">Нравственно-эстетическое воспитание детей средствами искусства театра способствует ознакомлению  с  его  выразительным  языком,  закладывающим  основу  для  формирования навыков  восприятия,  понимания  и  истолкования  действий,  из  которых  складываются нравственные  основы,  представления,  поступки  человека;  формированием  </w:t>
      </w:r>
      <w:r w:rsidRPr="001E7FDC">
        <w:rPr>
          <w:rFonts w:ascii="Times New Roman" w:eastAsia="Times New Roman" w:hAnsi="Times New Roman" w:cs="Times New Roman"/>
          <w:sz w:val="28"/>
          <w:szCs w:val="28"/>
          <w:lang w:eastAsia="ru-RU"/>
        </w:rPr>
        <w:lastRenderedPageBreak/>
        <w:t>навыков взаимного общения, коллективной работы, которые</w:t>
      </w:r>
      <w:r w:rsidR="009A00C9">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 xml:space="preserve">изучает театральная педагогика. </w:t>
      </w:r>
    </w:p>
    <w:p w:rsidR="00ED7A48" w:rsidRDefault="006E4F43" w:rsidP="009A00C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 xml:space="preserve">Основная  проблема  в  современном  театральном  образовании  детей  заключается  в гармоничной  дозировке  в  репетиционном  процессе  технических  навыков  наряду  с использованием свободной игровой природы детского творчества. </w:t>
      </w:r>
    </w:p>
    <w:p w:rsidR="006E4F43" w:rsidRPr="001E7FDC" w:rsidRDefault="006E4F43" w:rsidP="009A00C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Уровень  подготовки  детей,  осваива</w:t>
      </w:r>
      <w:r w:rsidR="009A00C9">
        <w:rPr>
          <w:rFonts w:ascii="Times New Roman" w:eastAsia="Times New Roman" w:hAnsi="Times New Roman" w:cs="Times New Roman"/>
          <w:sz w:val="28"/>
          <w:szCs w:val="28"/>
          <w:lang w:eastAsia="ru-RU"/>
        </w:rPr>
        <w:t xml:space="preserve">ющих  театральную  культуру,  </w:t>
      </w:r>
      <w:proofErr w:type="spellStart"/>
      <w:r w:rsidR="009A00C9">
        <w:rPr>
          <w:rFonts w:ascii="Times New Roman" w:eastAsia="Times New Roman" w:hAnsi="Times New Roman" w:cs="Times New Roman"/>
          <w:sz w:val="28"/>
          <w:szCs w:val="28"/>
          <w:lang w:eastAsia="ru-RU"/>
        </w:rPr>
        <w:t>на</w:t>
      </w:r>
      <w:r w:rsidRPr="001E7FDC">
        <w:rPr>
          <w:rFonts w:ascii="Times New Roman" w:eastAsia="Times New Roman" w:hAnsi="Times New Roman" w:cs="Times New Roman"/>
          <w:sz w:val="28"/>
          <w:szCs w:val="28"/>
          <w:lang w:eastAsia="ru-RU"/>
        </w:rPr>
        <w:t>рямую</w:t>
      </w:r>
      <w:proofErr w:type="spellEnd"/>
      <w:r w:rsidRPr="001E7FDC">
        <w:rPr>
          <w:rFonts w:ascii="Times New Roman" w:eastAsia="Times New Roman" w:hAnsi="Times New Roman" w:cs="Times New Roman"/>
          <w:sz w:val="28"/>
          <w:szCs w:val="28"/>
          <w:lang w:eastAsia="ru-RU"/>
        </w:rPr>
        <w:t xml:space="preserve">  зависит  от уровня  подготовки  руководителя,  его  умения  научно,  системно  и  последовательно выстроить образовательный процесс. Как ни разнообразны концепции, теории, технологии гуманистической  педагогики,  их  объединяет  отношение  к  ребенку:  любовь,  умение понимать,  быть  способным  взглянуть  на  мир  его  глазами:  признавать  в  нем  личность, достойную  всяческого  уважения,  доброго  отношения  независимо  от  конкретного поведения;  помочь  ребенку  обрести  свое  «я».  В  этих  правилах  педагога-гуманиста –</w:t>
      </w:r>
      <w:r w:rsidR="00ED7A48">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критерий  оценки  теоретического  и  практического  опыта  воспитания  и  образования прошлых лет, поэтому изучение театральной педагогики включается в профессиональную подготовку  и  переподготовку  учителей.  При  этом  приобретенные  знания  и  умения помогают педагогу существенно изменить обычный дошкольный урок, трансформировать его учебно-воспитательные цели, и обеспечить активную познавательную позицию каждого ученика</w:t>
      </w:r>
      <w:r w:rsidR="001836B6">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воспита</w:t>
      </w:r>
      <w:r w:rsidR="009A00C9">
        <w:rPr>
          <w:rFonts w:ascii="Times New Roman" w:eastAsia="Times New Roman" w:hAnsi="Times New Roman" w:cs="Times New Roman"/>
          <w:sz w:val="28"/>
          <w:szCs w:val="28"/>
          <w:lang w:eastAsia="ru-RU"/>
        </w:rPr>
        <w:t>н</w:t>
      </w:r>
      <w:r w:rsidRPr="001E7FDC">
        <w:rPr>
          <w:rFonts w:ascii="Times New Roman" w:eastAsia="Times New Roman" w:hAnsi="Times New Roman" w:cs="Times New Roman"/>
          <w:sz w:val="28"/>
          <w:szCs w:val="28"/>
          <w:lang w:eastAsia="ru-RU"/>
        </w:rPr>
        <w:t>ника</w:t>
      </w:r>
      <w:r w:rsidR="009A00C9">
        <w:rPr>
          <w:rFonts w:ascii="Times New Roman" w:eastAsia="Times New Roman" w:hAnsi="Times New Roman" w:cs="Times New Roman"/>
          <w:sz w:val="28"/>
          <w:szCs w:val="28"/>
          <w:lang w:eastAsia="ru-RU"/>
        </w:rPr>
        <w:t>.</w:t>
      </w:r>
    </w:p>
    <w:p w:rsidR="001836B6" w:rsidRDefault="001836B6"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1836B6" w:rsidRDefault="001836B6"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1836B6" w:rsidRDefault="001836B6"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1836B6" w:rsidRDefault="001836B6"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1836B6" w:rsidRDefault="001836B6"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1836B6" w:rsidRDefault="001836B6"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1836B6" w:rsidRDefault="001836B6"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1836B6" w:rsidRDefault="001836B6"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1836B6" w:rsidRDefault="001836B6"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1836B6" w:rsidRDefault="001836B6"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1836B6" w:rsidRDefault="001836B6"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1836B6" w:rsidRDefault="001836B6"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1836B6" w:rsidRDefault="001836B6"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1836B6" w:rsidRDefault="001836B6"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1836B6" w:rsidRDefault="001836B6"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1836B6" w:rsidRDefault="001836B6"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1836B6" w:rsidRDefault="001836B6"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1836B6" w:rsidRDefault="001836B6"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1836B6" w:rsidRDefault="001836B6"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1836B6" w:rsidRDefault="001836B6"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1836B6" w:rsidRDefault="001836B6"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1836B6" w:rsidRDefault="001836B6"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1836B6" w:rsidRDefault="001836B6"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1836B6" w:rsidRDefault="001836B6"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6E4F43" w:rsidRPr="00F35CDD" w:rsidRDefault="006E4F43" w:rsidP="009A00C9">
      <w:pPr>
        <w:shd w:val="clear" w:color="auto" w:fill="FFFFFF"/>
        <w:spacing w:after="0" w:line="240" w:lineRule="auto"/>
        <w:jc w:val="center"/>
        <w:rPr>
          <w:rFonts w:ascii="Times New Roman" w:eastAsia="Times New Roman" w:hAnsi="Times New Roman" w:cs="Times New Roman"/>
          <w:sz w:val="32"/>
          <w:szCs w:val="32"/>
          <w:lang w:eastAsia="ru-RU"/>
        </w:rPr>
      </w:pPr>
      <w:r w:rsidRPr="00F35CDD">
        <w:rPr>
          <w:rFonts w:ascii="Times New Roman" w:eastAsia="Times New Roman" w:hAnsi="Times New Roman" w:cs="Times New Roman"/>
          <w:sz w:val="32"/>
          <w:szCs w:val="32"/>
          <w:lang w:eastAsia="ru-RU"/>
        </w:rPr>
        <w:lastRenderedPageBreak/>
        <w:t xml:space="preserve">Формы народного театра в современном </w:t>
      </w:r>
      <w:r w:rsidR="00F35CDD">
        <w:rPr>
          <w:rFonts w:ascii="Times New Roman" w:eastAsia="Times New Roman" w:hAnsi="Times New Roman" w:cs="Times New Roman"/>
          <w:sz w:val="32"/>
          <w:szCs w:val="32"/>
          <w:lang w:eastAsia="ru-RU"/>
        </w:rPr>
        <w:t>детском образовательном учреждении</w:t>
      </w:r>
      <w:r w:rsidR="009A00C9" w:rsidRPr="00F35CDD">
        <w:rPr>
          <w:rFonts w:ascii="Times New Roman" w:eastAsia="Times New Roman" w:hAnsi="Times New Roman" w:cs="Times New Roman"/>
          <w:sz w:val="32"/>
          <w:szCs w:val="32"/>
          <w:lang w:eastAsia="ru-RU"/>
        </w:rPr>
        <w:t>.</w:t>
      </w:r>
    </w:p>
    <w:p w:rsidR="009A00C9" w:rsidRPr="001E7FDC" w:rsidRDefault="009A00C9"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9A00C9" w:rsidRDefault="006E4F43" w:rsidP="009A00C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 xml:space="preserve">Возращению   к   истокам   значимости   театрального   творчества   способствуют исследования психологов, заявивших о наличии у детей </w:t>
      </w:r>
      <w:r w:rsidR="009A00C9">
        <w:rPr>
          <w:rFonts w:ascii="Times New Roman" w:eastAsia="Times New Roman" w:hAnsi="Times New Roman" w:cs="Times New Roman"/>
          <w:sz w:val="28"/>
          <w:szCs w:val="28"/>
          <w:lang w:eastAsia="ru-RU"/>
        </w:rPr>
        <w:t xml:space="preserve">“драматического инстинкта”. </w:t>
      </w:r>
    </w:p>
    <w:p w:rsidR="009A00C9" w:rsidRDefault="006E4F43" w:rsidP="00751BF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Н. Бахтин рекомендовал педагогам и родителям целенаправленно развивать его в детях. Он считал,  что  для  детей,  воспитывающихся  в  семье,  наиболее  пригодной  формой  театра является кукольный театр, комический театр Петрушки, теневой театр, театр марионеток, где  возможна  постановка  пьес  сказочного,  исторического,  этнографического  и  бытового</w:t>
      </w:r>
      <w:r w:rsidR="009A00C9">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 xml:space="preserve">содержания. Игра в таком театре, по его мнению, способна с пользой наполнить свободное </w:t>
      </w:r>
      <w:r w:rsidR="00751BFC">
        <w:rPr>
          <w:rFonts w:ascii="Times New Roman" w:eastAsia="Times New Roman" w:hAnsi="Times New Roman" w:cs="Times New Roman"/>
          <w:sz w:val="28"/>
          <w:szCs w:val="28"/>
          <w:lang w:eastAsia="ru-RU"/>
        </w:rPr>
        <w:t>время ребенка до двенадцати</w:t>
      </w:r>
      <w:r w:rsidRPr="001E7FDC">
        <w:rPr>
          <w:rFonts w:ascii="Times New Roman" w:eastAsia="Times New Roman" w:hAnsi="Times New Roman" w:cs="Times New Roman"/>
          <w:sz w:val="28"/>
          <w:szCs w:val="28"/>
          <w:lang w:eastAsia="ru-RU"/>
        </w:rPr>
        <w:t>летнего возраста, в ней можно проявить себя одновременно и автором пьесы, инсценируя свои любимые сказки, повести, сюжеты, и режиссером, и актером, играя за  всех  действующих  лиц  своей  пьесы,  и  мастером  рукодельником.  При  умелом руководстве  со  стороны  взрослых  можно  с  огромной  пользой  для  развития  детей использовать их любовь к драматической игре.</w:t>
      </w:r>
      <w:r w:rsidR="00751BFC">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 xml:space="preserve">Таким  образом,  можно  сделать  вывод,  что  в  основе формирования  «драматического инстинкта»  лежит  обращение  к  фольклорным  традициям.  </w:t>
      </w:r>
    </w:p>
    <w:p w:rsidR="00751BFC" w:rsidRDefault="006E4F43" w:rsidP="00751BF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 xml:space="preserve">В  силу  </w:t>
      </w:r>
      <w:proofErr w:type="gramStart"/>
      <w:r w:rsidRPr="001E7FDC">
        <w:rPr>
          <w:rFonts w:ascii="Times New Roman" w:eastAsia="Times New Roman" w:hAnsi="Times New Roman" w:cs="Times New Roman"/>
          <w:sz w:val="28"/>
          <w:szCs w:val="28"/>
          <w:lang w:eastAsia="ru-RU"/>
        </w:rPr>
        <w:t>вышеизложенного</w:t>
      </w:r>
      <w:proofErr w:type="gramEnd"/>
      <w:r w:rsidRPr="001E7FDC">
        <w:rPr>
          <w:rFonts w:ascii="Times New Roman" w:eastAsia="Times New Roman" w:hAnsi="Times New Roman" w:cs="Times New Roman"/>
          <w:sz w:val="28"/>
          <w:szCs w:val="28"/>
          <w:lang w:eastAsia="ru-RU"/>
        </w:rPr>
        <w:t xml:space="preserve">  нам следует обратиться к понятию народный театр.</w:t>
      </w:r>
    </w:p>
    <w:p w:rsidR="004D6B69" w:rsidRDefault="00751BFC" w:rsidP="00751BFC">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Существует два</w:t>
      </w:r>
      <w:r w:rsidR="006E4F43" w:rsidRPr="001E7FDC">
        <w:rPr>
          <w:rFonts w:ascii="Times New Roman" w:eastAsia="Times New Roman" w:hAnsi="Times New Roman" w:cs="Times New Roman"/>
          <w:sz w:val="28"/>
          <w:szCs w:val="28"/>
          <w:lang w:eastAsia="ru-RU"/>
        </w:rPr>
        <w:t xml:space="preserve"> подхода к определению этого термина. </w:t>
      </w:r>
    </w:p>
    <w:p w:rsidR="004D6B69" w:rsidRDefault="006E4F43" w:rsidP="00751BF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С одной стороны, народный театр –</w:t>
      </w:r>
      <w:r w:rsidR="00751BFC">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это   звание, которое   присв</w:t>
      </w:r>
      <w:r w:rsidR="00751BFC">
        <w:rPr>
          <w:rFonts w:ascii="Times New Roman" w:eastAsia="Times New Roman" w:hAnsi="Times New Roman" w:cs="Times New Roman"/>
          <w:sz w:val="28"/>
          <w:szCs w:val="28"/>
          <w:lang w:eastAsia="ru-RU"/>
        </w:rPr>
        <w:t xml:space="preserve">аивается   </w:t>
      </w:r>
      <w:proofErr w:type="gramStart"/>
      <w:r w:rsidR="00751BFC">
        <w:rPr>
          <w:rFonts w:ascii="Times New Roman" w:eastAsia="Times New Roman" w:hAnsi="Times New Roman" w:cs="Times New Roman"/>
          <w:sz w:val="28"/>
          <w:szCs w:val="28"/>
          <w:lang w:eastAsia="ru-RU"/>
        </w:rPr>
        <w:t>лучшим</w:t>
      </w:r>
      <w:proofErr w:type="gramEnd"/>
      <w:r w:rsidR="00751BFC">
        <w:rPr>
          <w:rFonts w:ascii="Times New Roman" w:eastAsia="Times New Roman" w:hAnsi="Times New Roman" w:cs="Times New Roman"/>
          <w:sz w:val="28"/>
          <w:szCs w:val="28"/>
          <w:lang w:eastAsia="ru-RU"/>
        </w:rPr>
        <w:t xml:space="preserve">   постоянно </w:t>
      </w:r>
      <w:r w:rsidRPr="001E7FDC">
        <w:rPr>
          <w:rFonts w:ascii="Times New Roman" w:eastAsia="Times New Roman" w:hAnsi="Times New Roman" w:cs="Times New Roman"/>
          <w:sz w:val="28"/>
          <w:szCs w:val="28"/>
          <w:lang w:eastAsia="ru-RU"/>
        </w:rPr>
        <w:t xml:space="preserve">действующим непрофессиональным  коллективам,  располагающим  необходимыми  условиями  для подготовки  спектаклей  и  выступлений,  и  являющееся  высшей  формой  развития </w:t>
      </w:r>
      <w:r w:rsidR="009A00C9">
        <w:rPr>
          <w:rFonts w:ascii="Times New Roman" w:eastAsia="Times New Roman" w:hAnsi="Times New Roman" w:cs="Times New Roman"/>
          <w:sz w:val="28"/>
          <w:szCs w:val="28"/>
          <w:lang w:eastAsia="ru-RU"/>
        </w:rPr>
        <w:t>т</w:t>
      </w:r>
      <w:r w:rsidRPr="001E7FDC">
        <w:rPr>
          <w:rFonts w:ascii="Times New Roman" w:eastAsia="Times New Roman" w:hAnsi="Times New Roman" w:cs="Times New Roman"/>
          <w:sz w:val="28"/>
          <w:szCs w:val="28"/>
          <w:lang w:eastAsia="ru-RU"/>
        </w:rPr>
        <w:t>еатральной</w:t>
      </w:r>
      <w:r w:rsidR="00751BFC">
        <w:rPr>
          <w:rFonts w:ascii="Times New Roman" w:eastAsia="Times New Roman" w:hAnsi="Times New Roman" w:cs="Times New Roman"/>
          <w:sz w:val="28"/>
          <w:szCs w:val="28"/>
          <w:lang w:eastAsia="ru-RU"/>
        </w:rPr>
        <w:t xml:space="preserve">  самодеятельности. </w:t>
      </w:r>
    </w:p>
    <w:p w:rsidR="006E4F43" w:rsidRPr="001E7FDC" w:rsidRDefault="006E4F43" w:rsidP="00751BF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С  другой  стороны,  народный  театр -</w:t>
      </w:r>
      <w:r w:rsidR="004D6B69">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 xml:space="preserve">театр, бытующий в народе в формах, органически связанных с устным народным творчеством. </w:t>
      </w:r>
    </w:p>
    <w:p w:rsidR="004D6B69" w:rsidRDefault="006E4F43" w:rsidP="004D6B6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Многие  исследователи  также  обращаются  к  понятию  «фольклорный  театр»  (А.</w:t>
      </w:r>
      <w:r w:rsidR="004D6B69">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 xml:space="preserve">Н. </w:t>
      </w:r>
      <w:proofErr w:type="spellStart"/>
      <w:r w:rsidRPr="001E7FDC">
        <w:rPr>
          <w:rFonts w:ascii="Times New Roman" w:eastAsia="Times New Roman" w:hAnsi="Times New Roman" w:cs="Times New Roman"/>
          <w:sz w:val="28"/>
          <w:szCs w:val="28"/>
          <w:lang w:eastAsia="ru-RU"/>
        </w:rPr>
        <w:t>Некрылова</w:t>
      </w:r>
      <w:proofErr w:type="spellEnd"/>
      <w:r w:rsidRPr="001E7FDC">
        <w:rPr>
          <w:rFonts w:ascii="Times New Roman" w:eastAsia="Times New Roman" w:hAnsi="Times New Roman" w:cs="Times New Roman"/>
          <w:sz w:val="28"/>
          <w:szCs w:val="28"/>
          <w:lang w:eastAsia="ru-RU"/>
        </w:rPr>
        <w:t>, Н.</w:t>
      </w:r>
      <w:r w:rsidR="004D6B69">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 xml:space="preserve">И. Савушкина и </w:t>
      </w:r>
      <w:proofErr w:type="spellStart"/>
      <w:proofErr w:type="gramStart"/>
      <w:r w:rsidRPr="001E7FDC">
        <w:rPr>
          <w:rFonts w:ascii="Times New Roman" w:eastAsia="Times New Roman" w:hAnsi="Times New Roman" w:cs="Times New Roman"/>
          <w:sz w:val="28"/>
          <w:szCs w:val="28"/>
          <w:lang w:eastAsia="ru-RU"/>
        </w:rPr>
        <w:t>др</w:t>
      </w:r>
      <w:proofErr w:type="spellEnd"/>
      <w:proofErr w:type="gramEnd"/>
      <w:r w:rsidRPr="001E7FDC">
        <w:rPr>
          <w:rFonts w:ascii="Times New Roman" w:eastAsia="Times New Roman" w:hAnsi="Times New Roman" w:cs="Times New Roman"/>
          <w:sz w:val="28"/>
          <w:szCs w:val="28"/>
          <w:lang w:eastAsia="ru-RU"/>
        </w:rPr>
        <w:t>). В нашей работе мы рассматриваем два этих термина в качестве синонимов, поэтому, проанализировав</w:t>
      </w:r>
      <w:r w:rsidR="004D6B69">
        <w:rPr>
          <w:rFonts w:ascii="Times New Roman" w:eastAsia="Times New Roman" w:hAnsi="Times New Roman" w:cs="Times New Roman"/>
          <w:sz w:val="28"/>
          <w:szCs w:val="28"/>
          <w:lang w:eastAsia="ru-RU"/>
        </w:rPr>
        <w:t>,</w:t>
      </w:r>
      <w:r w:rsidRPr="001E7FDC">
        <w:rPr>
          <w:rFonts w:ascii="Times New Roman" w:eastAsia="Times New Roman" w:hAnsi="Times New Roman" w:cs="Times New Roman"/>
          <w:sz w:val="28"/>
          <w:szCs w:val="28"/>
          <w:lang w:eastAsia="ru-RU"/>
        </w:rPr>
        <w:t xml:space="preserve"> различные культурологические источники мы пришли к следующей трактовке данных определений: </w:t>
      </w:r>
    </w:p>
    <w:p w:rsidR="004D6B69" w:rsidRDefault="006E4F43" w:rsidP="004D6B6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Народный (фольклорный) театр –</w:t>
      </w:r>
      <w:r w:rsidR="004D6B69">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 xml:space="preserve">это элементарная форма театрального искусства, вписанная в произведения фольклора и народной  культуры  в  целом.  Восходит  к  первобытной  религии  и  реализует мифологическую концепцию природы, общества и истории. </w:t>
      </w:r>
    </w:p>
    <w:p w:rsidR="006E4F43" w:rsidRPr="001E7FDC" w:rsidRDefault="006E4F43" w:rsidP="004D6B6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Выделяют  три  основные  формы  народного  театра,  которые  могут  быть  применены  в образовательном про</w:t>
      </w:r>
      <w:r w:rsidR="004D6B69">
        <w:rPr>
          <w:rFonts w:ascii="Times New Roman" w:eastAsia="Times New Roman" w:hAnsi="Times New Roman" w:cs="Times New Roman"/>
          <w:sz w:val="28"/>
          <w:szCs w:val="28"/>
          <w:lang w:eastAsia="ru-RU"/>
        </w:rPr>
        <w:t>цессе в учреждении дополнительного образования</w:t>
      </w:r>
      <w:r w:rsidRPr="001E7FDC">
        <w:rPr>
          <w:rFonts w:ascii="Times New Roman" w:eastAsia="Times New Roman" w:hAnsi="Times New Roman" w:cs="Times New Roman"/>
          <w:sz w:val="28"/>
          <w:szCs w:val="28"/>
          <w:lang w:eastAsia="ru-RU"/>
        </w:rPr>
        <w:t>:</w:t>
      </w:r>
    </w:p>
    <w:p w:rsidR="006E4F43" w:rsidRPr="001E7FDC" w:rsidRDefault="004D6B69" w:rsidP="001E7FDC">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r w:rsidR="006E4F43" w:rsidRPr="001E7FDC">
        <w:rPr>
          <w:rFonts w:ascii="Times New Roman" w:eastAsia="Times New Roman" w:hAnsi="Times New Roman" w:cs="Times New Roman"/>
          <w:sz w:val="28"/>
          <w:szCs w:val="28"/>
          <w:lang w:eastAsia="ru-RU"/>
        </w:rPr>
        <w:t xml:space="preserve">     </w:t>
      </w:r>
      <w:proofErr w:type="spellStart"/>
      <w:r w:rsidR="006E4F43" w:rsidRPr="001E7FDC">
        <w:rPr>
          <w:rFonts w:ascii="Times New Roman" w:eastAsia="Times New Roman" w:hAnsi="Times New Roman" w:cs="Times New Roman"/>
          <w:sz w:val="28"/>
          <w:szCs w:val="28"/>
          <w:lang w:eastAsia="ru-RU"/>
        </w:rPr>
        <w:t>Ряжения</w:t>
      </w:r>
      <w:proofErr w:type="spellEnd"/>
      <w:r w:rsidR="006E4F43" w:rsidRPr="001E7FD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т. е. «переодевания», </w:t>
      </w:r>
      <w:r w:rsidR="006E4F43" w:rsidRPr="001E7FDC">
        <w:rPr>
          <w:rFonts w:ascii="Times New Roman" w:eastAsia="Times New Roman" w:hAnsi="Times New Roman" w:cs="Times New Roman"/>
          <w:sz w:val="28"/>
          <w:szCs w:val="28"/>
          <w:lang w:eastAsia="ru-RU"/>
        </w:rPr>
        <w:t>связанные с календарными праздниками и обрядами)</w:t>
      </w:r>
      <w:r>
        <w:rPr>
          <w:rFonts w:ascii="Times New Roman" w:eastAsia="Times New Roman" w:hAnsi="Times New Roman" w:cs="Times New Roman"/>
          <w:sz w:val="28"/>
          <w:szCs w:val="28"/>
          <w:lang w:eastAsia="ru-RU"/>
        </w:rPr>
        <w:t>;</w:t>
      </w:r>
    </w:p>
    <w:p w:rsidR="004D6B69" w:rsidRPr="001E7FDC" w:rsidRDefault="004D6B69" w:rsidP="001E7FDC">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6E4F43" w:rsidRPr="001E7FDC">
        <w:rPr>
          <w:rFonts w:ascii="Times New Roman" w:eastAsia="Times New Roman" w:hAnsi="Times New Roman" w:cs="Times New Roman"/>
          <w:sz w:val="28"/>
          <w:szCs w:val="28"/>
          <w:lang w:eastAsia="ru-RU"/>
        </w:rPr>
        <w:t xml:space="preserve">      Народный кукольный театр (театр Петрушки «на злобу дня», вертепный театр)</w:t>
      </w:r>
      <w:r>
        <w:rPr>
          <w:rFonts w:ascii="Times New Roman" w:eastAsia="Times New Roman" w:hAnsi="Times New Roman" w:cs="Times New Roman"/>
          <w:sz w:val="28"/>
          <w:szCs w:val="28"/>
          <w:lang w:eastAsia="ru-RU"/>
        </w:rPr>
        <w:t>;</w:t>
      </w:r>
    </w:p>
    <w:p w:rsidR="006E4F43" w:rsidRPr="001E7FDC" w:rsidRDefault="004D6B69" w:rsidP="001E7FDC">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ab/>
      </w:r>
      <w:r w:rsidR="006E4F43" w:rsidRPr="001E7FDC">
        <w:rPr>
          <w:rFonts w:ascii="Times New Roman" w:eastAsia="Times New Roman" w:hAnsi="Times New Roman" w:cs="Times New Roman"/>
          <w:sz w:val="28"/>
          <w:szCs w:val="28"/>
          <w:lang w:eastAsia="ru-RU"/>
        </w:rPr>
        <w:t xml:space="preserve">Народные </w:t>
      </w:r>
      <w:proofErr w:type="spellStart"/>
      <w:r w:rsidR="006E4F43" w:rsidRPr="001E7FDC">
        <w:rPr>
          <w:rFonts w:ascii="Times New Roman" w:eastAsia="Times New Roman" w:hAnsi="Times New Roman" w:cs="Times New Roman"/>
          <w:sz w:val="28"/>
          <w:szCs w:val="28"/>
          <w:lang w:eastAsia="ru-RU"/>
        </w:rPr>
        <w:t>необрядовые</w:t>
      </w:r>
      <w:proofErr w:type="spellEnd"/>
      <w:r w:rsidR="006E4F43" w:rsidRPr="001E7FDC">
        <w:rPr>
          <w:rFonts w:ascii="Times New Roman" w:eastAsia="Times New Roman" w:hAnsi="Times New Roman" w:cs="Times New Roman"/>
          <w:sz w:val="28"/>
          <w:szCs w:val="28"/>
          <w:lang w:eastAsia="ru-RU"/>
        </w:rPr>
        <w:t xml:space="preserve"> драматические игры и сценки (сатирические пьесы, драмы).</w:t>
      </w:r>
    </w:p>
    <w:p w:rsidR="006E4F43" w:rsidRPr="001E7FDC" w:rsidRDefault="006E4F43" w:rsidP="004D6B69">
      <w:pPr>
        <w:shd w:val="clear" w:color="auto" w:fill="FFFFFF"/>
        <w:spacing w:after="0" w:line="240" w:lineRule="auto"/>
        <w:ind w:firstLine="708"/>
        <w:jc w:val="both"/>
        <w:rPr>
          <w:rFonts w:ascii="Times New Roman" w:eastAsia="Times New Roman" w:hAnsi="Times New Roman" w:cs="Times New Roman"/>
          <w:sz w:val="28"/>
          <w:szCs w:val="28"/>
          <w:lang w:eastAsia="ru-RU"/>
        </w:rPr>
      </w:pPr>
      <w:proofErr w:type="spellStart"/>
      <w:r w:rsidRPr="001E7FDC">
        <w:rPr>
          <w:rFonts w:ascii="Times New Roman" w:eastAsia="Times New Roman" w:hAnsi="Times New Roman" w:cs="Times New Roman"/>
          <w:sz w:val="28"/>
          <w:szCs w:val="28"/>
          <w:lang w:eastAsia="ru-RU"/>
        </w:rPr>
        <w:t>Ряжение</w:t>
      </w:r>
      <w:proofErr w:type="spellEnd"/>
      <w:r w:rsidRPr="001E7FDC">
        <w:rPr>
          <w:rFonts w:ascii="Times New Roman" w:eastAsia="Times New Roman" w:hAnsi="Times New Roman" w:cs="Times New Roman"/>
          <w:sz w:val="28"/>
          <w:szCs w:val="28"/>
          <w:lang w:eastAsia="ru-RU"/>
        </w:rPr>
        <w:t xml:space="preserve"> —</w:t>
      </w:r>
      <w:r w:rsidR="004D6B69">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 xml:space="preserve">это обрядовое и игровое переодевание с использованием масок и других приемов изменения внешнего вида. Оно наиболее характерно для участников календарных обходов на святки и масленицу, в меньшей степени </w:t>
      </w:r>
      <w:r w:rsidR="004D6B69">
        <w:rPr>
          <w:rFonts w:ascii="Times New Roman" w:eastAsia="Times New Roman" w:hAnsi="Times New Roman" w:cs="Times New Roman"/>
          <w:sz w:val="28"/>
          <w:szCs w:val="28"/>
          <w:lang w:eastAsia="ru-RU"/>
        </w:rPr>
        <w:t>для исполнителей весенне</w:t>
      </w:r>
      <w:r w:rsidRPr="001E7FDC">
        <w:rPr>
          <w:rFonts w:ascii="Times New Roman" w:eastAsia="Times New Roman" w:hAnsi="Times New Roman" w:cs="Times New Roman"/>
          <w:sz w:val="28"/>
          <w:szCs w:val="28"/>
          <w:lang w:eastAsia="ru-RU"/>
        </w:rPr>
        <w:t xml:space="preserve">-летних ритуалов (Троица, Иван Купала). </w:t>
      </w:r>
    </w:p>
    <w:p w:rsidR="006E4F43" w:rsidRPr="001E7FDC" w:rsidRDefault="006E4F43" w:rsidP="004D6B6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В народных обрядах ряженые чаще всего изображали:</w:t>
      </w:r>
    </w:p>
    <w:p w:rsidR="006E4F43" w:rsidRPr="001E7FDC" w:rsidRDefault="006E4F43" w:rsidP="001E7FDC">
      <w:pPr>
        <w:shd w:val="clear" w:color="auto" w:fill="FFFFFF"/>
        <w:spacing w:after="0" w:line="240" w:lineRule="auto"/>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     Животных (козу, коня, тура, медведя, журавля, аиста);</w:t>
      </w:r>
    </w:p>
    <w:p w:rsidR="006E4F43" w:rsidRPr="001E7FDC" w:rsidRDefault="006E4F43" w:rsidP="001E7FDC">
      <w:pPr>
        <w:shd w:val="clear" w:color="auto" w:fill="FFFFFF"/>
        <w:spacing w:after="0" w:line="240" w:lineRule="auto"/>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 xml:space="preserve">·   Персонажей </w:t>
      </w:r>
      <w:proofErr w:type="spellStart"/>
      <w:r w:rsidR="004D6B69">
        <w:rPr>
          <w:rFonts w:ascii="Times New Roman" w:eastAsia="Times New Roman" w:hAnsi="Times New Roman" w:cs="Times New Roman"/>
          <w:sz w:val="28"/>
          <w:szCs w:val="28"/>
          <w:lang w:eastAsia="ru-RU"/>
        </w:rPr>
        <w:t>пос</w:t>
      </w:r>
      <w:proofErr w:type="gramStart"/>
      <w:r w:rsidR="004D6B69">
        <w:rPr>
          <w:rFonts w:ascii="Times New Roman" w:eastAsia="Times New Roman" w:hAnsi="Times New Roman" w:cs="Times New Roman"/>
          <w:sz w:val="28"/>
          <w:szCs w:val="28"/>
          <w:lang w:eastAsia="ru-RU"/>
        </w:rPr>
        <w:t>ю</w:t>
      </w:r>
      <w:proofErr w:type="spellEnd"/>
      <w:r w:rsidR="004D6B69">
        <w:rPr>
          <w:rFonts w:ascii="Times New Roman" w:eastAsia="Times New Roman" w:hAnsi="Times New Roman" w:cs="Times New Roman"/>
          <w:sz w:val="28"/>
          <w:szCs w:val="28"/>
          <w:lang w:eastAsia="ru-RU"/>
        </w:rPr>
        <w:t>-</w:t>
      </w:r>
      <w:proofErr w:type="gramEnd"/>
      <w:r w:rsidR="004D6B69">
        <w:rPr>
          <w:rFonts w:ascii="Times New Roman" w:eastAsia="Times New Roman" w:hAnsi="Times New Roman" w:cs="Times New Roman"/>
          <w:sz w:val="28"/>
          <w:szCs w:val="28"/>
          <w:lang w:eastAsia="ru-RU"/>
        </w:rPr>
        <w:t xml:space="preserve"> и </w:t>
      </w:r>
      <w:r w:rsidRPr="001E7FDC">
        <w:rPr>
          <w:rFonts w:ascii="Times New Roman" w:eastAsia="Times New Roman" w:hAnsi="Times New Roman" w:cs="Times New Roman"/>
          <w:sz w:val="28"/>
          <w:szCs w:val="28"/>
          <w:lang w:eastAsia="ru-RU"/>
        </w:rPr>
        <w:t xml:space="preserve">потустороннего мира («деда», «бабу», </w:t>
      </w:r>
      <w:r w:rsidR="004D6B69">
        <w:rPr>
          <w:rFonts w:ascii="Times New Roman" w:eastAsia="Times New Roman" w:hAnsi="Times New Roman" w:cs="Times New Roman"/>
          <w:sz w:val="28"/>
          <w:szCs w:val="28"/>
          <w:lang w:eastAsia="ru-RU"/>
        </w:rPr>
        <w:t>«</w:t>
      </w:r>
      <w:r w:rsidRPr="001E7FDC">
        <w:rPr>
          <w:rFonts w:ascii="Times New Roman" w:eastAsia="Times New Roman" w:hAnsi="Times New Roman" w:cs="Times New Roman"/>
          <w:sz w:val="28"/>
          <w:szCs w:val="28"/>
          <w:lang w:eastAsia="ru-RU"/>
        </w:rPr>
        <w:t>смерть</w:t>
      </w:r>
      <w:r w:rsidR="004D6B69">
        <w:rPr>
          <w:rFonts w:ascii="Times New Roman" w:eastAsia="Times New Roman" w:hAnsi="Times New Roman" w:cs="Times New Roman"/>
          <w:sz w:val="28"/>
          <w:szCs w:val="28"/>
          <w:lang w:eastAsia="ru-RU"/>
        </w:rPr>
        <w:t>»</w:t>
      </w:r>
      <w:r w:rsidRPr="001E7FDC">
        <w:rPr>
          <w:rFonts w:ascii="Times New Roman" w:eastAsia="Times New Roman" w:hAnsi="Times New Roman" w:cs="Times New Roman"/>
          <w:sz w:val="28"/>
          <w:szCs w:val="28"/>
          <w:lang w:eastAsia="ru-RU"/>
        </w:rPr>
        <w:t xml:space="preserve">, </w:t>
      </w:r>
      <w:r w:rsidR="004D6B69">
        <w:rPr>
          <w:rFonts w:ascii="Times New Roman" w:eastAsia="Times New Roman" w:hAnsi="Times New Roman" w:cs="Times New Roman"/>
          <w:sz w:val="28"/>
          <w:szCs w:val="28"/>
          <w:lang w:eastAsia="ru-RU"/>
        </w:rPr>
        <w:t>«</w:t>
      </w:r>
      <w:r w:rsidRPr="001E7FDC">
        <w:rPr>
          <w:rFonts w:ascii="Times New Roman" w:eastAsia="Times New Roman" w:hAnsi="Times New Roman" w:cs="Times New Roman"/>
          <w:sz w:val="28"/>
          <w:szCs w:val="28"/>
          <w:lang w:eastAsia="ru-RU"/>
        </w:rPr>
        <w:t>покойника</w:t>
      </w:r>
      <w:r w:rsidR="004D6B69">
        <w:rPr>
          <w:rFonts w:ascii="Times New Roman" w:eastAsia="Times New Roman" w:hAnsi="Times New Roman" w:cs="Times New Roman"/>
          <w:sz w:val="28"/>
          <w:szCs w:val="28"/>
          <w:lang w:eastAsia="ru-RU"/>
        </w:rPr>
        <w:t>»</w:t>
      </w:r>
      <w:r w:rsidRPr="001E7FDC">
        <w:rPr>
          <w:rFonts w:ascii="Times New Roman" w:eastAsia="Times New Roman" w:hAnsi="Times New Roman" w:cs="Times New Roman"/>
          <w:sz w:val="28"/>
          <w:szCs w:val="28"/>
          <w:lang w:eastAsia="ru-RU"/>
        </w:rPr>
        <w:t xml:space="preserve">, </w:t>
      </w:r>
      <w:r w:rsidR="004D6B69">
        <w:rPr>
          <w:rFonts w:ascii="Times New Roman" w:eastAsia="Times New Roman" w:hAnsi="Times New Roman" w:cs="Times New Roman"/>
          <w:sz w:val="28"/>
          <w:szCs w:val="28"/>
          <w:lang w:eastAsia="ru-RU"/>
        </w:rPr>
        <w:t xml:space="preserve">различных </w:t>
      </w:r>
      <w:r w:rsidRPr="001E7FDC">
        <w:rPr>
          <w:rFonts w:ascii="Times New Roman" w:eastAsia="Times New Roman" w:hAnsi="Times New Roman" w:cs="Times New Roman"/>
          <w:sz w:val="28"/>
          <w:szCs w:val="28"/>
          <w:lang w:eastAsia="ru-RU"/>
        </w:rPr>
        <w:t>страшилищ и др.) или нечистой силы (черта, ведь</w:t>
      </w:r>
      <w:r w:rsidR="004D6B69">
        <w:rPr>
          <w:rFonts w:ascii="Times New Roman" w:eastAsia="Times New Roman" w:hAnsi="Times New Roman" w:cs="Times New Roman"/>
          <w:sz w:val="28"/>
          <w:szCs w:val="28"/>
          <w:lang w:eastAsia="ru-RU"/>
        </w:rPr>
        <w:t>му, русалку, кикимору, водяных, леших</w:t>
      </w:r>
      <w:r w:rsidRPr="001E7FDC">
        <w:rPr>
          <w:rFonts w:ascii="Times New Roman" w:eastAsia="Times New Roman" w:hAnsi="Times New Roman" w:cs="Times New Roman"/>
          <w:sz w:val="28"/>
          <w:szCs w:val="28"/>
          <w:lang w:eastAsia="ru-RU"/>
        </w:rPr>
        <w:t>);</w:t>
      </w:r>
    </w:p>
    <w:p w:rsidR="006E4F43" w:rsidRPr="001E7FDC" w:rsidRDefault="006E4F43" w:rsidP="001E7FDC">
      <w:pPr>
        <w:shd w:val="clear" w:color="auto" w:fill="FFFFFF"/>
        <w:spacing w:after="0" w:line="240" w:lineRule="auto"/>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 xml:space="preserve">·     Святых (Андрея, </w:t>
      </w:r>
      <w:proofErr w:type="spellStart"/>
      <w:r w:rsidRPr="001E7FDC">
        <w:rPr>
          <w:rFonts w:ascii="Times New Roman" w:eastAsia="Times New Roman" w:hAnsi="Times New Roman" w:cs="Times New Roman"/>
          <w:sz w:val="28"/>
          <w:szCs w:val="28"/>
          <w:lang w:eastAsia="ru-RU"/>
        </w:rPr>
        <w:t>Люцию</w:t>
      </w:r>
      <w:proofErr w:type="spellEnd"/>
      <w:r w:rsidRPr="001E7FDC">
        <w:rPr>
          <w:rFonts w:ascii="Times New Roman" w:eastAsia="Times New Roman" w:hAnsi="Times New Roman" w:cs="Times New Roman"/>
          <w:sz w:val="28"/>
          <w:szCs w:val="28"/>
          <w:lang w:eastAsia="ru-RU"/>
        </w:rPr>
        <w:t>, Варвару, Николая, ангелов);</w:t>
      </w:r>
    </w:p>
    <w:p w:rsidR="006E4F43" w:rsidRPr="001E7FDC" w:rsidRDefault="004D6B69" w:rsidP="001E7FDC">
      <w:pPr>
        <w:shd w:val="clear" w:color="auto" w:fill="FFFFFF"/>
        <w:spacing w:after="0" w:line="240" w:lineRule="auto"/>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  </w:t>
      </w:r>
      <w:r w:rsidR="006E4F43" w:rsidRPr="001E7FDC">
        <w:rPr>
          <w:rFonts w:ascii="Times New Roman" w:eastAsia="Times New Roman" w:hAnsi="Times New Roman" w:cs="Times New Roman"/>
          <w:sz w:val="28"/>
          <w:szCs w:val="28"/>
          <w:lang w:eastAsia="ru-RU"/>
        </w:rPr>
        <w:t>«Чужих»,</w:t>
      </w:r>
      <w:r>
        <w:rPr>
          <w:rFonts w:ascii="Times New Roman" w:eastAsia="Times New Roman" w:hAnsi="Times New Roman" w:cs="Times New Roman"/>
          <w:sz w:val="28"/>
          <w:szCs w:val="28"/>
          <w:lang w:eastAsia="ru-RU"/>
        </w:rPr>
        <w:t xml:space="preserve"> то есть</w:t>
      </w:r>
      <w:r w:rsidR="006E4F43" w:rsidRPr="001E7FDC">
        <w:rPr>
          <w:rFonts w:ascii="Times New Roman" w:eastAsia="Times New Roman" w:hAnsi="Times New Roman" w:cs="Times New Roman"/>
          <w:sz w:val="28"/>
          <w:szCs w:val="28"/>
          <w:lang w:eastAsia="ru-RU"/>
        </w:rPr>
        <w:t xml:space="preserve"> представителей других этнических, социальных и профессиональных групп (цыгана, еврея, арапа, немца, барина, солдата, нищего, странника и тому подобное).</w:t>
      </w:r>
      <w:proofErr w:type="gramEnd"/>
    </w:p>
    <w:p w:rsidR="006E4F43" w:rsidRPr="001E7FDC" w:rsidRDefault="006E4F43" w:rsidP="004D6B69">
      <w:pPr>
        <w:shd w:val="clear" w:color="auto" w:fill="FFFFFF"/>
        <w:spacing w:after="0" w:line="240" w:lineRule="auto"/>
        <w:ind w:firstLine="708"/>
        <w:jc w:val="both"/>
        <w:rPr>
          <w:rFonts w:ascii="Times New Roman" w:eastAsia="Times New Roman" w:hAnsi="Times New Roman" w:cs="Times New Roman"/>
          <w:sz w:val="28"/>
          <w:szCs w:val="28"/>
          <w:lang w:eastAsia="ru-RU"/>
        </w:rPr>
      </w:pPr>
      <w:proofErr w:type="gramStart"/>
      <w:r w:rsidRPr="001E7FDC">
        <w:rPr>
          <w:rFonts w:ascii="Times New Roman" w:eastAsia="Times New Roman" w:hAnsi="Times New Roman" w:cs="Times New Roman"/>
          <w:sz w:val="28"/>
          <w:szCs w:val="28"/>
          <w:lang w:eastAsia="ru-RU"/>
        </w:rPr>
        <w:t xml:space="preserve">Многие названия восточнославянских ряженых отражают их потустороннюю природу: </w:t>
      </w:r>
      <w:r w:rsidR="004D6B69">
        <w:rPr>
          <w:rFonts w:ascii="Times New Roman" w:eastAsia="Times New Roman" w:hAnsi="Times New Roman" w:cs="Times New Roman"/>
          <w:sz w:val="28"/>
          <w:szCs w:val="28"/>
          <w:lang w:eastAsia="ru-RU"/>
        </w:rPr>
        <w:t xml:space="preserve">«кудесники», </w:t>
      </w:r>
      <w:r w:rsidRPr="001E7FDC">
        <w:rPr>
          <w:rFonts w:ascii="Times New Roman" w:eastAsia="Times New Roman" w:hAnsi="Times New Roman" w:cs="Times New Roman"/>
          <w:sz w:val="28"/>
          <w:szCs w:val="28"/>
          <w:lang w:eastAsia="ru-RU"/>
        </w:rPr>
        <w:t>«</w:t>
      </w:r>
      <w:proofErr w:type="spellStart"/>
      <w:r w:rsidRPr="001E7FDC">
        <w:rPr>
          <w:rFonts w:ascii="Times New Roman" w:eastAsia="Times New Roman" w:hAnsi="Times New Roman" w:cs="Times New Roman"/>
          <w:sz w:val="28"/>
          <w:szCs w:val="28"/>
          <w:lang w:eastAsia="ru-RU"/>
        </w:rPr>
        <w:t>хухольники</w:t>
      </w:r>
      <w:proofErr w:type="spellEnd"/>
      <w:r w:rsidRPr="001E7FDC">
        <w:rPr>
          <w:rFonts w:ascii="Times New Roman" w:eastAsia="Times New Roman" w:hAnsi="Times New Roman" w:cs="Times New Roman"/>
          <w:sz w:val="28"/>
          <w:szCs w:val="28"/>
          <w:lang w:eastAsia="ru-RU"/>
        </w:rPr>
        <w:t>», «буки»,  «</w:t>
      </w:r>
      <w:proofErr w:type="spellStart"/>
      <w:r w:rsidRPr="001E7FDC">
        <w:rPr>
          <w:rFonts w:ascii="Times New Roman" w:eastAsia="Times New Roman" w:hAnsi="Times New Roman" w:cs="Times New Roman"/>
          <w:sz w:val="28"/>
          <w:szCs w:val="28"/>
          <w:lang w:eastAsia="ru-RU"/>
        </w:rPr>
        <w:t>окрутники</w:t>
      </w:r>
      <w:proofErr w:type="spellEnd"/>
      <w:r w:rsidRPr="001E7FDC">
        <w:rPr>
          <w:rFonts w:ascii="Times New Roman" w:eastAsia="Times New Roman" w:hAnsi="Times New Roman" w:cs="Times New Roman"/>
          <w:sz w:val="28"/>
          <w:szCs w:val="28"/>
          <w:lang w:eastAsia="ru-RU"/>
        </w:rPr>
        <w:t>»,  «халявы»,  «Костромы»,  «чудики», «черти» и т.п.</w:t>
      </w:r>
      <w:proofErr w:type="gramEnd"/>
      <w:r w:rsidRPr="001E7FDC">
        <w:rPr>
          <w:rFonts w:ascii="Times New Roman" w:eastAsia="Times New Roman" w:hAnsi="Times New Roman" w:cs="Times New Roman"/>
          <w:sz w:val="28"/>
          <w:szCs w:val="28"/>
          <w:lang w:eastAsia="ru-RU"/>
        </w:rPr>
        <w:t xml:space="preserve"> Среди способов </w:t>
      </w:r>
      <w:proofErr w:type="spellStart"/>
      <w:r w:rsidRPr="001E7FDC">
        <w:rPr>
          <w:rFonts w:ascii="Times New Roman" w:eastAsia="Times New Roman" w:hAnsi="Times New Roman" w:cs="Times New Roman"/>
          <w:sz w:val="28"/>
          <w:szCs w:val="28"/>
          <w:lang w:eastAsia="ru-RU"/>
        </w:rPr>
        <w:t>ряжения</w:t>
      </w:r>
      <w:proofErr w:type="spellEnd"/>
      <w:r w:rsidRPr="001E7FDC">
        <w:rPr>
          <w:rFonts w:ascii="Times New Roman" w:eastAsia="Times New Roman" w:hAnsi="Times New Roman" w:cs="Times New Roman"/>
          <w:sz w:val="28"/>
          <w:szCs w:val="28"/>
          <w:lang w:eastAsia="ru-RU"/>
        </w:rPr>
        <w:t xml:space="preserve"> этих персонажей часто упоминается чернение лица сажей,  подкладывание  горба,  закутывание  в  меховую  шубу,  ношение  необычных остроконечных  шапок,  обкручивание  соломой  рук  и  ног,  чтобы  сделать  их  толстыми  и </w:t>
      </w:r>
    </w:p>
    <w:p w:rsidR="004D6B69" w:rsidRDefault="006E4F43" w:rsidP="001E7FDC">
      <w:pPr>
        <w:shd w:val="clear" w:color="auto" w:fill="FFFFFF"/>
        <w:spacing w:after="0" w:line="240" w:lineRule="auto"/>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 xml:space="preserve">кривыми; навешивание на костюм старых веников, лаптей, колокольчиков и т. п. </w:t>
      </w:r>
    </w:p>
    <w:p w:rsidR="006E4F43" w:rsidRPr="001E7FDC" w:rsidRDefault="006E4F43" w:rsidP="004D6B6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Нередко ряженые  старались  подчеркнуть  особенно  устрашающие  черты  своей  внешности —</w:t>
      </w:r>
      <w:r w:rsidR="004D6B69">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 xml:space="preserve">закутывались в белое полотно, вставали на ходули, приделывали длинные зубы из репы, носили  на  голове  тыкву  с  вырезанными  глазницами  и  прикрепленной  внутри  свечой.  В Костромском крае на святки в группе </w:t>
      </w:r>
      <w:proofErr w:type="spellStart"/>
      <w:r w:rsidRPr="001E7FDC">
        <w:rPr>
          <w:rFonts w:ascii="Times New Roman" w:eastAsia="Times New Roman" w:hAnsi="Times New Roman" w:cs="Times New Roman"/>
          <w:sz w:val="28"/>
          <w:szCs w:val="28"/>
          <w:lang w:eastAsia="ru-RU"/>
        </w:rPr>
        <w:t>колядников</w:t>
      </w:r>
      <w:proofErr w:type="spellEnd"/>
      <w:r w:rsidRPr="001E7FDC">
        <w:rPr>
          <w:rFonts w:ascii="Times New Roman" w:eastAsia="Times New Roman" w:hAnsi="Times New Roman" w:cs="Times New Roman"/>
          <w:sz w:val="28"/>
          <w:szCs w:val="28"/>
          <w:lang w:eastAsia="ru-RU"/>
        </w:rPr>
        <w:t xml:space="preserve"> ходили по домам </w:t>
      </w:r>
      <w:proofErr w:type="gramStart"/>
      <w:r w:rsidRPr="001E7FDC">
        <w:rPr>
          <w:rFonts w:ascii="Times New Roman" w:eastAsia="Times New Roman" w:hAnsi="Times New Roman" w:cs="Times New Roman"/>
          <w:sz w:val="28"/>
          <w:szCs w:val="28"/>
          <w:lang w:eastAsia="ru-RU"/>
        </w:rPr>
        <w:t>ряженные</w:t>
      </w:r>
      <w:proofErr w:type="gramEnd"/>
      <w:r w:rsidRPr="001E7FDC">
        <w:rPr>
          <w:rFonts w:ascii="Times New Roman" w:eastAsia="Times New Roman" w:hAnsi="Times New Roman" w:cs="Times New Roman"/>
          <w:sz w:val="28"/>
          <w:szCs w:val="28"/>
          <w:lang w:eastAsia="ru-RU"/>
        </w:rPr>
        <w:t xml:space="preserve"> «стариками» и  «пугалами»  в  виде  калек  с  вымазанными  сажей  лицами,    со  страшными  горбами  и навязанной на голове куделью, чтобы быть косматыми.</w:t>
      </w:r>
      <w:r w:rsidR="004D6B69">
        <w:rPr>
          <w:rFonts w:ascii="Times New Roman" w:eastAsia="Times New Roman" w:hAnsi="Times New Roman" w:cs="Times New Roman"/>
          <w:sz w:val="28"/>
          <w:szCs w:val="28"/>
          <w:lang w:eastAsia="ru-RU"/>
        </w:rPr>
        <w:t xml:space="preserve"> </w:t>
      </w:r>
      <w:proofErr w:type="gramStart"/>
      <w:r w:rsidRPr="001E7FDC">
        <w:rPr>
          <w:rFonts w:ascii="Times New Roman" w:eastAsia="Times New Roman" w:hAnsi="Times New Roman" w:cs="Times New Roman"/>
          <w:sz w:val="28"/>
          <w:szCs w:val="28"/>
          <w:lang w:eastAsia="ru-RU"/>
        </w:rPr>
        <w:t xml:space="preserve">Наряду  с  этим  отмечалось  стремление  выглядеть  необычно  и  смешно  («чудно»): например,  переодевались  в  одежду  противоположного  пола  (мужчины </w:t>
      </w:r>
      <w:r w:rsidR="004D6B69">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в  женскую  и наоборот), подбирали элементы одежды, несовместимые с остальным нарядом —</w:t>
      </w:r>
      <w:r w:rsidR="004D6B69">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разные рукава, на ногах разная обувь, на голове корзина или горшок и тому подобное.</w:t>
      </w:r>
      <w:proofErr w:type="gramEnd"/>
    </w:p>
    <w:p w:rsidR="006E4F43" w:rsidRPr="001E7FDC" w:rsidRDefault="006E4F43" w:rsidP="004D6B6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 xml:space="preserve">Ряженые часто старались придать себе вид животного: приделывали рога и хвосты или носили вырезанную из дерева и обтянутую кожей голову «козы», «кобылы», «тура»; они заходили в дом на четвереньках, бодались, скакали по хате, махали хвостом и т. п. Иногда двое  участников  составляли  одну  фигуру  «коня»  и  вместе  подражали  поведению животного.      </w:t>
      </w:r>
    </w:p>
    <w:p w:rsidR="006E4F43" w:rsidRPr="001E7FDC" w:rsidRDefault="006E4F43" w:rsidP="004D6B6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lastRenderedPageBreak/>
        <w:t xml:space="preserve">Однако отношение церкви к </w:t>
      </w:r>
      <w:proofErr w:type="spellStart"/>
      <w:r w:rsidRPr="001E7FDC">
        <w:rPr>
          <w:rFonts w:ascii="Times New Roman" w:eastAsia="Times New Roman" w:hAnsi="Times New Roman" w:cs="Times New Roman"/>
          <w:sz w:val="28"/>
          <w:szCs w:val="28"/>
          <w:lang w:eastAsia="ru-RU"/>
        </w:rPr>
        <w:t>ряжению</w:t>
      </w:r>
      <w:proofErr w:type="spellEnd"/>
      <w:r w:rsidRPr="001E7FDC">
        <w:rPr>
          <w:rFonts w:ascii="Times New Roman" w:eastAsia="Times New Roman" w:hAnsi="Times New Roman" w:cs="Times New Roman"/>
          <w:sz w:val="28"/>
          <w:szCs w:val="28"/>
          <w:lang w:eastAsia="ru-RU"/>
        </w:rPr>
        <w:t xml:space="preserve"> далеко не однозначно.  Признается греховным изображать святых или служителей церкви, да и другие метаморфозы во многих областях воспринимались  как  дело  греховное  и  опасное.  Как  правило,  в  страшные  маски «</w:t>
      </w:r>
      <w:proofErr w:type="spellStart"/>
      <w:r w:rsidRPr="001E7FDC">
        <w:rPr>
          <w:rFonts w:ascii="Times New Roman" w:eastAsia="Times New Roman" w:hAnsi="Times New Roman" w:cs="Times New Roman"/>
          <w:sz w:val="28"/>
          <w:szCs w:val="28"/>
          <w:lang w:eastAsia="ru-RU"/>
        </w:rPr>
        <w:t>нечистиков</w:t>
      </w:r>
      <w:proofErr w:type="spellEnd"/>
      <w:r w:rsidRPr="001E7FDC">
        <w:rPr>
          <w:rFonts w:ascii="Times New Roman" w:eastAsia="Times New Roman" w:hAnsi="Times New Roman" w:cs="Times New Roman"/>
          <w:sz w:val="28"/>
          <w:szCs w:val="28"/>
          <w:lang w:eastAsia="ru-RU"/>
        </w:rPr>
        <w:t>» и «покойников» рядились лишь мужчины, реже —</w:t>
      </w:r>
      <w:r w:rsidR="004D6B69">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 xml:space="preserve">бойкие женщины, но не девушки и не дети. По данным, собранным на Русском Севере, сами участники обрядов и игр  редко  соглашались  на  эти  роли  добровольно,  предпочитая  бросать  жребий.  По </w:t>
      </w:r>
      <w:proofErr w:type="gramStart"/>
      <w:r w:rsidR="009A00C9">
        <w:rPr>
          <w:rFonts w:ascii="Times New Roman" w:eastAsia="Times New Roman" w:hAnsi="Times New Roman" w:cs="Times New Roman"/>
          <w:sz w:val="28"/>
          <w:szCs w:val="28"/>
          <w:lang w:eastAsia="ru-RU"/>
        </w:rPr>
        <w:t>п</w:t>
      </w:r>
      <w:r w:rsidRPr="001E7FDC">
        <w:rPr>
          <w:rFonts w:ascii="Times New Roman" w:eastAsia="Times New Roman" w:hAnsi="Times New Roman" w:cs="Times New Roman"/>
          <w:sz w:val="28"/>
          <w:szCs w:val="28"/>
          <w:lang w:eastAsia="ru-RU"/>
        </w:rPr>
        <w:t>рошествии</w:t>
      </w:r>
      <w:proofErr w:type="gramEnd"/>
      <w:r w:rsidRPr="001E7FDC">
        <w:rPr>
          <w:rFonts w:ascii="Times New Roman" w:eastAsia="Times New Roman" w:hAnsi="Times New Roman" w:cs="Times New Roman"/>
          <w:sz w:val="28"/>
          <w:szCs w:val="28"/>
          <w:lang w:eastAsia="ru-RU"/>
        </w:rPr>
        <w:t xml:space="preserve"> праздника все принимавшие участие в </w:t>
      </w:r>
      <w:proofErr w:type="spellStart"/>
      <w:r w:rsidRPr="001E7FDC">
        <w:rPr>
          <w:rFonts w:ascii="Times New Roman" w:eastAsia="Times New Roman" w:hAnsi="Times New Roman" w:cs="Times New Roman"/>
          <w:sz w:val="28"/>
          <w:szCs w:val="28"/>
          <w:lang w:eastAsia="ru-RU"/>
        </w:rPr>
        <w:t>ряжении</w:t>
      </w:r>
      <w:proofErr w:type="spellEnd"/>
      <w:r w:rsidRPr="001E7FDC">
        <w:rPr>
          <w:rFonts w:ascii="Times New Roman" w:eastAsia="Times New Roman" w:hAnsi="Times New Roman" w:cs="Times New Roman"/>
          <w:sz w:val="28"/>
          <w:szCs w:val="28"/>
          <w:lang w:eastAsia="ru-RU"/>
        </w:rPr>
        <w:t xml:space="preserve"> должны были пройти обряд церковного очищения или искупаться в проруби, окропить себя святой водой и так далее.</w:t>
      </w:r>
    </w:p>
    <w:p w:rsidR="009A00C9" w:rsidRDefault="006E4F43" w:rsidP="004D6B69">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Кукольный  театр  играет  большую  педагогическую  роль  в  нравственном  воспитании</w:t>
      </w:r>
      <w:r w:rsidR="004D6B69">
        <w:rPr>
          <w:rFonts w:ascii="Times New Roman" w:eastAsia="Times New Roman" w:hAnsi="Times New Roman" w:cs="Times New Roman"/>
          <w:sz w:val="28"/>
          <w:szCs w:val="28"/>
          <w:lang w:eastAsia="ru-RU"/>
        </w:rPr>
        <w:t xml:space="preserve"> дошкольников и</w:t>
      </w:r>
      <w:r w:rsidRPr="001E7FDC">
        <w:rPr>
          <w:rFonts w:ascii="Times New Roman" w:eastAsia="Times New Roman" w:hAnsi="Times New Roman" w:cs="Times New Roman"/>
          <w:sz w:val="28"/>
          <w:szCs w:val="28"/>
          <w:lang w:eastAsia="ru-RU"/>
        </w:rPr>
        <w:t xml:space="preserve"> младших школьников. Дети охотно включаются в </w:t>
      </w:r>
      <w:r w:rsidR="004D6B69">
        <w:rPr>
          <w:rFonts w:ascii="Times New Roman" w:eastAsia="Times New Roman" w:hAnsi="Times New Roman" w:cs="Times New Roman"/>
          <w:sz w:val="28"/>
          <w:szCs w:val="28"/>
          <w:lang w:eastAsia="ru-RU"/>
        </w:rPr>
        <w:t xml:space="preserve">игру, в </w:t>
      </w:r>
      <w:r w:rsidRPr="001E7FDC">
        <w:rPr>
          <w:rFonts w:ascii="Times New Roman" w:eastAsia="Times New Roman" w:hAnsi="Times New Roman" w:cs="Times New Roman"/>
          <w:sz w:val="28"/>
          <w:szCs w:val="28"/>
          <w:lang w:eastAsia="ru-RU"/>
        </w:rPr>
        <w:t xml:space="preserve">диалоги с </w:t>
      </w:r>
      <w:r w:rsidR="004D6B69">
        <w:rPr>
          <w:rFonts w:ascii="Times New Roman" w:eastAsia="Times New Roman" w:hAnsi="Times New Roman" w:cs="Times New Roman"/>
          <w:sz w:val="28"/>
          <w:szCs w:val="28"/>
          <w:lang w:eastAsia="ru-RU"/>
        </w:rPr>
        <w:t>персонажами,</w:t>
      </w:r>
      <w:r w:rsidRPr="001E7FDC">
        <w:rPr>
          <w:rFonts w:ascii="Times New Roman" w:eastAsia="Times New Roman" w:hAnsi="Times New Roman" w:cs="Times New Roman"/>
          <w:sz w:val="28"/>
          <w:szCs w:val="28"/>
          <w:lang w:eastAsia="ru-RU"/>
        </w:rPr>
        <w:t xml:space="preserve"> безоговорочно верят  в  реальность  происходящего.  К  сожалению,  кукольными  кумирами  все  чаще становятся  персонажи  диснеевских  мультиков,  которые  являются  носителями  другой </w:t>
      </w:r>
      <w:r w:rsidR="004D6B69">
        <w:rPr>
          <w:rFonts w:ascii="Times New Roman" w:eastAsia="Times New Roman" w:hAnsi="Times New Roman" w:cs="Times New Roman"/>
          <w:sz w:val="28"/>
          <w:szCs w:val="28"/>
          <w:lang w:eastAsia="ru-RU"/>
        </w:rPr>
        <w:t>культуры  и  западных ценностей</w:t>
      </w:r>
      <w:r w:rsidRPr="001E7FDC">
        <w:rPr>
          <w:rFonts w:ascii="Times New Roman" w:eastAsia="Times New Roman" w:hAnsi="Times New Roman" w:cs="Times New Roman"/>
          <w:sz w:val="28"/>
          <w:szCs w:val="28"/>
          <w:lang w:eastAsia="ru-RU"/>
        </w:rPr>
        <w:t xml:space="preserve">.  Именно  по  этой  причине  мы предлагаем   обращать   внимание   на   традиционные   русские   формы   кукольных представлений. </w:t>
      </w:r>
    </w:p>
    <w:p w:rsidR="00D8555F" w:rsidRDefault="006E4F43" w:rsidP="00D8555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 xml:space="preserve">В народном искусстве были очень известны три вида кукольного театра: </w:t>
      </w:r>
    </w:p>
    <w:p w:rsidR="00D8555F" w:rsidRDefault="00D8555F" w:rsidP="00D8555F">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E4F43" w:rsidRPr="001E7FDC">
        <w:rPr>
          <w:rFonts w:ascii="Times New Roman" w:eastAsia="Times New Roman" w:hAnsi="Times New Roman" w:cs="Times New Roman"/>
          <w:sz w:val="28"/>
          <w:szCs w:val="28"/>
          <w:lang w:eastAsia="ru-RU"/>
        </w:rPr>
        <w:t xml:space="preserve">театр  марионеток  (в  нем  куклы  </w:t>
      </w:r>
      <w:r>
        <w:rPr>
          <w:rFonts w:ascii="Times New Roman" w:eastAsia="Times New Roman" w:hAnsi="Times New Roman" w:cs="Times New Roman"/>
          <w:sz w:val="28"/>
          <w:szCs w:val="28"/>
          <w:lang w:eastAsia="ru-RU"/>
        </w:rPr>
        <w:t>управлялись  с  помощью  ниток);</w:t>
      </w:r>
    </w:p>
    <w:p w:rsidR="00D8555F" w:rsidRDefault="00D8555F" w:rsidP="00D8555F">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E4F43" w:rsidRPr="001E7FDC">
        <w:rPr>
          <w:rFonts w:ascii="Times New Roman" w:eastAsia="Times New Roman" w:hAnsi="Times New Roman" w:cs="Times New Roman"/>
          <w:sz w:val="28"/>
          <w:szCs w:val="28"/>
          <w:lang w:eastAsia="ru-RU"/>
        </w:rPr>
        <w:t>театр  Петрушки  с перчаточными куклами (куклы надевались на пальцы кукольника)</w:t>
      </w:r>
      <w:r>
        <w:rPr>
          <w:rFonts w:ascii="Times New Roman" w:eastAsia="Times New Roman" w:hAnsi="Times New Roman" w:cs="Times New Roman"/>
          <w:sz w:val="28"/>
          <w:szCs w:val="28"/>
          <w:lang w:eastAsia="ru-RU"/>
        </w:rPr>
        <w:t xml:space="preserve">; </w:t>
      </w:r>
    </w:p>
    <w:p w:rsidR="006E4F43" w:rsidRPr="001E7FDC" w:rsidRDefault="00D8555F" w:rsidP="00D8555F">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E4F43" w:rsidRPr="001E7FDC">
        <w:rPr>
          <w:rFonts w:ascii="Times New Roman" w:eastAsia="Times New Roman" w:hAnsi="Times New Roman" w:cs="Times New Roman"/>
          <w:sz w:val="28"/>
          <w:szCs w:val="28"/>
          <w:lang w:eastAsia="ru-RU"/>
        </w:rPr>
        <w:t>вертеп (в нем куклы неподвижно закреплялись на стержнях и передвигались по прорезям в ящиках).</w:t>
      </w:r>
    </w:p>
    <w:p w:rsidR="001B5503" w:rsidRDefault="006E4F43" w:rsidP="001E7FDC">
      <w:pPr>
        <w:shd w:val="clear" w:color="auto" w:fill="FFFFFF"/>
        <w:spacing w:after="0" w:line="240" w:lineRule="auto"/>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 xml:space="preserve">Как  и  живые  актеры,  куклы  быстро  перешли  от  религиозных тем  </w:t>
      </w:r>
      <w:proofErr w:type="gramStart"/>
      <w:r w:rsidRPr="001E7FDC">
        <w:rPr>
          <w:rFonts w:ascii="Times New Roman" w:eastAsia="Times New Roman" w:hAnsi="Times New Roman" w:cs="Times New Roman"/>
          <w:sz w:val="28"/>
          <w:szCs w:val="28"/>
          <w:lang w:eastAsia="ru-RU"/>
        </w:rPr>
        <w:t>к</w:t>
      </w:r>
      <w:proofErr w:type="gramEnd"/>
      <w:r w:rsidRPr="001E7FDC">
        <w:rPr>
          <w:rFonts w:ascii="Times New Roman" w:eastAsia="Times New Roman" w:hAnsi="Times New Roman" w:cs="Times New Roman"/>
          <w:sz w:val="28"/>
          <w:szCs w:val="28"/>
          <w:lang w:eastAsia="ru-RU"/>
        </w:rPr>
        <w:t xml:space="preserve">  житейским.  Для </w:t>
      </w:r>
      <w:r w:rsidR="009A00C9">
        <w:rPr>
          <w:rFonts w:ascii="Times New Roman" w:eastAsia="Times New Roman" w:hAnsi="Times New Roman" w:cs="Times New Roman"/>
          <w:sz w:val="28"/>
          <w:szCs w:val="28"/>
          <w:lang w:eastAsia="ru-RU"/>
        </w:rPr>
        <w:t>э</w:t>
      </w:r>
      <w:r w:rsidRPr="001E7FDC">
        <w:rPr>
          <w:rFonts w:ascii="Times New Roman" w:eastAsia="Times New Roman" w:hAnsi="Times New Roman" w:cs="Times New Roman"/>
          <w:sz w:val="28"/>
          <w:szCs w:val="28"/>
          <w:lang w:eastAsia="ru-RU"/>
        </w:rPr>
        <w:t xml:space="preserve">того перчаточные куклы с их грубоватыми, резкими движениями подходили куда лучше утонченных  марионеток. </w:t>
      </w:r>
    </w:p>
    <w:p w:rsidR="001B5503" w:rsidRDefault="001B5503" w:rsidP="001B5503">
      <w:pPr>
        <w:shd w:val="clear" w:color="auto" w:fill="F5F5F5"/>
        <w:spacing w:after="0" w:line="237" w:lineRule="atLeast"/>
        <w:ind w:firstLine="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кукольном театре детям</w:t>
      </w:r>
      <w:r w:rsidRPr="001B5503">
        <w:rPr>
          <w:rFonts w:ascii="Times New Roman" w:eastAsia="Times New Roman" w:hAnsi="Times New Roman" w:cs="Times New Roman"/>
          <w:color w:val="000000"/>
          <w:sz w:val="28"/>
          <w:szCs w:val="28"/>
          <w:lang w:eastAsia="ru-RU"/>
        </w:rPr>
        <w:t xml:space="preserve"> предоставляется возможность научиться анализировать действия и поступки героя, и логику поведения в зависимости от предлагаемых обстоятельс</w:t>
      </w:r>
      <w:r>
        <w:rPr>
          <w:rFonts w:ascii="Times New Roman" w:eastAsia="Times New Roman" w:hAnsi="Times New Roman" w:cs="Times New Roman"/>
          <w:color w:val="000000"/>
          <w:sz w:val="28"/>
          <w:szCs w:val="28"/>
          <w:lang w:eastAsia="ru-RU"/>
        </w:rPr>
        <w:t>тв. «Коллективность» в данном виде театра</w:t>
      </w:r>
      <w:r w:rsidRPr="001B5503">
        <w:rPr>
          <w:rFonts w:ascii="Times New Roman" w:eastAsia="Times New Roman" w:hAnsi="Times New Roman" w:cs="Times New Roman"/>
          <w:color w:val="000000"/>
          <w:sz w:val="28"/>
          <w:szCs w:val="28"/>
          <w:lang w:eastAsia="ru-RU"/>
        </w:rPr>
        <w:t xml:space="preserve">, является важнейшим фактором, так как совместная деятельность мотивирует ребят осуществлять взаимообусловленные действия - каждый из участвующих в игре зависит от того, что было сделано, или сказано другими, предыдущими, а они и каждый следующий одновременно имеют достаточно свободы, чтобы проявить себя. Тем самым в театральных развивающих играх, этюдах, сценах, постановках формируется творческая мобилизованность, смелость, доверие к вниманию товарищей, и собственное внимание и уверенность в своих способностях. </w:t>
      </w:r>
    </w:p>
    <w:p w:rsidR="001B5503" w:rsidRDefault="001B5503" w:rsidP="001B5503">
      <w:pPr>
        <w:shd w:val="clear" w:color="auto" w:fill="F5F5F5"/>
        <w:spacing w:after="0" w:line="237" w:lineRule="atLeast"/>
        <w:ind w:firstLine="851"/>
        <w:jc w:val="both"/>
        <w:rPr>
          <w:rFonts w:ascii="Times New Roman" w:eastAsia="Times New Roman" w:hAnsi="Times New Roman" w:cs="Times New Roman"/>
          <w:color w:val="000000"/>
          <w:sz w:val="28"/>
          <w:szCs w:val="28"/>
          <w:lang w:eastAsia="ru-RU"/>
        </w:rPr>
      </w:pPr>
      <w:r w:rsidRPr="001B5503">
        <w:rPr>
          <w:rFonts w:ascii="Times New Roman" w:eastAsia="Times New Roman" w:hAnsi="Times New Roman" w:cs="Times New Roman"/>
          <w:color w:val="000000"/>
          <w:sz w:val="28"/>
          <w:szCs w:val="28"/>
          <w:lang w:eastAsia="ru-RU"/>
        </w:rPr>
        <w:t>Особую роль для художественного воспитания ребенка имеет «практика» - собственная практика ребенка, его пред</w:t>
      </w:r>
      <w:r>
        <w:rPr>
          <w:rFonts w:ascii="Times New Roman" w:eastAsia="Times New Roman" w:hAnsi="Times New Roman" w:cs="Times New Roman"/>
          <w:color w:val="000000"/>
          <w:sz w:val="28"/>
          <w:szCs w:val="28"/>
          <w:lang w:eastAsia="ru-RU"/>
        </w:rPr>
        <w:t>метная деятельность. Театральные уроки являются</w:t>
      </w:r>
      <w:r w:rsidRPr="001B5503">
        <w:rPr>
          <w:rFonts w:ascii="Times New Roman" w:eastAsia="Times New Roman" w:hAnsi="Times New Roman" w:cs="Times New Roman"/>
          <w:color w:val="000000"/>
          <w:sz w:val="28"/>
          <w:szCs w:val="28"/>
          <w:lang w:eastAsia="ru-RU"/>
        </w:rPr>
        <w:t xml:space="preserve"> именно таким местом, где ребенок может иметь данную практику. На занятия</w:t>
      </w:r>
      <w:r>
        <w:rPr>
          <w:rFonts w:ascii="Times New Roman" w:eastAsia="Times New Roman" w:hAnsi="Times New Roman" w:cs="Times New Roman"/>
          <w:color w:val="000000"/>
          <w:sz w:val="28"/>
          <w:szCs w:val="28"/>
          <w:lang w:eastAsia="ru-RU"/>
        </w:rPr>
        <w:t>х</w:t>
      </w:r>
      <w:r w:rsidRPr="001B5503">
        <w:rPr>
          <w:rFonts w:ascii="Times New Roman" w:eastAsia="Times New Roman" w:hAnsi="Times New Roman" w:cs="Times New Roman"/>
          <w:color w:val="000000"/>
          <w:sz w:val="28"/>
          <w:szCs w:val="28"/>
          <w:lang w:eastAsia="ru-RU"/>
        </w:rPr>
        <w:t xml:space="preserve"> ребенок имеет возможность высказать свое мнение и осуществить свой замысел, тем самым, раскрывая свою индивидуальность. Такие занятия обеспечивают детям продвижение к </w:t>
      </w:r>
      <w:r w:rsidRPr="001B5503">
        <w:rPr>
          <w:rFonts w:ascii="Times New Roman" w:eastAsia="Times New Roman" w:hAnsi="Times New Roman" w:cs="Times New Roman"/>
          <w:color w:val="000000"/>
          <w:sz w:val="28"/>
          <w:szCs w:val="28"/>
          <w:lang w:eastAsia="ru-RU"/>
        </w:rPr>
        <w:lastRenderedPageBreak/>
        <w:t xml:space="preserve">вершинам художественной культуры и вносят свой незаменимый вклад во все накопленные и полученные знания и умения в процессе работы театра выливаются в результаты совместного творчества. </w:t>
      </w:r>
    </w:p>
    <w:p w:rsidR="001B5503" w:rsidRPr="001B5503" w:rsidRDefault="001B5503" w:rsidP="001B5503">
      <w:pPr>
        <w:shd w:val="clear" w:color="auto" w:fill="F5F5F5"/>
        <w:spacing w:after="0" w:line="237" w:lineRule="atLeast"/>
        <w:ind w:firstLine="851"/>
        <w:jc w:val="both"/>
        <w:rPr>
          <w:rFonts w:ascii="Times New Roman" w:eastAsia="Times New Roman" w:hAnsi="Times New Roman" w:cs="Times New Roman"/>
          <w:color w:val="000000"/>
          <w:sz w:val="28"/>
          <w:szCs w:val="28"/>
          <w:lang w:eastAsia="ru-RU"/>
        </w:rPr>
      </w:pPr>
      <w:r w:rsidRPr="001B5503">
        <w:rPr>
          <w:rFonts w:ascii="Times New Roman" w:eastAsia="Times New Roman" w:hAnsi="Times New Roman" w:cs="Times New Roman"/>
          <w:color w:val="000000"/>
          <w:sz w:val="28"/>
          <w:szCs w:val="28"/>
          <w:lang w:eastAsia="ru-RU"/>
        </w:rPr>
        <w:t xml:space="preserve">Педагог, включаясь в совместную с ребятами театральную деятельность, направляет её, мотивируя ребят на авторское творчество, создание неповторимых творческих работ в области актерского мастерства и </w:t>
      </w:r>
      <w:r>
        <w:rPr>
          <w:rFonts w:ascii="Times New Roman" w:eastAsia="Times New Roman" w:hAnsi="Times New Roman" w:cs="Times New Roman"/>
          <w:color w:val="000000"/>
          <w:sz w:val="28"/>
          <w:szCs w:val="28"/>
          <w:lang w:eastAsia="ru-RU"/>
        </w:rPr>
        <w:t>режиссуры, в этом и есть</w:t>
      </w:r>
      <w:r w:rsidRPr="001B5503">
        <w:rPr>
          <w:rFonts w:ascii="Times New Roman" w:eastAsia="Times New Roman" w:hAnsi="Times New Roman" w:cs="Times New Roman"/>
          <w:color w:val="000000"/>
          <w:sz w:val="28"/>
          <w:szCs w:val="28"/>
          <w:lang w:eastAsia="ru-RU"/>
        </w:rPr>
        <w:t xml:space="preserve"> педагогическую целесообразность</w:t>
      </w:r>
      <w:r>
        <w:rPr>
          <w:rFonts w:ascii="Times New Roman" w:eastAsia="Times New Roman" w:hAnsi="Times New Roman" w:cs="Times New Roman"/>
          <w:color w:val="000000"/>
          <w:sz w:val="28"/>
          <w:szCs w:val="28"/>
          <w:lang w:eastAsia="ru-RU"/>
        </w:rPr>
        <w:t xml:space="preserve"> театральных уроков</w:t>
      </w:r>
      <w:r w:rsidRPr="001B5503">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Здесь главной задачей педагога является помощь</w:t>
      </w:r>
      <w:r w:rsidRPr="001B5503">
        <w:rPr>
          <w:rFonts w:ascii="Times New Roman" w:eastAsia="Times New Roman" w:hAnsi="Times New Roman" w:cs="Times New Roman"/>
          <w:color w:val="000000"/>
          <w:sz w:val="28"/>
          <w:szCs w:val="28"/>
          <w:lang w:eastAsia="ru-RU"/>
        </w:rPr>
        <w:t xml:space="preserve"> детям</w:t>
      </w:r>
      <w:r>
        <w:rPr>
          <w:rFonts w:ascii="Times New Roman" w:eastAsia="Times New Roman" w:hAnsi="Times New Roman" w:cs="Times New Roman"/>
          <w:color w:val="000000"/>
          <w:sz w:val="28"/>
          <w:szCs w:val="28"/>
          <w:lang w:eastAsia="ru-RU"/>
        </w:rPr>
        <w:t xml:space="preserve"> сформировать свой  нравственный идеал</w:t>
      </w:r>
      <w:r w:rsidRPr="001B5503">
        <w:rPr>
          <w:rFonts w:ascii="Times New Roman" w:eastAsia="Times New Roman" w:hAnsi="Times New Roman" w:cs="Times New Roman"/>
          <w:color w:val="000000"/>
          <w:sz w:val="28"/>
          <w:szCs w:val="28"/>
          <w:lang w:eastAsia="ru-RU"/>
        </w:rPr>
        <w:t>.</w:t>
      </w:r>
    </w:p>
    <w:p w:rsidR="006E4F43" w:rsidRPr="001E7FDC" w:rsidRDefault="006E4F43" w:rsidP="001E7FDC">
      <w:pPr>
        <w:shd w:val="clear" w:color="auto" w:fill="FFFFFF"/>
        <w:spacing w:after="0" w:line="240" w:lineRule="auto"/>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 xml:space="preserve">  </w:t>
      </w:r>
    </w:p>
    <w:p w:rsidR="006E4F43" w:rsidRDefault="006E4F43"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9A00C9" w:rsidRDefault="009A00C9"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9A00C9" w:rsidRDefault="009A00C9"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9A00C9" w:rsidRDefault="009A00C9"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9A00C9" w:rsidRDefault="009A00C9"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9A00C9" w:rsidRDefault="009A00C9"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9A00C9" w:rsidRDefault="009A00C9"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9A00C9" w:rsidRDefault="009A00C9"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9A00C9" w:rsidRDefault="009A00C9"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9A00C9" w:rsidRDefault="009A00C9"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9A00C9" w:rsidRDefault="009A00C9"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9A00C9" w:rsidRDefault="009A00C9"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9A00C9" w:rsidRDefault="009A00C9"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9A00C9" w:rsidRDefault="009A00C9"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9A00C9" w:rsidRDefault="009A00C9"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9A00C9" w:rsidRDefault="009A00C9"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9A00C9" w:rsidRDefault="009A00C9"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9A00C9" w:rsidRDefault="009A00C9"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9A00C9" w:rsidRPr="001E7FDC" w:rsidRDefault="009A00C9" w:rsidP="001E7FDC">
      <w:pPr>
        <w:shd w:val="clear" w:color="auto" w:fill="FFFFFF"/>
        <w:spacing w:after="0" w:line="240" w:lineRule="auto"/>
        <w:jc w:val="both"/>
        <w:rPr>
          <w:rFonts w:ascii="Times New Roman" w:eastAsia="Times New Roman" w:hAnsi="Times New Roman" w:cs="Times New Roman"/>
          <w:sz w:val="28"/>
          <w:szCs w:val="28"/>
          <w:lang w:eastAsia="ru-RU"/>
        </w:rPr>
      </w:pPr>
    </w:p>
    <w:p w:rsidR="00D8555F" w:rsidRDefault="00D8555F" w:rsidP="00D8555F">
      <w:pPr>
        <w:shd w:val="clear" w:color="auto" w:fill="FFFFFF"/>
        <w:spacing w:after="0" w:line="240" w:lineRule="auto"/>
        <w:jc w:val="center"/>
        <w:rPr>
          <w:rFonts w:ascii="Times New Roman" w:eastAsia="Times New Roman" w:hAnsi="Times New Roman" w:cs="Times New Roman"/>
          <w:sz w:val="28"/>
          <w:szCs w:val="28"/>
          <w:lang w:eastAsia="ru-RU"/>
        </w:rPr>
      </w:pPr>
    </w:p>
    <w:p w:rsidR="001B5503" w:rsidRDefault="001B5503" w:rsidP="00D8555F">
      <w:pPr>
        <w:shd w:val="clear" w:color="auto" w:fill="FFFFFF"/>
        <w:spacing w:after="0" w:line="240" w:lineRule="auto"/>
        <w:jc w:val="center"/>
        <w:rPr>
          <w:rFonts w:ascii="Times New Roman" w:eastAsia="Times New Roman" w:hAnsi="Times New Roman" w:cs="Times New Roman"/>
          <w:sz w:val="28"/>
          <w:szCs w:val="28"/>
          <w:lang w:eastAsia="ru-RU"/>
        </w:rPr>
      </w:pPr>
    </w:p>
    <w:p w:rsidR="001B5503" w:rsidRDefault="001B5503" w:rsidP="00D8555F">
      <w:pPr>
        <w:shd w:val="clear" w:color="auto" w:fill="FFFFFF"/>
        <w:spacing w:after="0" w:line="240" w:lineRule="auto"/>
        <w:jc w:val="center"/>
        <w:rPr>
          <w:rFonts w:ascii="Times New Roman" w:eastAsia="Times New Roman" w:hAnsi="Times New Roman" w:cs="Times New Roman"/>
          <w:sz w:val="28"/>
          <w:szCs w:val="28"/>
          <w:lang w:eastAsia="ru-RU"/>
        </w:rPr>
      </w:pPr>
    </w:p>
    <w:p w:rsidR="001B5503" w:rsidRDefault="001B5503" w:rsidP="00D8555F">
      <w:pPr>
        <w:shd w:val="clear" w:color="auto" w:fill="FFFFFF"/>
        <w:spacing w:after="0" w:line="240" w:lineRule="auto"/>
        <w:jc w:val="center"/>
        <w:rPr>
          <w:rFonts w:ascii="Times New Roman" w:eastAsia="Times New Roman" w:hAnsi="Times New Roman" w:cs="Times New Roman"/>
          <w:sz w:val="28"/>
          <w:szCs w:val="28"/>
          <w:lang w:eastAsia="ru-RU"/>
        </w:rPr>
      </w:pPr>
    </w:p>
    <w:p w:rsidR="001B5503" w:rsidRDefault="001B5503" w:rsidP="00D8555F">
      <w:pPr>
        <w:shd w:val="clear" w:color="auto" w:fill="FFFFFF"/>
        <w:spacing w:after="0" w:line="240" w:lineRule="auto"/>
        <w:jc w:val="center"/>
        <w:rPr>
          <w:rFonts w:ascii="Times New Roman" w:eastAsia="Times New Roman" w:hAnsi="Times New Roman" w:cs="Times New Roman"/>
          <w:sz w:val="28"/>
          <w:szCs w:val="28"/>
          <w:lang w:eastAsia="ru-RU"/>
        </w:rPr>
      </w:pPr>
    </w:p>
    <w:p w:rsidR="001B5503" w:rsidRDefault="001B5503" w:rsidP="00D8555F">
      <w:pPr>
        <w:shd w:val="clear" w:color="auto" w:fill="FFFFFF"/>
        <w:spacing w:after="0" w:line="240" w:lineRule="auto"/>
        <w:jc w:val="center"/>
        <w:rPr>
          <w:rFonts w:ascii="Times New Roman" w:eastAsia="Times New Roman" w:hAnsi="Times New Roman" w:cs="Times New Roman"/>
          <w:sz w:val="28"/>
          <w:szCs w:val="28"/>
          <w:lang w:eastAsia="ru-RU"/>
        </w:rPr>
      </w:pPr>
    </w:p>
    <w:p w:rsidR="001B5503" w:rsidRDefault="001B5503" w:rsidP="00D8555F">
      <w:pPr>
        <w:shd w:val="clear" w:color="auto" w:fill="FFFFFF"/>
        <w:spacing w:after="0" w:line="240" w:lineRule="auto"/>
        <w:jc w:val="center"/>
        <w:rPr>
          <w:rFonts w:ascii="Times New Roman" w:eastAsia="Times New Roman" w:hAnsi="Times New Roman" w:cs="Times New Roman"/>
          <w:sz w:val="28"/>
          <w:szCs w:val="28"/>
          <w:lang w:eastAsia="ru-RU"/>
        </w:rPr>
      </w:pPr>
    </w:p>
    <w:p w:rsidR="001B5503" w:rsidRDefault="001B5503" w:rsidP="00D8555F">
      <w:pPr>
        <w:shd w:val="clear" w:color="auto" w:fill="FFFFFF"/>
        <w:spacing w:after="0" w:line="240" w:lineRule="auto"/>
        <w:jc w:val="center"/>
        <w:rPr>
          <w:rFonts w:ascii="Times New Roman" w:eastAsia="Times New Roman" w:hAnsi="Times New Roman" w:cs="Times New Roman"/>
          <w:sz w:val="28"/>
          <w:szCs w:val="28"/>
          <w:lang w:eastAsia="ru-RU"/>
        </w:rPr>
      </w:pPr>
    </w:p>
    <w:p w:rsidR="001B5503" w:rsidRDefault="001B5503" w:rsidP="00D8555F">
      <w:pPr>
        <w:shd w:val="clear" w:color="auto" w:fill="FFFFFF"/>
        <w:spacing w:after="0" w:line="240" w:lineRule="auto"/>
        <w:jc w:val="center"/>
        <w:rPr>
          <w:rFonts w:ascii="Times New Roman" w:eastAsia="Times New Roman" w:hAnsi="Times New Roman" w:cs="Times New Roman"/>
          <w:sz w:val="28"/>
          <w:szCs w:val="28"/>
          <w:lang w:eastAsia="ru-RU"/>
        </w:rPr>
      </w:pPr>
    </w:p>
    <w:p w:rsidR="001B5503" w:rsidRDefault="001B5503" w:rsidP="00D8555F">
      <w:pPr>
        <w:shd w:val="clear" w:color="auto" w:fill="FFFFFF"/>
        <w:spacing w:after="0" w:line="240" w:lineRule="auto"/>
        <w:jc w:val="center"/>
        <w:rPr>
          <w:rFonts w:ascii="Times New Roman" w:eastAsia="Times New Roman" w:hAnsi="Times New Roman" w:cs="Times New Roman"/>
          <w:sz w:val="28"/>
          <w:szCs w:val="28"/>
          <w:lang w:eastAsia="ru-RU"/>
        </w:rPr>
      </w:pPr>
    </w:p>
    <w:p w:rsidR="001B5503" w:rsidRDefault="001B5503" w:rsidP="00D8555F">
      <w:pPr>
        <w:shd w:val="clear" w:color="auto" w:fill="FFFFFF"/>
        <w:spacing w:after="0" w:line="240" w:lineRule="auto"/>
        <w:jc w:val="center"/>
        <w:rPr>
          <w:rFonts w:ascii="Times New Roman" w:eastAsia="Times New Roman" w:hAnsi="Times New Roman" w:cs="Times New Roman"/>
          <w:sz w:val="28"/>
          <w:szCs w:val="28"/>
          <w:lang w:eastAsia="ru-RU"/>
        </w:rPr>
      </w:pPr>
    </w:p>
    <w:p w:rsidR="001B5503" w:rsidRDefault="001B5503" w:rsidP="00D8555F">
      <w:pPr>
        <w:shd w:val="clear" w:color="auto" w:fill="FFFFFF"/>
        <w:spacing w:after="0" w:line="240" w:lineRule="auto"/>
        <w:jc w:val="center"/>
        <w:rPr>
          <w:rFonts w:ascii="Times New Roman" w:eastAsia="Times New Roman" w:hAnsi="Times New Roman" w:cs="Times New Roman"/>
          <w:sz w:val="28"/>
          <w:szCs w:val="28"/>
          <w:lang w:eastAsia="ru-RU"/>
        </w:rPr>
      </w:pPr>
    </w:p>
    <w:p w:rsidR="001B5503" w:rsidRDefault="001B5503" w:rsidP="00D8555F">
      <w:pPr>
        <w:shd w:val="clear" w:color="auto" w:fill="FFFFFF"/>
        <w:spacing w:after="0" w:line="240" w:lineRule="auto"/>
        <w:jc w:val="center"/>
        <w:rPr>
          <w:rFonts w:ascii="Times New Roman" w:eastAsia="Times New Roman" w:hAnsi="Times New Roman" w:cs="Times New Roman"/>
          <w:sz w:val="28"/>
          <w:szCs w:val="28"/>
          <w:lang w:eastAsia="ru-RU"/>
        </w:rPr>
      </w:pPr>
    </w:p>
    <w:p w:rsidR="001B5503" w:rsidRDefault="001B5503" w:rsidP="00D8555F">
      <w:pPr>
        <w:shd w:val="clear" w:color="auto" w:fill="FFFFFF"/>
        <w:spacing w:after="0" w:line="240" w:lineRule="auto"/>
        <w:jc w:val="center"/>
        <w:rPr>
          <w:rFonts w:ascii="Times New Roman" w:eastAsia="Times New Roman" w:hAnsi="Times New Roman" w:cs="Times New Roman"/>
          <w:sz w:val="28"/>
          <w:szCs w:val="28"/>
          <w:lang w:eastAsia="ru-RU"/>
        </w:rPr>
      </w:pPr>
    </w:p>
    <w:p w:rsidR="001B5503" w:rsidRDefault="001B5503" w:rsidP="00F35CDD">
      <w:pPr>
        <w:shd w:val="clear" w:color="auto" w:fill="FFFFFF"/>
        <w:spacing w:after="0" w:line="240" w:lineRule="auto"/>
        <w:rPr>
          <w:rFonts w:ascii="Times New Roman" w:eastAsia="Times New Roman" w:hAnsi="Times New Roman" w:cs="Times New Roman"/>
          <w:sz w:val="28"/>
          <w:szCs w:val="28"/>
          <w:lang w:eastAsia="ru-RU"/>
        </w:rPr>
      </w:pPr>
    </w:p>
    <w:p w:rsidR="001B5503" w:rsidRDefault="001B5503" w:rsidP="00D8555F">
      <w:pPr>
        <w:shd w:val="clear" w:color="auto" w:fill="FFFFFF"/>
        <w:spacing w:after="0" w:line="240" w:lineRule="auto"/>
        <w:jc w:val="center"/>
        <w:rPr>
          <w:rFonts w:ascii="Times New Roman" w:eastAsia="Times New Roman" w:hAnsi="Times New Roman" w:cs="Times New Roman"/>
          <w:sz w:val="28"/>
          <w:szCs w:val="28"/>
          <w:lang w:eastAsia="ru-RU"/>
        </w:rPr>
      </w:pPr>
    </w:p>
    <w:p w:rsidR="006E4F43" w:rsidRPr="00F35CDD" w:rsidRDefault="006E4F43" w:rsidP="00D8555F">
      <w:pPr>
        <w:shd w:val="clear" w:color="auto" w:fill="FFFFFF"/>
        <w:spacing w:after="0" w:line="240" w:lineRule="auto"/>
        <w:jc w:val="center"/>
        <w:rPr>
          <w:rFonts w:ascii="Times New Roman" w:eastAsia="Times New Roman" w:hAnsi="Times New Roman" w:cs="Times New Roman"/>
          <w:sz w:val="32"/>
          <w:szCs w:val="32"/>
          <w:lang w:eastAsia="ru-RU"/>
        </w:rPr>
      </w:pPr>
      <w:r w:rsidRPr="00F35CDD">
        <w:rPr>
          <w:rFonts w:ascii="Times New Roman" w:eastAsia="Times New Roman" w:hAnsi="Times New Roman" w:cs="Times New Roman"/>
          <w:sz w:val="32"/>
          <w:szCs w:val="32"/>
          <w:lang w:eastAsia="ru-RU"/>
        </w:rPr>
        <w:lastRenderedPageBreak/>
        <w:t>Заключение</w:t>
      </w:r>
      <w:r w:rsidR="00D8555F" w:rsidRPr="00F35CDD">
        <w:rPr>
          <w:rFonts w:ascii="Times New Roman" w:eastAsia="Times New Roman" w:hAnsi="Times New Roman" w:cs="Times New Roman"/>
          <w:sz w:val="32"/>
          <w:szCs w:val="32"/>
          <w:lang w:eastAsia="ru-RU"/>
        </w:rPr>
        <w:t>.</w:t>
      </w:r>
    </w:p>
    <w:p w:rsidR="00D8555F" w:rsidRPr="001E7FDC" w:rsidRDefault="00D8555F" w:rsidP="00D8555F">
      <w:pPr>
        <w:shd w:val="clear" w:color="auto" w:fill="FFFFFF"/>
        <w:spacing w:after="0" w:line="240" w:lineRule="auto"/>
        <w:jc w:val="center"/>
        <w:rPr>
          <w:rFonts w:ascii="Times New Roman" w:eastAsia="Times New Roman" w:hAnsi="Times New Roman" w:cs="Times New Roman"/>
          <w:sz w:val="28"/>
          <w:szCs w:val="28"/>
          <w:lang w:eastAsia="ru-RU"/>
        </w:rPr>
      </w:pPr>
    </w:p>
    <w:p w:rsidR="00D8555F" w:rsidRDefault="006E4F43" w:rsidP="00A3056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На современном этапе развития общества, когда большое влияние на личность ребенка оказывают персонажи американских му</w:t>
      </w:r>
      <w:r w:rsidR="00A3056B">
        <w:rPr>
          <w:rFonts w:ascii="Times New Roman" w:eastAsia="Times New Roman" w:hAnsi="Times New Roman" w:cs="Times New Roman"/>
          <w:sz w:val="28"/>
          <w:szCs w:val="28"/>
          <w:lang w:eastAsia="ru-RU"/>
        </w:rPr>
        <w:t>льтфильмов</w:t>
      </w:r>
      <w:r w:rsidRPr="001E7FDC">
        <w:rPr>
          <w:rFonts w:ascii="Times New Roman" w:eastAsia="Times New Roman" w:hAnsi="Times New Roman" w:cs="Times New Roman"/>
          <w:sz w:val="28"/>
          <w:szCs w:val="28"/>
          <w:lang w:eastAsia="ru-RU"/>
        </w:rPr>
        <w:t xml:space="preserve"> с их системой ценностей, наиболее важным для  патриотического  и  нравственного  воспитания  молодежи  является  ее  привлечении  к традиционному народному искусству.</w:t>
      </w:r>
    </w:p>
    <w:p w:rsidR="00A3056B" w:rsidRDefault="006E4F43" w:rsidP="00A3056B">
      <w:pPr>
        <w:shd w:val="clear" w:color="auto" w:fill="FFFFFF"/>
        <w:spacing w:after="0" w:line="240" w:lineRule="auto"/>
        <w:ind w:firstLine="708"/>
        <w:jc w:val="both"/>
        <w:rPr>
          <w:rFonts w:ascii="Times New Roman" w:eastAsia="Times New Roman" w:hAnsi="Times New Roman" w:cs="Times New Roman"/>
          <w:sz w:val="28"/>
          <w:szCs w:val="28"/>
          <w:lang w:eastAsia="ru-RU"/>
        </w:rPr>
      </w:pPr>
      <w:proofErr w:type="gramStart"/>
      <w:r w:rsidRPr="001E7FDC">
        <w:rPr>
          <w:rFonts w:ascii="Times New Roman" w:eastAsia="Times New Roman" w:hAnsi="Times New Roman" w:cs="Times New Roman"/>
          <w:sz w:val="28"/>
          <w:szCs w:val="28"/>
          <w:lang w:eastAsia="ru-RU"/>
        </w:rPr>
        <w:t>Фольклор –</w:t>
      </w:r>
      <w:r w:rsidR="00A3056B">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это    художественная  коллективная  творческая  деятельность  народа, отража</w:t>
      </w:r>
      <w:r w:rsidR="00A3056B">
        <w:rPr>
          <w:rFonts w:ascii="Times New Roman" w:eastAsia="Times New Roman" w:hAnsi="Times New Roman" w:cs="Times New Roman"/>
          <w:sz w:val="28"/>
          <w:szCs w:val="28"/>
          <w:lang w:eastAsia="ru-RU"/>
        </w:rPr>
        <w:t>ющая его жизнь, мировоззрение</w:t>
      </w:r>
      <w:r w:rsidRPr="001E7FDC">
        <w:rPr>
          <w:rFonts w:ascii="Times New Roman" w:eastAsia="Times New Roman" w:hAnsi="Times New Roman" w:cs="Times New Roman"/>
          <w:sz w:val="28"/>
          <w:szCs w:val="28"/>
          <w:lang w:eastAsia="ru-RU"/>
        </w:rPr>
        <w:t>, идеалы; создаваемые народом и бытующие в народных массах</w:t>
      </w:r>
      <w:r w:rsidR="00A3056B">
        <w:rPr>
          <w:rFonts w:ascii="Times New Roman" w:eastAsia="Times New Roman" w:hAnsi="Times New Roman" w:cs="Times New Roman"/>
          <w:sz w:val="28"/>
          <w:szCs w:val="28"/>
          <w:lang w:eastAsia="ru-RU"/>
        </w:rPr>
        <w:t>,</w:t>
      </w:r>
      <w:r w:rsidRPr="001E7FDC">
        <w:rPr>
          <w:rFonts w:ascii="Times New Roman" w:eastAsia="Times New Roman" w:hAnsi="Times New Roman" w:cs="Times New Roman"/>
          <w:sz w:val="28"/>
          <w:szCs w:val="28"/>
          <w:lang w:eastAsia="ru-RU"/>
        </w:rPr>
        <w:t xml:space="preserve">  поэзия  (предания,  песни,  частушки,  анекдоты,  сказки,  эпос),  народная  музыка (песни,  инструментальные  наигрыши  и  пьесы),  театр  (драмы,  сатирические  пьесы,  театр кукол),  танец,  изобразительное  и  декоративно-прикладное  искусство.  </w:t>
      </w:r>
      <w:proofErr w:type="gramEnd"/>
    </w:p>
    <w:p w:rsidR="006E4F43" w:rsidRPr="001E7FDC" w:rsidRDefault="006E4F43" w:rsidP="00A3056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 xml:space="preserve">Фольклор  увлекает детей яркими поэтическими образами, вызывает у них положительные эмоции, укрепляет </w:t>
      </w:r>
      <w:r w:rsidR="00A3056B">
        <w:rPr>
          <w:rFonts w:ascii="Times New Roman" w:eastAsia="Times New Roman" w:hAnsi="Times New Roman" w:cs="Times New Roman"/>
          <w:sz w:val="28"/>
          <w:szCs w:val="28"/>
          <w:lang w:eastAsia="ru-RU"/>
        </w:rPr>
        <w:t>позитивное</w:t>
      </w:r>
      <w:r w:rsidRPr="001E7FDC">
        <w:rPr>
          <w:rFonts w:ascii="Times New Roman" w:eastAsia="Times New Roman" w:hAnsi="Times New Roman" w:cs="Times New Roman"/>
          <w:sz w:val="28"/>
          <w:szCs w:val="28"/>
          <w:lang w:eastAsia="ru-RU"/>
        </w:rPr>
        <w:t xml:space="preserve">,  жизнерадостное  восприятие  жизни,  помогает  понять,  что  хорошо  и  что  плохо. </w:t>
      </w:r>
    </w:p>
    <w:p w:rsidR="006E4F43" w:rsidRPr="001E7FDC" w:rsidRDefault="006E4F43" w:rsidP="00A3056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Фольклор  воспитывает  у  детей  эстетическое  отношение  к  природе,  к  труду,  ко  всей окружающей действительности, учит разбираться в людях.</w:t>
      </w:r>
    </w:p>
    <w:p w:rsidR="00A3056B" w:rsidRDefault="006E4F43" w:rsidP="00A3056B">
      <w:pPr>
        <w:shd w:val="clear" w:color="auto" w:fill="FFFFFF"/>
        <w:spacing w:after="0" w:line="240" w:lineRule="auto"/>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 xml:space="preserve">Через  игру,  театрализацию,  ребенок  активно  познает  мир,  ему  предоставляется возможность  очутиться  в  различных  ситуациях,  примерить различные  социальные  роли. Следовательно, чрезвычайно важным для полноценного формирования личности является знакомство детей с различными формами народного театра. </w:t>
      </w:r>
    </w:p>
    <w:p w:rsidR="006E4F43" w:rsidRPr="001E7FDC" w:rsidRDefault="006E4F43" w:rsidP="00A3056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Проанализировав деятельность различных  фольк</w:t>
      </w:r>
      <w:r w:rsidR="00A3056B">
        <w:rPr>
          <w:rFonts w:ascii="Times New Roman" w:eastAsia="Times New Roman" w:hAnsi="Times New Roman" w:cs="Times New Roman"/>
          <w:sz w:val="28"/>
          <w:szCs w:val="28"/>
          <w:lang w:eastAsia="ru-RU"/>
        </w:rPr>
        <w:t>лорных  ансамблей,  можно сделать вывод</w:t>
      </w:r>
      <w:r w:rsidRPr="001E7FDC">
        <w:rPr>
          <w:rFonts w:ascii="Times New Roman" w:eastAsia="Times New Roman" w:hAnsi="Times New Roman" w:cs="Times New Roman"/>
          <w:sz w:val="28"/>
          <w:szCs w:val="28"/>
          <w:lang w:eastAsia="ru-RU"/>
        </w:rPr>
        <w:t>,  что  у  детей  формируется  представление  об  этнокультурной  картине  мира,  народных  традициях  и  обрядах; развивается понимание народной этики и ее роли посредством фольклорных традиций; а также  формируется  более  высокий  уровень  культуры  поведения  и  самореализации  на праздниках. Узнавая о народном творчестве, дети транслируют свой опыт на семью, таким образом</w:t>
      </w:r>
      <w:r w:rsidR="00A3056B">
        <w:rPr>
          <w:rFonts w:ascii="Times New Roman" w:eastAsia="Times New Roman" w:hAnsi="Times New Roman" w:cs="Times New Roman"/>
          <w:sz w:val="28"/>
          <w:szCs w:val="28"/>
          <w:lang w:eastAsia="ru-RU"/>
        </w:rPr>
        <w:t>,</w:t>
      </w:r>
      <w:r w:rsidRPr="001E7FDC">
        <w:rPr>
          <w:rFonts w:ascii="Times New Roman" w:eastAsia="Times New Roman" w:hAnsi="Times New Roman" w:cs="Times New Roman"/>
          <w:sz w:val="28"/>
          <w:szCs w:val="28"/>
          <w:lang w:eastAsia="ru-RU"/>
        </w:rPr>
        <w:t xml:space="preserve"> создавая условия для патриотического воспитания следующего поколения.</w:t>
      </w:r>
    </w:p>
    <w:p w:rsidR="006E4F43" w:rsidRPr="001E7FDC" w:rsidRDefault="00A3056B" w:rsidP="00A3056B">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Следовательно,  можно смело говорить</w:t>
      </w:r>
      <w:r w:rsidR="006E4F43" w:rsidRPr="001E7FDC">
        <w:rPr>
          <w:rFonts w:ascii="Times New Roman" w:eastAsia="Times New Roman" w:hAnsi="Times New Roman" w:cs="Times New Roman"/>
          <w:sz w:val="28"/>
          <w:szCs w:val="28"/>
          <w:lang w:eastAsia="ru-RU"/>
        </w:rPr>
        <w:t>,  что  театральная  педагогика  как  наука  о воспитании, включает в себя систему методов, приемов, обеспечивающих самовыражение личности ребенка в творческо-продуктивной театрализованной деятельности. Тем не менее, эта  деятельность  осуществляется  только  в  результате  актерского  взаимодействия воспитанника  и педагога.  В  свою  очередь  народ</w:t>
      </w:r>
      <w:r w:rsidR="00566E2B">
        <w:rPr>
          <w:rFonts w:ascii="Times New Roman" w:eastAsia="Times New Roman" w:hAnsi="Times New Roman" w:cs="Times New Roman"/>
          <w:sz w:val="28"/>
          <w:szCs w:val="28"/>
          <w:lang w:eastAsia="ru-RU"/>
        </w:rPr>
        <w:t>ный  театр  подразумевает  форму</w:t>
      </w:r>
      <w:r w:rsidR="006E4F43" w:rsidRPr="001E7FDC">
        <w:rPr>
          <w:rFonts w:ascii="Times New Roman" w:eastAsia="Times New Roman" w:hAnsi="Times New Roman" w:cs="Times New Roman"/>
          <w:sz w:val="28"/>
          <w:szCs w:val="28"/>
          <w:lang w:eastAsia="ru-RU"/>
        </w:rPr>
        <w:t xml:space="preserve"> театрального  искусства,  вписанную  в  произведения  фольклора  и  народной  культуры  в целом. Таким образом, народная театральная педагогика является средством воспитания с помощью обращения к истокам народного творчества (фольклору).</w:t>
      </w:r>
    </w:p>
    <w:p w:rsidR="006E4F43" w:rsidRPr="001E7FDC" w:rsidRDefault="00566E2B" w:rsidP="00566E2B">
      <w:pPr>
        <w:shd w:val="clear" w:color="auto" w:fill="FFFFFF"/>
        <w:spacing w:after="0" w:line="240" w:lineRule="auto"/>
        <w:ind w:firstLine="708"/>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Детям дают возможность участвовать  в театральной деятельности</w:t>
      </w:r>
      <w:r w:rsidR="006E4F43" w:rsidRPr="001E7FDC">
        <w:rPr>
          <w:rFonts w:ascii="Times New Roman" w:eastAsia="Times New Roman" w:hAnsi="Times New Roman" w:cs="Times New Roman"/>
          <w:sz w:val="28"/>
          <w:szCs w:val="28"/>
          <w:lang w:eastAsia="ru-RU"/>
        </w:rPr>
        <w:t xml:space="preserve"> посредством предоставления им </w:t>
      </w:r>
      <w:r>
        <w:rPr>
          <w:rFonts w:ascii="Times New Roman" w:eastAsia="Times New Roman" w:hAnsi="Times New Roman" w:cs="Times New Roman"/>
          <w:sz w:val="28"/>
          <w:szCs w:val="28"/>
          <w:lang w:eastAsia="ru-RU"/>
        </w:rPr>
        <w:t>на первоначальном этапе</w:t>
      </w:r>
      <w:r w:rsidR="006E4F43" w:rsidRPr="001E7FDC">
        <w:rPr>
          <w:rFonts w:ascii="Times New Roman" w:eastAsia="Times New Roman" w:hAnsi="Times New Roman" w:cs="Times New Roman"/>
          <w:sz w:val="28"/>
          <w:szCs w:val="28"/>
          <w:lang w:eastAsia="ru-RU"/>
        </w:rPr>
        <w:t xml:space="preserve"> несложных  ролей,  </w:t>
      </w:r>
      <w:r>
        <w:rPr>
          <w:rFonts w:ascii="Times New Roman" w:eastAsia="Times New Roman" w:hAnsi="Times New Roman" w:cs="Times New Roman"/>
          <w:sz w:val="28"/>
          <w:szCs w:val="28"/>
          <w:lang w:eastAsia="ru-RU"/>
        </w:rPr>
        <w:t xml:space="preserve">а далее, </w:t>
      </w:r>
      <w:r w:rsidR="006E4F43" w:rsidRPr="001E7FDC">
        <w:rPr>
          <w:rFonts w:ascii="Times New Roman" w:eastAsia="Times New Roman" w:hAnsi="Times New Roman" w:cs="Times New Roman"/>
          <w:sz w:val="28"/>
          <w:szCs w:val="28"/>
          <w:lang w:eastAsia="ru-RU"/>
        </w:rPr>
        <w:t xml:space="preserve">на  среднем  этапе </w:t>
      </w:r>
      <w:r>
        <w:rPr>
          <w:rFonts w:ascii="Times New Roman" w:eastAsia="Times New Roman" w:hAnsi="Times New Roman" w:cs="Times New Roman"/>
          <w:sz w:val="28"/>
          <w:szCs w:val="28"/>
          <w:lang w:eastAsia="ru-RU"/>
        </w:rPr>
        <w:t>уже</w:t>
      </w:r>
      <w:r w:rsidR="006E4F43" w:rsidRPr="001E7FDC">
        <w:rPr>
          <w:rFonts w:ascii="Times New Roman" w:eastAsia="Times New Roman" w:hAnsi="Times New Roman" w:cs="Times New Roman"/>
          <w:sz w:val="28"/>
          <w:szCs w:val="28"/>
          <w:lang w:eastAsia="ru-RU"/>
        </w:rPr>
        <w:t xml:space="preserve"> идет  развитие  коммуникативных  навыков  и </w:t>
      </w:r>
      <w:r w:rsidR="006E4F43" w:rsidRPr="001E7FDC">
        <w:rPr>
          <w:rFonts w:ascii="Times New Roman" w:eastAsia="Times New Roman" w:hAnsi="Times New Roman" w:cs="Times New Roman"/>
          <w:sz w:val="28"/>
          <w:szCs w:val="28"/>
          <w:lang w:eastAsia="ru-RU"/>
        </w:rPr>
        <w:lastRenderedPageBreak/>
        <w:t xml:space="preserve">повышение интереса к разнообразию проявления культуры своего народа (пляски, песни, </w:t>
      </w:r>
      <w:r>
        <w:rPr>
          <w:rFonts w:ascii="Times New Roman" w:eastAsia="Times New Roman" w:hAnsi="Times New Roman" w:cs="Times New Roman"/>
          <w:sz w:val="28"/>
          <w:szCs w:val="28"/>
          <w:lang w:eastAsia="ru-RU"/>
        </w:rPr>
        <w:t>кукольный  театр),  и уже  на третьем этапе</w:t>
      </w:r>
      <w:r w:rsidR="006E4F43" w:rsidRPr="001E7FDC">
        <w:rPr>
          <w:rFonts w:ascii="Times New Roman" w:eastAsia="Times New Roman" w:hAnsi="Times New Roman" w:cs="Times New Roman"/>
          <w:sz w:val="28"/>
          <w:szCs w:val="28"/>
          <w:lang w:eastAsia="ru-RU"/>
        </w:rPr>
        <w:t xml:space="preserve">  привлекаются  серьезные  театральные  формы  для преодоления коммуникативных барьеров и укрепления полученных знаний. </w:t>
      </w:r>
      <w:proofErr w:type="gramEnd"/>
    </w:p>
    <w:p w:rsidR="006E4F43" w:rsidRPr="001E7FDC" w:rsidRDefault="006E4F43" w:rsidP="006F1657">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Воспитанники просто учатся петь народные песни и играть в традиционные игры. Занятия включают в себя также хореографию, обучение игре на музыкальных инструментах, создание народных кукол и деталей одежды. Все это оказывает положительное влияние на развитие учащихся. Элементы  народной  театрализации  в  процессе  обучения  влияют  также  на  нравственное, этическое и патриотическое воспитание.</w:t>
      </w:r>
      <w:r w:rsidR="006F1657">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 xml:space="preserve">Использование  элементов  народной  театральной  педагогики  в  образовательном процессе  положительно  влияет  на  формирование  личности  учащихся,  воспитывая  в  них коммуникабельность,  толерантность,  уверенность  в  себе,  патриотизм  и  интерес  к культурному наследию страны. </w:t>
      </w:r>
    </w:p>
    <w:p w:rsidR="000402E0" w:rsidRPr="001E7FDC" w:rsidRDefault="000402E0" w:rsidP="001E7FDC">
      <w:pPr>
        <w:spacing w:after="0" w:line="240" w:lineRule="auto"/>
        <w:jc w:val="both"/>
        <w:textAlignment w:val="top"/>
        <w:rPr>
          <w:rFonts w:ascii="Times New Roman" w:hAnsi="Times New Roman" w:cs="Times New Roman"/>
          <w:sz w:val="28"/>
          <w:szCs w:val="28"/>
        </w:rPr>
      </w:pPr>
    </w:p>
    <w:p w:rsidR="006E4F43" w:rsidRPr="001E7FDC" w:rsidRDefault="006E4F43" w:rsidP="001E7FDC">
      <w:pPr>
        <w:spacing w:after="0" w:line="240" w:lineRule="auto"/>
        <w:jc w:val="both"/>
        <w:textAlignment w:val="top"/>
        <w:rPr>
          <w:rFonts w:ascii="Times New Roman" w:hAnsi="Times New Roman" w:cs="Times New Roman"/>
          <w:sz w:val="28"/>
          <w:szCs w:val="28"/>
        </w:rPr>
      </w:pPr>
    </w:p>
    <w:p w:rsidR="006E4F43" w:rsidRPr="001E7FDC" w:rsidRDefault="006E4F43" w:rsidP="001E7FDC">
      <w:pPr>
        <w:spacing w:after="0" w:line="240" w:lineRule="auto"/>
        <w:jc w:val="both"/>
        <w:textAlignment w:val="top"/>
        <w:rPr>
          <w:rFonts w:ascii="Times New Roman" w:hAnsi="Times New Roman" w:cs="Times New Roman"/>
          <w:sz w:val="28"/>
          <w:szCs w:val="28"/>
        </w:rPr>
      </w:pPr>
    </w:p>
    <w:p w:rsidR="006E4F43" w:rsidRDefault="006E4F43" w:rsidP="001E7FDC">
      <w:pPr>
        <w:spacing w:after="0" w:line="240" w:lineRule="auto"/>
        <w:jc w:val="both"/>
        <w:textAlignment w:val="top"/>
        <w:rPr>
          <w:rFonts w:ascii="Times New Roman" w:hAnsi="Times New Roman" w:cs="Times New Roman"/>
          <w:sz w:val="28"/>
          <w:szCs w:val="28"/>
        </w:rPr>
      </w:pPr>
    </w:p>
    <w:p w:rsidR="00A3056B" w:rsidRDefault="00A3056B" w:rsidP="001E7FDC">
      <w:pPr>
        <w:spacing w:after="0" w:line="240" w:lineRule="auto"/>
        <w:jc w:val="both"/>
        <w:textAlignment w:val="top"/>
        <w:rPr>
          <w:rFonts w:ascii="Times New Roman" w:hAnsi="Times New Roman" w:cs="Times New Roman"/>
          <w:sz w:val="28"/>
          <w:szCs w:val="28"/>
        </w:rPr>
      </w:pPr>
    </w:p>
    <w:p w:rsidR="00A3056B" w:rsidRDefault="00A3056B" w:rsidP="001E7FDC">
      <w:pPr>
        <w:spacing w:after="0" w:line="240" w:lineRule="auto"/>
        <w:jc w:val="both"/>
        <w:textAlignment w:val="top"/>
        <w:rPr>
          <w:rFonts w:ascii="Times New Roman" w:hAnsi="Times New Roman" w:cs="Times New Roman"/>
          <w:sz w:val="28"/>
          <w:szCs w:val="28"/>
        </w:rPr>
      </w:pPr>
    </w:p>
    <w:p w:rsidR="00A3056B" w:rsidRDefault="00A3056B" w:rsidP="001E7FDC">
      <w:pPr>
        <w:spacing w:after="0" w:line="240" w:lineRule="auto"/>
        <w:jc w:val="both"/>
        <w:textAlignment w:val="top"/>
        <w:rPr>
          <w:rFonts w:ascii="Times New Roman" w:hAnsi="Times New Roman" w:cs="Times New Roman"/>
          <w:sz w:val="28"/>
          <w:szCs w:val="28"/>
        </w:rPr>
      </w:pPr>
    </w:p>
    <w:p w:rsidR="00A3056B" w:rsidRDefault="00A3056B" w:rsidP="001E7FDC">
      <w:pPr>
        <w:spacing w:after="0" w:line="240" w:lineRule="auto"/>
        <w:jc w:val="both"/>
        <w:textAlignment w:val="top"/>
        <w:rPr>
          <w:rFonts w:ascii="Times New Roman" w:hAnsi="Times New Roman" w:cs="Times New Roman"/>
          <w:sz w:val="28"/>
          <w:szCs w:val="28"/>
        </w:rPr>
      </w:pPr>
    </w:p>
    <w:p w:rsidR="00A3056B" w:rsidRDefault="00A3056B" w:rsidP="001E7FDC">
      <w:pPr>
        <w:spacing w:after="0" w:line="240" w:lineRule="auto"/>
        <w:jc w:val="both"/>
        <w:textAlignment w:val="top"/>
        <w:rPr>
          <w:rFonts w:ascii="Times New Roman" w:hAnsi="Times New Roman" w:cs="Times New Roman"/>
          <w:sz w:val="28"/>
          <w:szCs w:val="28"/>
        </w:rPr>
      </w:pPr>
    </w:p>
    <w:p w:rsidR="00A3056B" w:rsidRDefault="00A3056B" w:rsidP="001E7FDC">
      <w:pPr>
        <w:spacing w:after="0" w:line="240" w:lineRule="auto"/>
        <w:jc w:val="both"/>
        <w:textAlignment w:val="top"/>
        <w:rPr>
          <w:rFonts w:ascii="Times New Roman" w:hAnsi="Times New Roman" w:cs="Times New Roman"/>
          <w:sz w:val="28"/>
          <w:szCs w:val="28"/>
        </w:rPr>
      </w:pPr>
    </w:p>
    <w:p w:rsidR="00A3056B" w:rsidRDefault="00A3056B" w:rsidP="001E7FDC">
      <w:pPr>
        <w:spacing w:after="0" w:line="240" w:lineRule="auto"/>
        <w:jc w:val="both"/>
        <w:textAlignment w:val="top"/>
        <w:rPr>
          <w:rFonts w:ascii="Times New Roman" w:hAnsi="Times New Roman" w:cs="Times New Roman"/>
          <w:sz w:val="28"/>
          <w:szCs w:val="28"/>
        </w:rPr>
      </w:pPr>
    </w:p>
    <w:p w:rsidR="00A3056B" w:rsidRDefault="00A3056B" w:rsidP="001E7FDC">
      <w:pPr>
        <w:spacing w:after="0" w:line="240" w:lineRule="auto"/>
        <w:jc w:val="both"/>
        <w:textAlignment w:val="top"/>
        <w:rPr>
          <w:rFonts w:ascii="Times New Roman" w:hAnsi="Times New Roman" w:cs="Times New Roman"/>
          <w:sz w:val="28"/>
          <w:szCs w:val="28"/>
        </w:rPr>
      </w:pPr>
    </w:p>
    <w:p w:rsidR="00A3056B" w:rsidRDefault="00A3056B" w:rsidP="001E7FDC">
      <w:pPr>
        <w:spacing w:after="0" w:line="240" w:lineRule="auto"/>
        <w:jc w:val="both"/>
        <w:textAlignment w:val="top"/>
        <w:rPr>
          <w:rFonts w:ascii="Times New Roman" w:hAnsi="Times New Roman" w:cs="Times New Roman"/>
          <w:sz w:val="28"/>
          <w:szCs w:val="28"/>
        </w:rPr>
      </w:pPr>
    </w:p>
    <w:p w:rsidR="00A3056B" w:rsidRDefault="00A3056B" w:rsidP="001E7FDC">
      <w:pPr>
        <w:spacing w:after="0" w:line="240" w:lineRule="auto"/>
        <w:jc w:val="both"/>
        <w:textAlignment w:val="top"/>
        <w:rPr>
          <w:rFonts w:ascii="Times New Roman" w:hAnsi="Times New Roman" w:cs="Times New Roman"/>
          <w:sz w:val="28"/>
          <w:szCs w:val="28"/>
        </w:rPr>
      </w:pPr>
    </w:p>
    <w:p w:rsidR="00A3056B" w:rsidRDefault="00A3056B" w:rsidP="001E7FDC">
      <w:pPr>
        <w:spacing w:after="0" w:line="240" w:lineRule="auto"/>
        <w:jc w:val="both"/>
        <w:textAlignment w:val="top"/>
        <w:rPr>
          <w:rFonts w:ascii="Times New Roman" w:hAnsi="Times New Roman" w:cs="Times New Roman"/>
          <w:sz w:val="28"/>
          <w:szCs w:val="28"/>
        </w:rPr>
      </w:pPr>
    </w:p>
    <w:p w:rsidR="00A3056B" w:rsidRDefault="00A3056B" w:rsidP="001E7FDC">
      <w:pPr>
        <w:spacing w:after="0" w:line="240" w:lineRule="auto"/>
        <w:jc w:val="both"/>
        <w:textAlignment w:val="top"/>
        <w:rPr>
          <w:rFonts w:ascii="Times New Roman" w:hAnsi="Times New Roman" w:cs="Times New Roman"/>
          <w:sz w:val="28"/>
          <w:szCs w:val="28"/>
        </w:rPr>
      </w:pPr>
    </w:p>
    <w:p w:rsidR="00A3056B" w:rsidRDefault="00A3056B" w:rsidP="001E7FDC">
      <w:pPr>
        <w:spacing w:after="0" w:line="240" w:lineRule="auto"/>
        <w:jc w:val="both"/>
        <w:textAlignment w:val="top"/>
        <w:rPr>
          <w:rFonts w:ascii="Times New Roman" w:hAnsi="Times New Roman" w:cs="Times New Roman"/>
          <w:sz w:val="28"/>
          <w:szCs w:val="28"/>
        </w:rPr>
      </w:pPr>
    </w:p>
    <w:p w:rsidR="00A3056B" w:rsidRDefault="00A3056B" w:rsidP="001E7FDC">
      <w:pPr>
        <w:spacing w:after="0" w:line="240" w:lineRule="auto"/>
        <w:jc w:val="both"/>
        <w:textAlignment w:val="top"/>
        <w:rPr>
          <w:rFonts w:ascii="Times New Roman" w:hAnsi="Times New Roman" w:cs="Times New Roman"/>
          <w:sz w:val="28"/>
          <w:szCs w:val="28"/>
        </w:rPr>
      </w:pPr>
    </w:p>
    <w:p w:rsidR="00A3056B" w:rsidRDefault="00A3056B" w:rsidP="001E7FDC">
      <w:pPr>
        <w:spacing w:after="0" w:line="240" w:lineRule="auto"/>
        <w:jc w:val="both"/>
        <w:textAlignment w:val="top"/>
        <w:rPr>
          <w:rFonts w:ascii="Times New Roman" w:hAnsi="Times New Roman" w:cs="Times New Roman"/>
          <w:sz w:val="28"/>
          <w:szCs w:val="28"/>
        </w:rPr>
      </w:pPr>
    </w:p>
    <w:p w:rsidR="00A3056B" w:rsidRDefault="00A3056B" w:rsidP="001E7FDC">
      <w:pPr>
        <w:spacing w:after="0" w:line="240" w:lineRule="auto"/>
        <w:jc w:val="both"/>
        <w:textAlignment w:val="top"/>
        <w:rPr>
          <w:rFonts w:ascii="Times New Roman" w:hAnsi="Times New Roman" w:cs="Times New Roman"/>
          <w:sz w:val="28"/>
          <w:szCs w:val="28"/>
        </w:rPr>
      </w:pPr>
    </w:p>
    <w:p w:rsidR="00A3056B" w:rsidRDefault="00A3056B" w:rsidP="001E7FDC">
      <w:pPr>
        <w:spacing w:after="0" w:line="240" w:lineRule="auto"/>
        <w:jc w:val="both"/>
        <w:textAlignment w:val="top"/>
        <w:rPr>
          <w:rFonts w:ascii="Times New Roman" w:hAnsi="Times New Roman" w:cs="Times New Roman"/>
          <w:sz w:val="28"/>
          <w:szCs w:val="28"/>
        </w:rPr>
      </w:pPr>
    </w:p>
    <w:p w:rsidR="00A3056B" w:rsidRDefault="00A3056B" w:rsidP="001E7FDC">
      <w:pPr>
        <w:spacing w:after="0" w:line="240" w:lineRule="auto"/>
        <w:jc w:val="both"/>
        <w:textAlignment w:val="top"/>
        <w:rPr>
          <w:rFonts w:ascii="Times New Roman" w:hAnsi="Times New Roman" w:cs="Times New Roman"/>
          <w:sz w:val="28"/>
          <w:szCs w:val="28"/>
        </w:rPr>
      </w:pPr>
    </w:p>
    <w:p w:rsidR="00A3056B" w:rsidRDefault="00A3056B" w:rsidP="001E7FDC">
      <w:pPr>
        <w:spacing w:after="0" w:line="240" w:lineRule="auto"/>
        <w:jc w:val="both"/>
        <w:textAlignment w:val="top"/>
        <w:rPr>
          <w:rFonts w:ascii="Times New Roman" w:hAnsi="Times New Roman" w:cs="Times New Roman"/>
          <w:sz w:val="28"/>
          <w:szCs w:val="28"/>
        </w:rPr>
      </w:pPr>
    </w:p>
    <w:p w:rsidR="00A3056B" w:rsidRDefault="00A3056B" w:rsidP="001E7FDC">
      <w:pPr>
        <w:spacing w:after="0" w:line="240" w:lineRule="auto"/>
        <w:jc w:val="both"/>
        <w:textAlignment w:val="top"/>
        <w:rPr>
          <w:rFonts w:ascii="Times New Roman" w:hAnsi="Times New Roman" w:cs="Times New Roman"/>
          <w:sz w:val="28"/>
          <w:szCs w:val="28"/>
        </w:rPr>
      </w:pPr>
    </w:p>
    <w:p w:rsidR="00A3056B" w:rsidRDefault="00A3056B" w:rsidP="001E7FDC">
      <w:pPr>
        <w:spacing w:after="0" w:line="240" w:lineRule="auto"/>
        <w:jc w:val="both"/>
        <w:textAlignment w:val="top"/>
        <w:rPr>
          <w:rFonts w:ascii="Times New Roman" w:hAnsi="Times New Roman" w:cs="Times New Roman"/>
          <w:sz w:val="28"/>
          <w:szCs w:val="28"/>
        </w:rPr>
      </w:pPr>
    </w:p>
    <w:p w:rsidR="00A3056B" w:rsidRDefault="00A3056B" w:rsidP="001E7FDC">
      <w:pPr>
        <w:spacing w:after="0" w:line="240" w:lineRule="auto"/>
        <w:jc w:val="both"/>
        <w:textAlignment w:val="top"/>
        <w:rPr>
          <w:rFonts w:ascii="Times New Roman" w:hAnsi="Times New Roman" w:cs="Times New Roman"/>
          <w:sz w:val="28"/>
          <w:szCs w:val="28"/>
        </w:rPr>
      </w:pPr>
    </w:p>
    <w:p w:rsidR="00A3056B" w:rsidRDefault="00A3056B" w:rsidP="001E7FDC">
      <w:pPr>
        <w:spacing w:after="0" w:line="240" w:lineRule="auto"/>
        <w:jc w:val="both"/>
        <w:textAlignment w:val="top"/>
        <w:rPr>
          <w:rFonts w:ascii="Times New Roman" w:hAnsi="Times New Roman" w:cs="Times New Roman"/>
          <w:sz w:val="28"/>
          <w:szCs w:val="28"/>
        </w:rPr>
      </w:pPr>
    </w:p>
    <w:p w:rsidR="00A3056B" w:rsidRDefault="00A3056B" w:rsidP="001E7FDC">
      <w:pPr>
        <w:spacing w:after="0" w:line="240" w:lineRule="auto"/>
        <w:jc w:val="both"/>
        <w:textAlignment w:val="top"/>
        <w:rPr>
          <w:rFonts w:ascii="Times New Roman" w:hAnsi="Times New Roman" w:cs="Times New Roman"/>
          <w:sz w:val="28"/>
          <w:szCs w:val="28"/>
        </w:rPr>
      </w:pPr>
    </w:p>
    <w:p w:rsidR="00A3056B" w:rsidRDefault="00A3056B" w:rsidP="001E7FDC">
      <w:pPr>
        <w:spacing w:after="0" w:line="240" w:lineRule="auto"/>
        <w:jc w:val="both"/>
        <w:textAlignment w:val="top"/>
        <w:rPr>
          <w:rFonts w:ascii="Times New Roman" w:hAnsi="Times New Roman" w:cs="Times New Roman"/>
          <w:sz w:val="28"/>
          <w:szCs w:val="28"/>
        </w:rPr>
      </w:pPr>
    </w:p>
    <w:p w:rsidR="00A3056B" w:rsidRDefault="00A3056B" w:rsidP="001E7FDC">
      <w:pPr>
        <w:spacing w:after="0" w:line="240" w:lineRule="auto"/>
        <w:jc w:val="both"/>
        <w:textAlignment w:val="top"/>
        <w:rPr>
          <w:rFonts w:ascii="Times New Roman" w:hAnsi="Times New Roman" w:cs="Times New Roman"/>
          <w:sz w:val="28"/>
          <w:szCs w:val="28"/>
        </w:rPr>
      </w:pPr>
    </w:p>
    <w:p w:rsidR="00A3056B" w:rsidRDefault="00A3056B" w:rsidP="001E7FDC">
      <w:pPr>
        <w:spacing w:after="0" w:line="240" w:lineRule="auto"/>
        <w:jc w:val="both"/>
        <w:textAlignment w:val="top"/>
        <w:rPr>
          <w:rFonts w:ascii="Times New Roman" w:hAnsi="Times New Roman" w:cs="Times New Roman"/>
          <w:sz w:val="28"/>
          <w:szCs w:val="28"/>
        </w:rPr>
      </w:pPr>
    </w:p>
    <w:p w:rsidR="006E4F43" w:rsidRDefault="006E4F43" w:rsidP="00F35CDD">
      <w:pPr>
        <w:shd w:val="clear" w:color="auto" w:fill="FFFFFF"/>
        <w:spacing w:after="0" w:line="240" w:lineRule="auto"/>
        <w:jc w:val="center"/>
        <w:rPr>
          <w:rFonts w:ascii="Times New Roman" w:eastAsia="Times New Roman" w:hAnsi="Times New Roman" w:cs="Times New Roman"/>
          <w:sz w:val="32"/>
          <w:szCs w:val="32"/>
          <w:lang w:eastAsia="ru-RU"/>
        </w:rPr>
      </w:pPr>
      <w:r w:rsidRPr="00F35CDD">
        <w:rPr>
          <w:rFonts w:ascii="Times New Roman" w:eastAsia="Times New Roman" w:hAnsi="Times New Roman" w:cs="Times New Roman"/>
          <w:sz w:val="32"/>
          <w:szCs w:val="32"/>
          <w:lang w:eastAsia="ru-RU"/>
        </w:rPr>
        <w:lastRenderedPageBreak/>
        <w:t>Список литературы</w:t>
      </w:r>
      <w:r w:rsidR="00F35CDD">
        <w:rPr>
          <w:rFonts w:ascii="Times New Roman" w:eastAsia="Times New Roman" w:hAnsi="Times New Roman" w:cs="Times New Roman"/>
          <w:sz w:val="32"/>
          <w:szCs w:val="32"/>
          <w:lang w:eastAsia="ru-RU"/>
        </w:rPr>
        <w:t>.</w:t>
      </w:r>
    </w:p>
    <w:p w:rsidR="00F35CDD" w:rsidRPr="00F35CDD" w:rsidRDefault="00F35CDD" w:rsidP="00F35CDD">
      <w:pPr>
        <w:shd w:val="clear" w:color="auto" w:fill="FFFFFF"/>
        <w:spacing w:after="0" w:line="240" w:lineRule="auto"/>
        <w:jc w:val="center"/>
        <w:rPr>
          <w:rFonts w:ascii="Times New Roman" w:eastAsia="Times New Roman" w:hAnsi="Times New Roman" w:cs="Times New Roman"/>
          <w:sz w:val="32"/>
          <w:szCs w:val="32"/>
          <w:lang w:eastAsia="ru-RU"/>
        </w:rPr>
      </w:pPr>
    </w:p>
    <w:p w:rsidR="006E4F43" w:rsidRPr="001E7FDC" w:rsidRDefault="00F35CDD" w:rsidP="001E7FDC">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Бахтин</w:t>
      </w:r>
      <w:r w:rsidR="006E4F43" w:rsidRPr="001E7FDC">
        <w:rPr>
          <w:rFonts w:ascii="Times New Roman" w:eastAsia="Times New Roman" w:hAnsi="Times New Roman" w:cs="Times New Roman"/>
          <w:sz w:val="28"/>
          <w:szCs w:val="28"/>
          <w:lang w:eastAsia="ru-RU"/>
        </w:rPr>
        <w:t xml:space="preserve"> Н.</w:t>
      </w:r>
      <w:r>
        <w:rPr>
          <w:rFonts w:ascii="Times New Roman" w:eastAsia="Times New Roman" w:hAnsi="Times New Roman" w:cs="Times New Roman"/>
          <w:sz w:val="28"/>
          <w:szCs w:val="28"/>
          <w:lang w:eastAsia="ru-RU"/>
        </w:rPr>
        <w:t xml:space="preserve"> </w:t>
      </w:r>
      <w:r w:rsidR="006E4F43" w:rsidRPr="001E7FDC">
        <w:rPr>
          <w:rFonts w:ascii="Times New Roman" w:eastAsia="Times New Roman" w:hAnsi="Times New Roman" w:cs="Times New Roman"/>
          <w:sz w:val="28"/>
          <w:szCs w:val="28"/>
          <w:lang w:eastAsia="ru-RU"/>
        </w:rPr>
        <w:t>Н</w:t>
      </w:r>
      <w:r>
        <w:rPr>
          <w:rFonts w:ascii="Times New Roman" w:eastAsia="Times New Roman" w:hAnsi="Times New Roman" w:cs="Times New Roman"/>
          <w:sz w:val="28"/>
          <w:szCs w:val="28"/>
          <w:lang w:eastAsia="ru-RU"/>
        </w:rPr>
        <w:t>.</w:t>
      </w:r>
      <w:r w:rsidR="006E4F43" w:rsidRPr="001E7FDC">
        <w:rPr>
          <w:rFonts w:ascii="Times New Roman" w:eastAsia="Times New Roman" w:hAnsi="Times New Roman" w:cs="Times New Roman"/>
          <w:sz w:val="28"/>
          <w:szCs w:val="28"/>
          <w:lang w:eastAsia="ru-RU"/>
        </w:rPr>
        <w:t xml:space="preserve"> Детский театр и его воспитательное значение [Текст] // Н.Н. Бахтин Игра.</w:t>
      </w:r>
      <w:r>
        <w:rPr>
          <w:rFonts w:ascii="Times New Roman" w:eastAsia="Times New Roman" w:hAnsi="Times New Roman" w:cs="Times New Roman"/>
          <w:sz w:val="28"/>
          <w:szCs w:val="28"/>
          <w:lang w:eastAsia="ru-RU"/>
        </w:rPr>
        <w:t xml:space="preserve"> </w:t>
      </w:r>
      <w:r w:rsidR="006E4F43" w:rsidRPr="001E7FDC">
        <w:rPr>
          <w:rFonts w:ascii="Times New Roman" w:eastAsia="Times New Roman" w:hAnsi="Times New Roman" w:cs="Times New Roman"/>
          <w:sz w:val="28"/>
          <w:szCs w:val="28"/>
          <w:lang w:eastAsia="ru-RU"/>
        </w:rPr>
        <w:t>Непериодическое издание, посвященное воспитанию посредством игры. –</w:t>
      </w:r>
      <w:r>
        <w:rPr>
          <w:rFonts w:ascii="Times New Roman" w:eastAsia="Times New Roman" w:hAnsi="Times New Roman" w:cs="Times New Roman"/>
          <w:sz w:val="28"/>
          <w:szCs w:val="28"/>
          <w:lang w:eastAsia="ru-RU"/>
        </w:rPr>
        <w:t xml:space="preserve"> </w:t>
      </w:r>
      <w:proofErr w:type="spellStart"/>
      <w:r w:rsidR="006E4F43" w:rsidRPr="001E7FDC">
        <w:rPr>
          <w:rFonts w:ascii="Times New Roman" w:eastAsia="Times New Roman" w:hAnsi="Times New Roman" w:cs="Times New Roman"/>
          <w:sz w:val="28"/>
          <w:szCs w:val="28"/>
          <w:lang w:eastAsia="ru-RU"/>
        </w:rPr>
        <w:t>Пг</w:t>
      </w:r>
      <w:proofErr w:type="spellEnd"/>
      <w:r w:rsidR="006E4F43" w:rsidRPr="001E7FDC">
        <w:rPr>
          <w:rFonts w:ascii="Times New Roman" w:eastAsia="Times New Roman" w:hAnsi="Times New Roman" w:cs="Times New Roman"/>
          <w:sz w:val="28"/>
          <w:szCs w:val="28"/>
          <w:lang w:eastAsia="ru-RU"/>
        </w:rPr>
        <w:t>, 1918 No1.</w:t>
      </w:r>
    </w:p>
    <w:p w:rsidR="006E4F43" w:rsidRPr="001E7FDC" w:rsidRDefault="006E4F43" w:rsidP="001E7FDC">
      <w:pPr>
        <w:shd w:val="clear" w:color="auto" w:fill="FFFFFF"/>
        <w:spacing w:after="0" w:line="240" w:lineRule="auto"/>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 xml:space="preserve">2.   </w:t>
      </w:r>
      <w:proofErr w:type="spellStart"/>
      <w:r w:rsidRPr="001E7FDC">
        <w:rPr>
          <w:rFonts w:ascii="Times New Roman" w:eastAsia="Times New Roman" w:hAnsi="Times New Roman" w:cs="Times New Roman"/>
          <w:sz w:val="28"/>
          <w:szCs w:val="28"/>
          <w:lang w:eastAsia="ru-RU"/>
        </w:rPr>
        <w:t>Болдырев</w:t>
      </w:r>
      <w:proofErr w:type="spellEnd"/>
      <w:r w:rsidRPr="001E7FDC">
        <w:rPr>
          <w:rFonts w:ascii="Times New Roman" w:eastAsia="Times New Roman" w:hAnsi="Times New Roman" w:cs="Times New Roman"/>
          <w:sz w:val="28"/>
          <w:szCs w:val="28"/>
          <w:lang w:eastAsia="ru-RU"/>
        </w:rPr>
        <w:t xml:space="preserve">, Н. И. Воспитание. [Текст] / Н.И. </w:t>
      </w:r>
      <w:proofErr w:type="spellStart"/>
      <w:r w:rsidRPr="001E7FDC">
        <w:rPr>
          <w:rFonts w:ascii="Times New Roman" w:eastAsia="Times New Roman" w:hAnsi="Times New Roman" w:cs="Times New Roman"/>
          <w:sz w:val="28"/>
          <w:szCs w:val="28"/>
          <w:lang w:eastAsia="ru-RU"/>
        </w:rPr>
        <w:t>Болдырев</w:t>
      </w:r>
      <w:proofErr w:type="spellEnd"/>
      <w:r w:rsidRPr="001E7FDC">
        <w:rPr>
          <w:rFonts w:ascii="Times New Roman" w:eastAsia="Times New Roman" w:hAnsi="Times New Roman" w:cs="Times New Roman"/>
          <w:sz w:val="28"/>
          <w:szCs w:val="28"/>
          <w:lang w:eastAsia="ru-RU"/>
        </w:rPr>
        <w:t xml:space="preserve"> </w:t>
      </w:r>
      <w:proofErr w:type="spellStart"/>
      <w:r w:rsidRPr="001E7FDC">
        <w:rPr>
          <w:rFonts w:ascii="Times New Roman" w:eastAsia="Times New Roman" w:hAnsi="Times New Roman" w:cs="Times New Roman"/>
          <w:sz w:val="28"/>
          <w:szCs w:val="28"/>
          <w:lang w:eastAsia="ru-RU"/>
        </w:rPr>
        <w:t>Пед</w:t>
      </w:r>
      <w:proofErr w:type="spellEnd"/>
      <w:r w:rsidRPr="001E7FDC">
        <w:rPr>
          <w:rFonts w:ascii="Times New Roman" w:eastAsia="Times New Roman" w:hAnsi="Times New Roman" w:cs="Times New Roman"/>
          <w:sz w:val="28"/>
          <w:szCs w:val="28"/>
          <w:lang w:eastAsia="ru-RU"/>
        </w:rPr>
        <w:t xml:space="preserve">. </w:t>
      </w:r>
      <w:proofErr w:type="spellStart"/>
      <w:r w:rsidRPr="001E7FDC">
        <w:rPr>
          <w:rFonts w:ascii="Times New Roman" w:eastAsia="Times New Roman" w:hAnsi="Times New Roman" w:cs="Times New Roman"/>
          <w:sz w:val="28"/>
          <w:szCs w:val="28"/>
          <w:lang w:eastAsia="ru-RU"/>
        </w:rPr>
        <w:t>энц</w:t>
      </w:r>
      <w:proofErr w:type="spellEnd"/>
      <w:r w:rsidRPr="001E7FDC">
        <w:rPr>
          <w:rFonts w:ascii="Times New Roman" w:eastAsia="Times New Roman" w:hAnsi="Times New Roman" w:cs="Times New Roman"/>
          <w:sz w:val="28"/>
          <w:szCs w:val="28"/>
          <w:lang w:eastAsia="ru-RU"/>
        </w:rPr>
        <w:t xml:space="preserve">. Т. 1., 1964.  </w:t>
      </w:r>
    </w:p>
    <w:p w:rsidR="006E4F43" w:rsidRPr="001E7FDC" w:rsidRDefault="006E4F43" w:rsidP="001E7FDC">
      <w:pPr>
        <w:shd w:val="clear" w:color="auto" w:fill="FFFFFF"/>
        <w:spacing w:after="0" w:line="240" w:lineRule="auto"/>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3.   Быков, М., Никитина А. Театральная педагогика в школе. [Электронный ресурс] / М. Быков, А. Никитина –</w:t>
      </w:r>
      <w:r w:rsidR="00F35CDD">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Режим доступа:  http://kafedramxk.ru/</w:t>
      </w:r>
    </w:p>
    <w:p w:rsidR="006E4F43" w:rsidRPr="001E7FDC" w:rsidRDefault="006E4F43" w:rsidP="001E7FDC">
      <w:pPr>
        <w:shd w:val="clear" w:color="auto" w:fill="FFFFFF"/>
        <w:spacing w:after="0" w:line="240" w:lineRule="auto"/>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 xml:space="preserve">4.    </w:t>
      </w:r>
      <w:proofErr w:type="spellStart"/>
      <w:r w:rsidRPr="001E7FDC">
        <w:rPr>
          <w:rFonts w:ascii="Times New Roman" w:eastAsia="Times New Roman" w:hAnsi="Times New Roman" w:cs="Times New Roman"/>
          <w:sz w:val="28"/>
          <w:szCs w:val="28"/>
          <w:lang w:eastAsia="ru-RU"/>
        </w:rPr>
        <w:t>Вохрышева</w:t>
      </w:r>
      <w:proofErr w:type="spellEnd"/>
      <w:r w:rsidRPr="001E7FDC">
        <w:rPr>
          <w:rFonts w:ascii="Times New Roman" w:eastAsia="Times New Roman" w:hAnsi="Times New Roman" w:cs="Times New Roman"/>
          <w:sz w:val="28"/>
          <w:szCs w:val="28"/>
          <w:lang w:eastAsia="ru-RU"/>
        </w:rPr>
        <w:t>,  Е.</w:t>
      </w:r>
      <w:r w:rsidR="00F35CDD">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В.  Перспективы  развития  театральной  педагогики  [Текст]  /  Е.</w:t>
      </w:r>
      <w:r w:rsidR="00F35CDD">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 xml:space="preserve">В. </w:t>
      </w:r>
      <w:proofErr w:type="spellStart"/>
      <w:r w:rsidRPr="001E7FDC">
        <w:rPr>
          <w:rFonts w:ascii="Times New Roman" w:eastAsia="Times New Roman" w:hAnsi="Times New Roman" w:cs="Times New Roman"/>
          <w:sz w:val="28"/>
          <w:szCs w:val="28"/>
          <w:lang w:eastAsia="ru-RU"/>
        </w:rPr>
        <w:t>Вохрышева</w:t>
      </w:r>
      <w:proofErr w:type="spellEnd"/>
      <w:r w:rsidR="00F35CDD">
        <w:rPr>
          <w:rFonts w:ascii="Times New Roman" w:eastAsia="Times New Roman" w:hAnsi="Times New Roman" w:cs="Times New Roman"/>
          <w:sz w:val="28"/>
          <w:szCs w:val="28"/>
          <w:lang w:eastAsia="ru-RU"/>
        </w:rPr>
        <w:t>.</w:t>
      </w:r>
      <w:r w:rsidRPr="001E7FDC">
        <w:rPr>
          <w:rFonts w:ascii="Times New Roman" w:eastAsia="Times New Roman" w:hAnsi="Times New Roman" w:cs="Times New Roman"/>
          <w:sz w:val="28"/>
          <w:szCs w:val="28"/>
          <w:lang w:eastAsia="ru-RU"/>
        </w:rPr>
        <w:t xml:space="preserve">  Современный театр для детей: диалог театра и школы: Материалы театрально-педагогического форума –</w:t>
      </w:r>
      <w:r w:rsidR="00F35CDD">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Режим доступа: http://www.samart.ru/content/?itemid=210</w:t>
      </w:r>
    </w:p>
    <w:p w:rsidR="006E4F43" w:rsidRPr="001E7FDC" w:rsidRDefault="006E4F43" w:rsidP="001E7FDC">
      <w:pPr>
        <w:shd w:val="clear" w:color="auto" w:fill="FFFFFF"/>
        <w:spacing w:after="0" w:line="240" w:lineRule="auto"/>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 xml:space="preserve">5.    </w:t>
      </w:r>
      <w:proofErr w:type="spellStart"/>
      <w:r w:rsidRPr="001E7FDC">
        <w:rPr>
          <w:rFonts w:ascii="Times New Roman" w:eastAsia="Times New Roman" w:hAnsi="Times New Roman" w:cs="Times New Roman"/>
          <w:sz w:val="28"/>
          <w:szCs w:val="28"/>
          <w:lang w:eastAsia="ru-RU"/>
        </w:rPr>
        <w:t>Генералова</w:t>
      </w:r>
      <w:proofErr w:type="spellEnd"/>
      <w:r w:rsidRPr="001E7FDC">
        <w:rPr>
          <w:rFonts w:ascii="Times New Roman" w:eastAsia="Times New Roman" w:hAnsi="Times New Roman" w:cs="Times New Roman"/>
          <w:sz w:val="28"/>
          <w:szCs w:val="28"/>
          <w:lang w:eastAsia="ru-RU"/>
        </w:rPr>
        <w:t>,  И.</w:t>
      </w:r>
      <w:r w:rsidR="00F35CDD">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А.  Развитие</w:t>
      </w:r>
      <w:r w:rsidR="00F35CDD">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художественно-творческих  способностей  младших школьников средствами театрального искусства [Текст] /И.</w:t>
      </w:r>
      <w:r w:rsidR="00F35CDD">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 xml:space="preserve">А. </w:t>
      </w:r>
      <w:proofErr w:type="spellStart"/>
      <w:r w:rsidRPr="001E7FDC">
        <w:rPr>
          <w:rFonts w:ascii="Times New Roman" w:eastAsia="Times New Roman" w:hAnsi="Times New Roman" w:cs="Times New Roman"/>
          <w:sz w:val="28"/>
          <w:szCs w:val="28"/>
          <w:lang w:eastAsia="ru-RU"/>
        </w:rPr>
        <w:t>Генералова</w:t>
      </w:r>
      <w:proofErr w:type="spellEnd"/>
      <w:r w:rsidRPr="001E7FDC">
        <w:rPr>
          <w:rFonts w:ascii="Times New Roman" w:eastAsia="Times New Roman" w:hAnsi="Times New Roman" w:cs="Times New Roman"/>
          <w:sz w:val="28"/>
          <w:szCs w:val="28"/>
          <w:lang w:eastAsia="ru-RU"/>
        </w:rPr>
        <w:t xml:space="preserve">: </w:t>
      </w:r>
      <w:proofErr w:type="spellStart"/>
      <w:r w:rsidRPr="001E7FDC">
        <w:rPr>
          <w:rFonts w:ascii="Times New Roman" w:eastAsia="Times New Roman" w:hAnsi="Times New Roman" w:cs="Times New Roman"/>
          <w:sz w:val="28"/>
          <w:szCs w:val="28"/>
          <w:lang w:eastAsia="ru-RU"/>
        </w:rPr>
        <w:t>Дисс</w:t>
      </w:r>
      <w:proofErr w:type="spellEnd"/>
      <w:r w:rsidRPr="001E7FDC">
        <w:rPr>
          <w:rFonts w:ascii="Times New Roman" w:eastAsia="Times New Roman" w:hAnsi="Times New Roman" w:cs="Times New Roman"/>
          <w:sz w:val="28"/>
          <w:szCs w:val="28"/>
          <w:lang w:eastAsia="ru-RU"/>
        </w:rPr>
        <w:t>... канд</w:t>
      </w:r>
      <w:r w:rsidR="00F35CDD">
        <w:rPr>
          <w:rFonts w:ascii="Times New Roman" w:eastAsia="Times New Roman" w:hAnsi="Times New Roman" w:cs="Times New Roman"/>
          <w:sz w:val="28"/>
          <w:szCs w:val="28"/>
          <w:lang w:eastAsia="ru-RU"/>
        </w:rPr>
        <w:t>.</w:t>
      </w:r>
      <w:r w:rsidRPr="001E7FDC">
        <w:rPr>
          <w:rFonts w:ascii="Times New Roman" w:eastAsia="Times New Roman" w:hAnsi="Times New Roman" w:cs="Times New Roman"/>
          <w:sz w:val="28"/>
          <w:szCs w:val="28"/>
          <w:lang w:eastAsia="ru-RU"/>
        </w:rPr>
        <w:t xml:space="preserve"> </w:t>
      </w:r>
      <w:proofErr w:type="spellStart"/>
      <w:r w:rsidRPr="001E7FDC">
        <w:rPr>
          <w:rFonts w:ascii="Times New Roman" w:eastAsia="Times New Roman" w:hAnsi="Times New Roman" w:cs="Times New Roman"/>
          <w:sz w:val="28"/>
          <w:szCs w:val="28"/>
          <w:lang w:eastAsia="ru-RU"/>
        </w:rPr>
        <w:t>пед</w:t>
      </w:r>
      <w:proofErr w:type="spellEnd"/>
      <w:r w:rsidRPr="001E7FDC">
        <w:rPr>
          <w:rFonts w:ascii="Times New Roman" w:eastAsia="Times New Roman" w:hAnsi="Times New Roman" w:cs="Times New Roman"/>
          <w:sz w:val="28"/>
          <w:szCs w:val="28"/>
          <w:lang w:eastAsia="ru-RU"/>
        </w:rPr>
        <w:t>. Наук –</w:t>
      </w:r>
      <w:r w:rsidR="00F35CDD">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М., 1997.</w:t>
      </w:r>
    </w:p>
    <w:p w:rsidR="006E4F43" w:rsidRPr="00F35CDD" w:rsidRDefault="00F35CDD" w:rsidP="001E7FDC">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w:t>
      </w:r>
      <w:proofErr w:type="spellStart"/>
      <w:r>
        <w:rPr>
          <w:rFonts w:ascii="Times New Roman" w:eastAsia="Times New Roman" w:hAnsi="Times New Roman" w:cs="Times New Roman"/>
          <w:sz w:val="28"/>
          <w:szCs w:val="28"/>
          <w:lang w:eastAsia="ru-RU"/>
        </w:rPr>
        <w:t>Греф</w:t>
      </w:r>
      <w:proofErr w:type="spellEnd"/>
      <w:r w:rsidR="006E4F43" w:rsidRPr="001E7FDC">
        <w:rPr>
          <w:rFonts w:ascii="Times New Roman" w:eastAsia="Times New Roman" w:hAnsi="Times New Roman" w:cs="Times New Roman"/>
          <w:sz w:val="28"/>
          <w:szCs w:val="28"/>
          <w:lang w:eastAsia="ru-RU"/>
        </w:rPr>
        <w:t xml:space="preserve"> А</w:t>
      </w:r>
      <w:r>
        <w:rPr>
          <w:rFonts w:ascii="Times New Roman" w:eastAsia="Times New Roman" w:hAnsi="Times New Roman" w:cs="Times New Roman"/>
          <w:sz w:val="28"/>
          <w:szCs w:val="28"/>
          <w:lang w:eastAsia="ru-RU"/>
        </w:rPr>
        <w:t>.</w:t>
      </w:r>
      <w:r w:rsidR="006E4F43" w:rsidRPr="001E7FDC">
        <w:rPr>
          <w:rFonts w:ascii="Times New Roman" w:eastAsia="Times New Roman" w:hAnsi="Times New Roman" w:cs="Times New Roman"/>
          <w:sz w:val="28"/>
          <w:szCs w:val="28"/>
          <w:lang w:eastAsia="ru-RU"/>
        </w:rPr>
        <w:t xml:space="preserve"> Вертеп и Петрушка Современное состояние традиции. [Электронный ресурс] / А. </w:t>
      </w:r>
      <w:proofErr w:type="spellStart"/>
      <w:r w:rsidR="006E4F43" w:rsidRPr="001E7FDC">
        <w:rPr>
          <w:rFonts w:ascii="Times New Roman" w:eastAsia="Times New Roman" w:hAnsi="Times New Roman" w:cs="Times New Roman"/>
          <w:sz w:val="28"/>
          <w:szCs w:val="28"/>
          <w:lang w:eastAsia="ru-RU"/>
        </w:rPr>
        <w:t>Греф</w:t>
      </w:r>
      <w:proofErr w:type="spellEnd"/>
      <w:r w:rsidR="006E4F43" w:rsidRPr="001E7FD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6E4F43" w:rsidRPr="001E7FDC">
        <w:rPr>
          <w:rFonts w:ascii="Times New Roman" w:eastAsia="Times New Roman" w:hAnsi="Times New Roman" w:cs="Times New Roman"/>
          <w:sz w:val="28"/>
          <w:szCs w:val="28"/>
          <w:lang w:eastAsia="ru-RU"/>
        </w:rPr>
        <w:t>Режим доступа</w:t>
      </w:r>
      <w:r w:rsidR="006E4F43" w:rsidRPr="00F35CDD">
        <w:rPr>
          <w:rFonts w:ascii="Times New Roman" w:eastAsia="Times New Roman" w:hAnsi="Times New Roman" w:cs="Times New Roman"/>
          <w:sz w:val="28"/>
          <w:szCs w:val="28"/>
          <w:lang w:eastAsia="ru-RU"/>
        </w:rPr>
        <w:t xml:space="preserve">: </w:t>
      </w:r>
      <w:r w:rsidR="006E4F43" w:rsidRPr="001E7FDC">
        <w:rPr>
          <w:rFonts w:ascii="Times New Roman" w:eastAsia="Times New Roman" w:hAnsi="Times New Roman" w:cs="Times New Roman"/>
          <w:sz w:val="28"/>
          <w:szCs w:val="28"/>
          <w:lang w:val="en-US" w:eastAsia="ru-RU"/>
        </w:rPr>
        <w:t>http</w:t>
      </w:r>
      <w:r w:rsidR="006E4F43" w:rsidRPr="00F35CDD">
        <w:rPr>
          <w:rFonts w:ascii="Times New Roman" w:eastAsia="Times New Roman" w:hAnsi="Times New Roman" w:cs="Times New Roman"/>
          <w:sz w:val="28"/>
          <w:szCs w:val="28"/>
          <w:lang w:eastAsia="ru-RU"/>
        </w:rPr>
        <w:t>://</w:t>
      </w:r>
      <w:r w:rsidR="006E4F43" w:rsidRPr="001E7FDC">
        <w:rPr>
          <w:rFonts w:ascii="Times New Roman" w:eastAsia="Times New Roman" w:hAnsi="Times New Roman" w:cs="Times New Roman"/>
          <w:sz w:val="28"/>
          <w:szCs w:val="28"/>
          <w:lang w:val="en-US" w:eastAsia="ru-RU"/>
        </w:rPr>
        <w:t>www</w:t>
      </w:r>
      <w:r w:rsidR="006E4F43" w:rsidRPr="00F35CDD">
        <w:rPr>
          <w:rFonts w:ascii="Times New Roman" w:eastAsia="Times New Roman" w:hAnsi="Times New Roman" w:cs="Times New Roman"/>
          <w:sz w:val="28"/>
          <w:szCs w:val="28"/>
          <w:lang w:eastAsia="ru-RU"/>
        </w:rPr>
        <w:t>.</w:t>
      </w:r>
      <w:r w:rsidR="006E4F43" w:rsidRPr="001E7FDC">
        <w:rPr>
          <w:rFonts w:ascii="Times New Roman" w:eastAsia="Times New Roman" w:hAnsi="Times New Roman" w:cs="Times New Roman"/>
          <w:sz w:val="28"/>
          <w:szCs w:val="28"/>
          <w:lang w:val="en-US" w:eastAsia="ru-RU"/>
        </w:rPr>
        <w:t>booth</w:t>
      </w:r>
      <w:r w:rsidR="006E4F43" w:rsidRPr="00F35CDD">
        <w:rPr>
          <w:rFonts w:ascii="Times New Roman" w:eastAsia="Times New Roman" w:hAnsi="Times New Roman" w:cs="Times New Roman"/>
          <w:sz w:val="28"/>
          <w:szCs w:val="28"/>
          <w:lang w:eastAsia="ru-RU"/>
        </w:rPr>
        <w:t>.</w:t>
      </w:r>
      <w:proofErr w:type="spellStart"/>
      <w:r w:rsidR="006E4F43" w:rsidRPr="001E7FDC">
        <w:rPr>
          <w:rFonts w:ascii="Times New Roman" w:eastAsia="Times New Roman" w:hAnsi="Times New Roman" w:cs="Times New Roman"/>
          <w:sz w:val="28"/>
          <w:szCs w:val="28"/>
          <w:lang w:val="en-US" w:eastAsia="ru-RU"/>
        </w:rPr>
        <w:t>ru</w:t>
      </w:r>
      <w:proofErr w:type="spellEnd"/>
      <w:r w:rsidR="006E4F43" w:rsidRPr="00F35CDD">
        <w:rPr>
          <w:rFonts w:ascii="Times New Roman" w:eastAsia="Times New Roman" w:hAnsi="Times New Roman" w:cs="Times New Roman"/>
          <w:sz w:val="28"/>
          <w:szCs w:val="28"/>
          <w:lang w:eastAsia="ru-RU"/>
        </w:rPr>
        <w:t>/</w:t>
      </w:r>
      <w:proofErr w:type="spellStart"/>
      <w:r w:rsidR="006E4F43" w:rsidRPr="001E7FDC">
        <w:rPr>
          <w:rFonts w:ascii="Times New Roman" w:eastAsia="Times New Roman" w:hAnsi="Times New Roman" w:cs="Times New Roman"/>
          <w:sz w:val="28"/>
          <w:szCs w:val="28"/>
          <w:lang w:val="en-US" w:eastAsia="ru-RU"/>
        </w:rPr>
        <w:t>teor</w:t>
      </w:r>
      <w:proofErr w:type="spellEnd"/>
      <w:r w:rsidR="006E4F43" w:rsidRPr="00F35CDD">
        <w:rPr>
          <w:rFonts w:ascii="Times New Roman" w:eastAsia="Times New Roman" w:hAnsi="Times New Roman" w:cs="Times New Roman"/>
          <w:sz w:val="28"/>
          <w:szCs w:val="28"/>
          <w:lang w:eastAsia="ru-RU"/>
        </w:rPr>
        <w:t>_</w:t>
      </w:r>
      <w:proofErr w:type="spellStart"/>
      <w:r w:rsidR="006E4F43" w:rsidRPr="001E7FDC">
        <w:rPr>
          <w:rFonts w:ascii="Times New Roman" w:eastAsia="Times New Roman" w:hAnsi="Times New Roman" w:cs="Times New Roman"/>
          <w:sz w:val="28"/>
          <w:szCs w:val="28"/>
          <w:lang w:val="en-US" w:eastAsia="ru-RU"/>
        </w:rPr>
        <w:t>teatr</w:t>
      </w:r>
      <w:proofErr w:type="spellEnd"/>
      <w:r w:rsidR="006E4F43" w:rsidRPr="00F35CDD">
        <w:rPr>
          <w:rFonts w:ascii="Times New Roman" w:eastAsia="Times New Roman" w:hAnsi="Times New Roman" w:cs="Times New Roman"/>
          <w:sz w:val="28"/>
          <w:szCs w:val="28"/>
          <w:lang w:eastAsia="ru-RU"/>
        </w:rPr>
        <w:t>_</w:t>
      </w:r>
      <w:proofErr w:type="spellStart"/>
      <w:r w:rsidR="006E4F43" w:rsidRPr="001E7FDC">
        <w:rPr>
          <w:rFonts w:ascii="Times New Roman" w:eastAsia="Times New Roman" w:hAnsi="Times New Roman" w:cs="Times New Roman"/>
          <w:sz w:val="28"/>
          <w:szCs w:val="28"/>
          <w:lang w:val="en-US" w:eastAsia="ru-RU"/>
        </w:rPr>
        <w:t>kuk</w:t>
      </w:r>
      <w:proofErr w:type="spellEnd"/>
      <w:r w:rsidR="006E4F43" w:rsidRPr="00F35CDD">
        <w:rPr>
          <w:rFonts w:ascii="Times New Roman" w:eastAsia="Times New Roman" w:hAnsi="Times New Roman" w:cs="Times New Roman"/>
          <w:sz w:val="28"/>
          <w:szCs w:val="28"/>
          <w:lang w:eastAsia="ru-RU"/>
        </w:rPr>
        <w:t xml:space="preserve">/ </w:t>
      </w:r>
      <w:proofErr w:type="spellStart"/>
      <w:r w:rsidR="006E4F43" w:rsidRPr="001E7FDC">
        <w:rPr>
          <w:rFonts w:ascii="Times New Roman" w:eastAsia="Times New Roman" w:hAnsi="Times New Roman" w:cs="Times New Roman"/>
          <w:sz w:val="28"/>
          <w:szCs w:val="28"/>
          <w:lang w:val="en-US" w:eastAsia="ru-RU"/>
        </w:rPr>
        <w:t>tradyc</w:t>
      </w:r>
      <w:proofErr w:type="spellEnd"/>
      <w:r w:rsidR="006E4F43" w:rsidRPr="00F35CDD">
        <w:rPr>
          <w:rFonts w:ascii="Times New Roman" w:eastAsia="Times New Roman" w:hAnsi="Times New Roman" w:cs="Times New Roman"/>
          <w:sz w:val="28"/>
          <w:szCs w:val="28"/>
          <w:lang w:eastAsia="ru-RU"/>
        </w:rPr>
        <w:t>_</w:t>
      </w:r>
      <w:proofErr w:type="spellStart"/>
      <w:r w:rsidR="006E4F43" w:rsidRPr="001E7FDC">
        <w:rPr>
          <w:rFonts w:ascii="Times New Roman" w:eastAsia="Times New Roman" w:hAnsi="Times New Roman" w:cs="Times New Roman"/>
          <w:sz w:val="28"/>
          <w:szCs w:val="28"/>
          <w:lang w:val="en-US" w:eastAsia="ru-RU"/>
        </w:rPr>
        <w:t>vp</w:t>
      </w:r>
      <w:proofErr w:type="spellEnd"/>
      <w:r w:rsidR="006E4F43" w:rsidRPr="00F35CDD">
        <w:rPr>
          <w:rFonts w:ascii="Times New Roman" w:eastAsia="Times New Roman" w:hAnsi="Times New Roman" w:cs="Times New Roman"/>
          <w:sz w:val="28"/>
          <w:szCs w:val="28"/>
          <w:lang w:eastAsia="ru-RU"/>
        </w:rPr>
        <w:t>_</w:t>
      </w:r>
      <w:proofErr w:type="spellStart"/>
      <w:r w:rsidR="006E4F43" w:rsidRPr="001E7FDC">
        <w:rPr>
          <w:rFonts w:ascii="Times New Roman" w:eastAsia="Times New Roman" w:hAnsi="Times New Roman" w:cs="Times New Roman"/>
          <w:sz w:val="28"/>
          <w:szCs w:val="28"/>
          <w:lang w:val="en-US" w:eastAsia="ru-RU"/>
        </w:rPr>
        <w:t>ag</w:t>
      </w:r>
      <w:proofErr w:type="spellEnd"/>
      <w:r w:rsidR="006E4F43" w:rsidRPr="00F35CDD">
        <w:rPr>
          <w:rFonts w:ascii="Times New Roman" w:eastAsia="Times New Roman" w:hAnsi="Times New Roman" w:cs="Times New Roman"/>
          <w:sz w:val="28"/>
          <w:szCs w:val="28"/>
          <w:lang w:eastAsia="ru-RU"/>
        </w:rPr>
        <w:t>.</w:t>
      </w:r>
      <w:proofErr w:type="spellStart"/>
      <w:r w:rsidR="006E4F43" w:rsidRPr="001E7FDC">
        <w:rPr>
          <w:rFonts w:ascii="Times New Roman" w:eastAsia="Times New Roman" w:hAnsi="Times New Roman" w:cs="Times New Roman"/>
          <w:sz w:val="28"/>
          <w:szCs w:val="28"/>
          <w:lang w:val="en-US" w:eastAsia="ru-RU"/>
        </w:rPr>
        <w:t>htm</w:t>
      </w:r>
      <w:proofErr w:type="spellEnd"/>
      <w:r w:rsidR="006E4F43" w:rsidRPr="00F35CDD">
        <w:rPr>
          <w:rFonts w:ascii="Times New Roman" w:eastAsia="Times New Roman" w:hAnsi="Times New Roman" w:cs="Times New Roman"/>
          <w:sz w:val="28"/>
          <w:szCs w:val="28"/>
          <w:lang w:eastAsia="ru-RU"/>
        </w:rPr>
        <w:t xml:space="preserve"> </w:t>
      </w:r>
    </w:p>
    <w:p w:rsidR="006E4F43" w:rsidRPr="001E7FDC" w:rsidRDefault="006E4F43" w:rsidP="001E7FDC">
      <w:pPr>
        <w:shd w:val="clear" w:color="auto" w:fill="FFFFFF"/>
        <w:spacing w:after="0" w:line="240" w:lineRule="auto"/>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 xml:space="preserve">7.    </w:t>
      </w:r>
      <w:proofErr w:type="spellStart"/>
      <w:r w:rsidRPr="001E7FDC">
        <w:rPr>
          <w:rFonts w:ascii="Times New Roman" w:eastAsia="Times New Roman" w:hAnsi="Times New Roman" w:cs="Times New Roman"/>
          <w:sz w:val="28"/>
          <w:szCs w:val="28"/>
          <w:lang w:eastAsia="ru-RU"/>
        </w:rPr>
        <w:t>Давидова</w:t>
      </w:r>
      <w:proofErr w:type="spellEnd"/>
      <w:r w:rsidRPr="001E7FDC">
        <w:rPr>
          <w:rFonts w:ascii="Times New Roman" w:eastAsia="Times New Roman" w:hAnsi="Times New Roman" w:cs="Times New Roman"/>
          <w:sz w:val="28"/>
          <w:szCs w:val="28"/>
          <w:lang w:eastAsia="ru-RU"/>
        </w:rPr>
        <w:t>,  М.  Г</w:t>
      </w:r>
      <w:r w:rsidR="00F35CDD">
        <w:rPr>
          <w:rFonts w:ascii="Times New Roman" w:eastAsia="Times New Roman" w:hAnsi="Times New Roman" w:cs="Times New Roman"/>
          <w:sz w:val="28"/>
          <w:szCs w:val="28"/>
          <w:lang w:eastAsia="ru-RU"/>
        </w:rPr>
        <w:t>.</w:t>
      </w:r>
      <w:r w:rsidRPr="001E7FDC">
        <w:rPr>
          <w:rFonts w:ascii="Times New Roman" w:eastAsia="Times New Roman" w:hAnsi="Times New Roman" w:cs="Times New Roman"/>
          <w:sz w:val="28"/>
          <w:szCs w:val="28"/>
          <w:lang w:eastAsia="ru-RU"/>
        </w:rPr>
        <w:t xml:space="preserve">  Русский  вертепный  театр  в  традиционной  культуре  [Текст]  /  М.</w:t>
      </w:r>
      <w:r w:rsidR="00F35CDD">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 xml:space="preserve">Г. </w:t>
      </w:r>
      <w:proofErr w:type="spellStart"/>
      <w:r w:rsidRPr="001E7FDC">
        <w:rPr>
          <w:rFonts w:ascii="Times New Roman" w:eastAsia="Times New Roman" w:hAnsi="Times New Roman" w:cs="Times New Roman"/>
          <w:sz w:val="28"/>
          <w:szCs w:val="28"/>
          <w:lang w:eastAsia="ru-RU"/>
        </w:rPr>
        <w:t>Давидова</w:t>
      </w:r>
      <w:proofErr w:type="spellEnd"/>
      <w:r w:rsidRPr="001E7FDC">
        <w:rPr>
          <w:rFonts w:ascii="Times New Roman" w:eastAsia="Times New Roman" w:hAnsi="Times New Roman" w:cs="Times New Roman"/>
          <w:sz w:val="28"/>
          <w:szCs w:val="28"/>
          <w:lang w:eastAsia="ru-RU"/>
        </w:rPr>
        <w:t xml:space="preserve"> Альманах "Традиционная культура"</w:t>
      </w:r>
      <w:proofErr w:type="spellStart"/>
      <w:r w:rsidRPr="001E7FDC">
        <w:rPr>
          <w:rFonts w:ascii="Times New Roman" w:eastAsia="Times New Roman" w:hAnsi="Times New Roman" w:cs="Times New Roman"/>
          <w:sz w:val="28"/>
          <w:szCs w:val="28"/>
          <w:lang w:eastAsia="ru-RU"/>
        </w:rPr>
        <w:t>No</w:t>
      </w:r>
      <w:proofErr w:type="spellEnd"/>
      <w:r w:rsidRPr="001E7FDC">
        <w:rPr>
          <w:rFonts w:ascii="Times New Roman" w:eastAsia="Times New Roman" w:hAnsi="Times New Roman" w:cs="Times New Roman"/>
          <w:sz w:val="28"/>
          <w:szCs w:val="28"/>
          <w:lang w:eastAsia="ru-RU"/>
        </w:rPr>
        <w:t xml:space="preserve"> 1, 2002. </w:t>
      </w:r>
    </w:p>
    <w:p w:rsidR="006E4F43" w:rsidRPr="001E7FDC" w:rsidRDefault="00F35CDD" w:rsidP="001E7FDC">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  Даль</w:t>
      </w:r>
      <w:r w:rsidR="006E4F43" w:rsidRPr="001E7FDC">
        <w:rPr>
          <w:rFonts w:ascii="Times New Roman" w:eastAsia="Times New Roman" w:hAnsi="Times New Roman" w:cs="Times New Roman"/>
          <w:sz w:val="28"/>
          <w:szCs w:val="28"/>
          <w:lang w:eastAsia="ru-RU"/>
        </w:rPr>
        <w:t xml:space="preserve"> В</w:t>
      </w:r>
      <w:r>
        <w:rPr>
          <w:rFonts w:ascii="Times New Roman" w:eastAsia="Times New Roman" w:hAnsi="Times New Roman" w:cs="Times New Roman"/>
          <w:sz w:val="28"/>
          <w:szCs w:val="28"/>
          <w:lang w:eastAsia="ru-RU"/>
        </w:rPr>
        <w:t>.</w:t>
      </w:r>
      <w:r w:rsidR="006E4F43" w:rsidRPr="001E7FDC">
        <w:rPr>
          <w:rFonts w:ascii="Times New Roman" w:eastAsia="Times New Roman" w:hAnsi="Times New Roman" w:cs="Times New Roman"/>
          <w:sz w:val="28"/>
          <w:szCs w:val="28"/>
          <w:lang w:eastAsia="ru-RU"/>
        </w:rPr>
        <w:t xml:space="preserve"> Толковый словарь живого великорусского языка. [Текст] / В. Даль</w:t>
      </w:r>
      <w:r>
        <w:rPr>
          <w:rFonts w:ascii="Times New Roman" w:eastAsia="Times New Roman" w:hAnsi="Times New Roman" w:cs="Times New Roman"/>
          <w:sz w:val="28"/>
          <w:szCs w:val="28"/>
          <w:lang w:eastAsia="ru-RU"/>
        </w:rPr>
        <w:t xml:space="preserve"> </w:t>
      </w:r>
      <w:r w:rsidR="006E4F43" w:rsidRPr="001E7FD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6E4F43" w:rsidRPr="001E7FDC">
        <w:rPr>
          <w:rFonts w:ascii="Times New Roman" w:eastAsia="Times New Roman" w:hAnsi="Times New Roman" w:cs="Times New Roman"/>
          <w:sz w:val="28"/>
          <w:szCs w:val="28"/>
          <w:lang w:eastAsia="ru-RU"/>
        </w:rPr>
        <w:t xml:space="preserve">М., 1882. </w:t>
      </w:r>
    </w:p>
    <w:p w:rsidR="006E4F43" w:rsidRPr="001E7FDC" w:rsidRDefault="006E4F43" w:rsidP="001E7FDC">
      <w:pPr>
        <w:shd w:val="clear" w:color="auto" w:fill="FFFFFF"/>
        <w:spacing w:after="0" w:line="240" w:lineRule="auto"/>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9.  Народный театр [Текст] / Сост., вступит</w:t>
      </w:r>
      <w:proofErr w:type="gramStart"/>
      <w:r w:rsidRPr="001E7FDC">
        <w:rPr>
          <w:rFonts w:ascii="Times New Roman" w:eastAsia="Times New Roman" w:hAnsi="Times New Roman" w:cs="Times New Roman"/>
          <w:sz w:val="28"/>
          <w:szCs w:val="28"/>
          <w:lang w:eastAsia="ru-RU"/>
        </w:rPr>
        <w:t>.</w:t>
      </w:r>
      <w:proofErr w:type="gramEnd"/>
      <w:r w:rsidRPr="001E7FDC">
        <w:rPr>
          <w:rFonts w:ascii="Times New Roman" w:eastAsia="Times New Roman" w:hAnsi="Times New Roman" w:cs="Times New Roman"/>
          <w:sz w:val="28"/>
          <w:szCs w:val="28"/>
          <w:lang w:eastAsia="ru-RU"/>
        </w:rPr>
        <w:t xml:space="preserve"> </w:t>
      </w:r>
      <w:proofErr w:type="gramStart"/>
      <w:r w:rsidRPr="001E7FDC">
        <w:rPr>
          <w:rFonts w:ascii="Times New Roman" w:eastAsia="Times New Roman" w:hAnsi="Times New Roman" w:cs="Times New Roman"/>
          <w:sz w:val="28"/>
          <w:szCs w:val="28"/>
          <w:lang w:eastAsia="ru-RU"/>
        </w:rPr>
        <w:t>с</w:t>
      </w:r>
      <w:proofErr w:type="gramEnd"/>
      <w:r w:rsidRPr="001E7FDC">
        <w:rPr>
          <w:rFonts w:ascii="Times New Roman" w:eastAsia="Times New Roman" w:hAnsi="Times New Roman" w:cs="Times New Roman"/>
          <w:sz w:val="28"/>
          <w:szCs w:val="28"/>
          <w:lang w:eastAsia="ru-RU"/>
        </w:rPr>
        <w:t>т. А.</w:t>
      </w:r>
      <w:r w:rsidR="00F35CDD">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Ф.</w:t>
      </w:r>
      <w:r w:rsidR="00F35CDD">
        <w:rPr>
          <w:rFonts w:ascii="Times New Roman" w:eastAsia="Times New Roman" w:hAnsi="Times New Roman" w:cs="Times New Roman"/>
          <w:sz w:val="28"/>
          <w:szCs w:val="28"/>
          <w:lang w:eastAsia="ru-RU"/>
        </w:rPr>
        <w:t xml:space="preserve"> </w:t>
      </w:r>
      <w:proofErr w:type="spellStart"/>
      <w:r w:rsidRPr="001E7FDC">
        <w:rPr>
          <w:rFonts w:ascii="Times New Roman" w:eastAsia="Times New Roman" w:hAnsi="Times New Roman" w:cs="Times New Roman"/>
          <w:sz w:val="28"/>
          <w:szCs w:val="28"/>
          <w:lang w:eastAsia="ru-RU"/>
        </w:rPr>
        <w:t>Некрыловой</w:t>
      </w:r>
      <w:proofErr w:type="spellEnd"/>
      <w:r w:rsidRPr="001E7FDC">
        <w:rPr>
          <w:rFonts w:ascii="Times New Roman" w:eastAsia="Times New Roman" w:hAnsi="Times New Roman" w:cs="Times New Roman"/>
          <w:sz w:val="28"/>
          <w:szCs w:val="28"/>
          <w:lang w:eastAsia="ru-RU"/>
        </w:rPr>
        <w:t xml:space="preserve"> и Н.</w:t>
      </w:r>
      <w:r w:rsidR="00F35CDD">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И. Савушкиной. –</w:t>
      </w:r>
      <w:r w:rsidR="00F35CDD">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М., 1991.</w:t>
      </w:r>
    </w:p>
    <w:p w:rsidR="006E4F43" w:rsidRPr="001E7FDC" w:rsidRDefault="006E4F43" w:rsidP="001E7FDC">
      <w:pPr>
        <w:shd w:val="clear" w:color="auto" w:fill="FFFFFF"/>
        <w:spacing w:after="0" w:line="240" w:lineRule="auto"/>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10.  Лапина, О.А. Школьная театральная педагогика —</w:t>
      </w:r>
      <w:r w:rsidR="00F35CDD">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опыт междисциплинарного синтеза [Текст]  /  О.</w:t>
      </w:r>
      <w:r w:rsidR="00F35CDD">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А</w:t>
      </w:r>
      <w:r w:rsidR="00F35CDD">
        <w:rPr>
          <w:rFonts w:ascii="Times New Roman" w:eastAsia="Times New Roman" w:hAnsi="Times New Roman" w:cs="Times New Roman"/>
          <w:sz w:val="28"/>
          <w:szCs w:val="28"/>
          <w:lang w:eastAsia="ru-RU"/>
        </w:rPr>
        <w:t>.</w:t>
      </w:r>
      <w:r w:rsidRPr="001E7FDC">
        <w:rPr>
          <w:rFonts w:ascii="Times New Roman" w:eastAsia="Times New Roman" w:hAnsi="Times New Roman" w:cs="Times New Roman"/>
          <w:sz w:val="28"/>
          <w:szCs w:val="28"/>
          <w:lang w:eastAsia="ru-RU"/>
        </w:rPr>
        <w:t xml:space="preserve">  Лапина  Диалог  в  образовании.  Сборник</w:t>
      </w:r>
      <w:r w:rsidR="00F35CDD">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материалов  конференции.  Серия “</w:t>
      </w:r>
      <w:proofErr w:type="spellStart"/>
      <w:r w:rsidRPr="001E7FDC">
        <w:rPr>
          <w:rFonts w:ascii="Times New Roman" w:eastAsia="Times New Roman" w:hAnsi="Times New Roman" w:cs="Times New Roman"/>
          <w:sz w:val="28"/>
          <w:szCs w:val="28"/>
          <w:lang w:eastAsia="ru-RU"/>
        </w:rPr>
        <w:t>Symposium</w:t>
      </w:r>
      <w:proofErr w:type="spellEnd"/>
      <w:r w:rsidRPr="001E7FDC">
        <w:rPr>
          <w:rFonts w:ascii="Times New Roman" w:eastAsia="Times New Roman" w:hAnsi="Times New Roman" w:cs="Times New Roman"/>
          <w:sz w:val="28"/>
          <w:szCs w:val="28"/>
          <w:lang w:eastAsia="ru-RU"/>
        </w:rPr>
        <w:t>”, выпуск 22. -</w:t>
      </w:r>
      <w:r w:rsidR="00F35CDD">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СПб</w:t>
      </w:r>
      <w:proofErr w:type="gramStart"/>
      <w:r w:rsidRPr="001E7FDC">
        <w:rPr>
          <w:rFonts w:ascii="Times New Roman" w:eastAsia="Times New Roman" w:hAnsi="Times New Roman" w:cs="Times New Roman"/>
          <w:sz w:val="28"/>
          <w:szCs w:val="28"/>
          <w:lang w:eastAsia="ru-RU"/>
        </w:rPr>
        <w:t xml:space="preserve">.: </w:t>
      </w:r>
      <w:proofErr w:type="gramEnd"/>
      <w:r w:rsidRPr="001E7FDC">
        <w:rPr>
          <w:rFonts w:ascii="Times New Roman" w:eastAsia="Times New Roman" w:hAnsi="Times New Roman" w:cs="Times New Roman"/>
          <w:sz w:val="28"/>
          <w:szCs w:val="28"/>
          <w:lang w:eastAsia="ru-RU"/>
        </w:rPr>
        <w:t>Санкт-Петербургское философское общество, 2002.</w:t>
      </w:r>
    </w:p>
    <w:p w:rsidR="006E4F43" w:rsidRPr="001E7FDC" w:rsidRDefault="006E4F43" w:rsidP="001E7FDC">
      <w:pPr>
        <w:shd w:val="clear" w:color="auto" w:fill="FFFFFF"/>
        <w:spacing w:after="0" w:line="240" w:lineRule="auto"/>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11.    Мигунова,  Е.</w:t>
      </w:r>
      <w:r w:rsidR="00F35CDD">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В.  Педагогические  возможности  театрализованной  деятельности  в воспитании  творческой  направленности  личности  младшего  школьника  [Текст]  /  Е.</w:t>
      </w:r>
      <w:r w:rsidR="00F35CDD">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 xml:space="preserve">В. Мигунова: Монография; </w:t>
      </w:r>
      <w:proofErr w:type="spellStart"/>
      <w:r w:rsidRPr="001E7FDC">
        <w:rPr>
          <w:rFonts w:ascii="Times New Roman" w:eastAsia="Times New Roman" w:hAnsi="Times New Roman" w:cs="Times New Roman"/>
          <w:sz w:val="28"/>
          <w:szCs w:val="28"/>
          <w:lang w:eastAsia="ru-RU"/>
        </w:rPr>
        <w:t>НовГУ</w:t>
      </w:r>
      <w:proofErr w:type="spellEnd"/>
      <w:r w:rsidRPr="001E7FDC">
        <w:rPr>
          <w:rFonts w:ascii="Times New Roman" w:eastAsia="Times New Roman" w:hAnsi="Times New Roman" w:cs="Times New Roman"/>
          <w:sz w:val="28"/>
          <w:szCs w:val="28"/>
          <w:lang w:eastAsia="ru-RU"/>
        </w:rPr>
        <w:t xml:space="preserve"> имени Ярослава Мудрого. -</w:t>
      </w:r>
      <w:r w:rsidR="00F35CDD">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Великий Новгород, 2006</w:t>
      </w:r>
    </w:p>
    <w:p w:rsidR="006E4F43" w:rsidRPr="001E7FDC" w:rsidRDefault="006E4F43" w:rsidP="001E7FDC">
      <w:pPr>
        <w:shd w:val="clear" w:color="auto" w:fill="FFFFFF"/>
        <w:spacing w:after="0" w:line="240" w:lineRule="auto"/>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 xml:space="preserve">12.    </w:t>
      </w:r>
      <w:proofErr w:type="spellStart"/>
      <w:r w:rsidRPr="001E7FDC">
        <w:rPr>
          <w:rFonts w:ascii="Times New Roman" w:eastAsia="Times New Roman" w:hAnsi="Times New Roman" w:cs="Times New Roman"/>
          <w:sz w:val="28"/>
          <w:szCs w:val="28"/>
          <w:lang w:eastAsia="ru-RU"/>
        </w:rPr>
        <w:t>Некрылова</w:t>
      </w:r>
      <w:proofErr w:type="spellEnd"/>
      <w:r w:rsidRPr="001E7FDC">
        <w:rPr>
          <w:rFonts w:ascii="Times New Roman" w:eastAsia="Times New Roman" w:hAnsi="Times New Roman" w:cs="Times New Roman"/>
          <w:sz w:val="28"/>
          <w:szCs w:val="28"/>
          <w:lang w:eastAsia="ru-RU"/>
        </w:rPr>
        <w:t>,  А.</w:t>
      </w:r>
      <w:r w:rsidR="00F35CDD">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Ф.,  Гусев,  В.</w:t>
      </w:r>
      <w:r w:rsidR="00F35CDD">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Е.  Русский  народный  кукольный  театр  [Текст]  /  А.</w:t>
      </w:r>
      <w:r w:rsidR="00F35CDD">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 xml:space="preserve">Ф. </w:t>
      </w:r>
      <w:proofErr w:type="spellStart"/>
      <w:r w:rsidRPr="001E7FDC">
        <w:rPr>
          <w:rFonts w:ascii="Times New Roman" w:eastAsia="Times New Roman" w:hAnsi="Times New Roman" w:cs="Times New Roman"/>
          <w:sz w:val="28"/>
          <w:szCs w:val="28"/>
          <w:lang w:eastAsia="ru-RU"/>
        </w:rPr>
        <w:t>Некрылова</w:t>
      </w:r>
      <w:proofErr w:type="spellEnd"/>
      <w:r w:rsidRPr="001E7FDC">
        <w:rPr>
          <w:rFonts w:ascii="Times New Roman" w:eastAsia="Times New Roman" w:hAnsi="Times New Roman" w:cs="Times New Roman"/>
          <w:sz w:val="28"/>
          <w:szCs w:val="28"/>
          <w:lang w:eastAsia="ru-RU"/>
        </w:rPr>
        <w:t>, В.</w:t>
      </w:r>
      <w:r w:rsidR="00F35CDD">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Е</w:t>
      </w:r>
      <w:r w:rsidR="00F35CDD">
        <w:rPr>
          <w:rFonts w:ascii="Times New Roman" w:eastAsia="Times New Roman" w:hAnsi="Times New Roman" w:cs="Times New Roman"/>
          <w:sz w:val="28"/>
          <w:szCs w:val="28"/>
          <w:lang w:eastAsia="ru-RU"/>
        </w:rPr>
        <w:t>.</w:t>
      </w:r>
      <w:r w:rsidRPr="001E7FDC">
        <w:rPr>
          <w:rFonts w:ascii="Times New Roman" w:eastAsia="Times New Roman" w:hAnsi="Times New Roman" w:cs="Times New Roman"/>
          <w:sz w:val="28"/>
          <w:szCs w:val="28"/>
          <w:lang w:eastAsia="ru-RU"/>
        </w:rPr>
        <w:t xml:space="preserve"> Гусев </w:t>
      </w:r>
      <w:proofErr w:type="gramStart"/>
      <w:r w:rsidRPr="001E7FDC">
        <w:rPr>
          <w:rFonts w:ascii="Times New Roman" w:eastAsia="Times New Roman" w:hAnsi="Times New Roman" w:cs="Times New Roman"/>
          <w:sz w:val="28"/>
          <w:szCs w:val="28"/>
          <w:lang w:eastAsia="ru-RU"/>
        </w:rPr>
        <w:t>–Л</w:t>
      </w:r>
      <w:proofErr w:type="gramEnd"/>
      <w:r w:rsidRPr="001E7FDC">
        <w:rPr>
          <w:rFonts w:ascii="Times New Roman" w:eastAsia="Times New Roman" w:hAnsi="Times New Roman" w:cs="Times New Roman"/>
          <w:sz w:val="28"/>
          <w:szCs w:val="28"/>
          <w:lang w:eastAsia="ru-RU"/>
        </w:rPr>
        <w:t>., 1983.</w:t>
      </w:r>
    </w:p>
    <w:p w:rsidR="006E4F43" w:rsidRPr="001E7FDC" w:rsidRDefault="006E4F43" w:rsidP="001E7FDC">
      <w:pPr>
        <w:shd w:val="clear" w:color="auto" w:fill="FFFFFF"/>
        <w:spacing w:after="0" w:line="240" w:lineRule="auto"/>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13.  Савушкина, Н.</w:t>
      </w:r>
      <w:r w:rsidR="00F35CDD">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И. Русский народный театр. [Текст] / Н.</w:t>
      </w:r>
      <w:r w:rsidR="00F35CDD">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И.</w:t>
      </w:r>
      <w:r w:rsidR="00F35CDD">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 xml:space="preserve">Савушкина </w:t>
      </w:r>
      <w:proofErr w:type="gramStart"/>
      <w:r w:rsidRPr="001E7FDC">
        <w:rPr>
          <w:rFonts w:ascii="Times New Roman" w:eastAsia="Times New Roman" w:hAnsi="Times New Roman" w:cs="Times New Roman"/>
          <w:sz w:val="28"/>
          <w:szCs w:val="28"/>
          <w:lang w:eastAsia="ru-RU"/>
        </w:rPr>
        <w:t>–М</w:t>
      </w:r>
      <w:proofErr w:type="gramEnd"/>
      <w:r w:rsidRPr="001E7FDC">
        <w:rPr>
          <w:rFonts w:ascii="Times New Roman" w:eastAsia="Times New Roman" w:hAnsi="Times New Roman" w:cs="Times New Roman"/>
          <w:sz w:val="28"/>
          <w:szCs w:val="28"/>
          <w:lang w:eastAsia="ru-RU"/>
        </w:rPr>
        <w:t>., 1976.</w:t>
      </w:r>
    </w:p>
    <w:p w:rsidR="006E4F43" w:rsidRPr="001E7FDC" w:rsidRDefault="006E4F43" w:rsidP="001E7FDC">
      <w:pPr>
        <w:shd w:val="clear" w:color="auto" w:fill="FFFFFF"/>
        <w:spacing w:after="0" w:line="240" w:lineRule="auto"/>
        <w:jc w:val="both"/>
        <w:rPr>
          <w:rFonts w:ascii="Times New Roman" w:eastAsia="Times New Roman" w:hAnsi="Times New Roman" w:cs="Times New Roman"/>
          <w:sz w:val="28"/>
          <w:szCs w:val="28"/>
          <w:lang w:eastAsia="ru-RU"/>
        </w:rPr>
      </w:pPr>
      <w:r w:rsidRPr="001E7FDC">
        <w:rPr>
          <w:rFonts w:ascii="Times New Roman" w:eastAsia="Times New Roman" w:hAnsi="Times New Roman" w:cs="Times New Roman"/>
          <w:sz w:val="28"/>
          <w:szCs w:val="28"/>
          <w:lang w:eastAsia="ru-RU"/>
        </w:rPr>
        <w:t>14.  Харламов, И.</w:t>
      </w:r>
      <w:r w:rsidR="00F35CDD">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Ф. Педагогика. [Текст] / И.Ф. Харламов -</w:t>
      </w:r>
      <w:r w:rsidR="00F35CDD">
        <w:rPr>
          <w:rFonts w:ascii="Times New Roman" w:eastAsia="Times New Roman" w:hAnsi="Times New Roman" w:cs="Times New Roman"/>
          <w:sz w:val="28"/>
          <w:szCs w:val="28"/>
          <w:lang w:eastAsia="ru-RU"/>
        </w:rPr>
        <w:t xml:space="preserve"> </w:t>
      </w:r>
      <w:r w:rsidRPr="001E7FDC">
        <w:rPr>
          <w:rFonts w:ascii="Times New Roman" w:eastAsia="Times New Roman" w:hAnsi="Times New Roman" w:cs="Times New Roman"/>
          <w:sz w:val="28"/>
          <w:szCs w:val="28"/>
          <w:lang w:eastAsia="ru-RU"/>
        </w:rPr>
        <w:t>М., 1998.</w:t>
      </w:r>
    </w:p>
    <w:p w:rsidR="006E4F43" w:rsidRPr="001E7FDC" w:rsidRDefault="006E4F43" w:rsidP="001E7FDC">
      <w:pPr>
        <w:spacing w:after="0" w:line="240" w:lineRule="auto"/>
        <w:jc w:val="both"/>
        <w:textAlignment w:val="top"/>
        <w:rPr>
          <w:rFonts w:ascii="Times New Roman" w:hAnsi="Times New Roman" w:cs="Times New Roman"/>
          <w:sz w:val="28"/>
          <w:szCs w:val="28"/>
        </w:rPr>
      </w:pPr>
    </w:p>
    <w:sectPr w:rsidR="006E4F43" w:rsidRPr="001E7FDC" w:rsidSect="000402E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rsids>
    <w:rsidRoot w:val="006E4F43"/>
    <w:rsid w:val="000402E0"/>
    <w:rsid w:val="00083335"/>
    <w:rsid w:val="0014240D"/>
    <w:rsid w:val="00146CB2"/>
    <w:rsid w:val="001705A0"/>
    <w:rsid w:val="001836B6"/>
    <w:rsid w:val="001B5503"/>
    <w:rsid w:val="001E7FDC"/>
    <w:rsid w:val="00232012"/>
    <w:rsid w:val="002C727E"/>
    <w:rsid w:val="002E5E78"/>
    <w:rsid w:val="002F502E"/>
    <w:rsid w:val="00313F02"/>
    <w:rsid w:val="00346CD5"/>
    <w:rsid w:val="00360A33"/>
    <w:rsid w:val="00367F41"/>
    <w:rsid w:val="004228DB"/>
    <w:rsid w:val="004901FD"/>
    <w:rsid w:val="0049645C"/>
    <w:rsid w:val="004D6B69"/>
    <w:rsid w:val="0050758E"/>
    <w:rsid w:val="005105BE"/>
    <w:rsid w:val="00566E2B"/>
    <w:rsid w:val="00584C1E"/>
    <w:rsid w:val="005F2960"/>
    <w:rsid w:val="006A3865"/>
    <w:rsid w:val="006B4382"/>
    <w:rsid w:val="006E4F43"/>
    <w:rsid w:val="006F1657"/>
    <w:rsid w:val="00710359"/>
    <w:rsid w:val="00751BFC"/>
    <w:rsid w:val="007E4362"/>
    <w:rsid w:val="008023AD"/>
    <w:rsid w:val="00814DA6"/>
    <w:rsid w:val="00823F59"/>
    <w:rsid w:val="009A00C9"/>
    <w:rsid w:val="009A4813"/>
    <w:rsid w:val="009E6475"/>
    <w:rsid w:val="00A3056B"/>
    <w:rsid w:val="00AC6E32"/>
    <w:rsid w:val="00AD309F"/>
    <w:rsid w:val="00BB4BA0"/>
    <w:rsid w:val="00BB55CB"/>
    <w:rsid w:val="00C32EF8"/>
    <w:rsid w:val="00C43804"/>
    <w:rsid w:val="00CB078E"/>
    <w:rsid w:val="00D8555F"/>
    <w:rsid w:val="00DA33EF"/>
    <w:rsid w:val="00DD741F"/>
    <w:rsid w:val="00E16D21"/>
    <w:rsid w:val="00E602BC"/>
    <w:rsid w:val="00EC77A0"/>
    <w:rsid w:val="00ED7A48"/>
    <w:rsid w:val="00F35C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55C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24938885">
      <w:bodyDiv w:val="1"/>
      <w:marLeft w:val="0"/>
      <w:marRight w:val="0"/>
      <w:marTop w:val="0"/>
      <w:marBottom w:val="0"/>
      <w:divBdr>
        <w:top w:val="none" w:sz="0" w:space="0" w:color="auto"/>
        <w:left w:val="none" w:sz="0" w:space="0" w:color="auto"/>
        <w:bottom w:val="none" w:sz="0" w:space="0" w:color="auto"/>
        <w:right w:val="none" w:sz="0" w:space="0" w:color="auto"/>
      </w:divBdr>
      <w:divsChild>
        <w:div w:id="895704927">
          <w:marLeft w:val="0"/>
          <w:marRight w:val="0"/>
          <w:marTop w:val="0"/>
          <w:marBottom w:val="0"/>
          <w:divBdr>
            <w:top w:val="none" w:sz="0" w:space="0" w:color="auto"/>
            <w:left w:val="none" w:sz="0" w:space="0" w:color="auto"/>
            <w:bottom w:val="none" w:sz="0" w:space="0" w:color="auto"/>
            <w:right w:val="none" w:sz="0" w:space="0" w:color="auto"/>
          </w:divBdr>
        </w:div>
        <w:div w:id="1906449335">
          <w:marLeft w:val="0"/>
          <w:marRight w:val="0"/>
          <w:marTop w:val="0"/>
          <w:marBottom w:val="0"/>
          <w:divBdr>
            <w:top w:val="none" w:sz="0" w:space="0" w:color="auto"/>
            <w:left w:val="none" w:sz="0" w:space="0" w:color="auto"/>
            <w:bottom w:val="none" w:sz="0" w:space="0" w:color="auto"/>
            <w:right w:val="none" w:sz="0" w:space="0" w:color="auto"/>
          </w:divBdr>
        </w:div>
        <w:div w:id="1527871004">
          <w:marLeft w:val="0"/>
          <w:marRight w:val="0"/>
          <w:marTop w:val="0"/>
          <w:marBottom w:val="0"/>
          <w:divBdr>
            <w:top w:val="none" w:sz="0" w:space="0" w:color="auto"/>
            <w:left w:val="none" w:sz="0" w:space="0" w:color="auto"/>
            <w:bottom w:val="none" w:sz="0" w:space="0" w:color="auto"/>
            <w:right w:val="none" w:sz="0" w:space="0" w:color="auto"/>
          </w:divBdr>
        </w:div>
        <w:div w:id="1277367703">
          <w:marLeft w:val="0"/>
          <w:marRight w:val="0"/>
          <w:marTop w:val="0"/>
          <w:marBottom w:val="0"/>
          <w:divBdr>
            <w:top w:val="none" w:sz="0" w:space="0" w:color="auto"/>
            <w:left w:val="none" w:sz="0" w:space="0" w:color="auto"/>
            <w:bottom w:val="none" w:sz="0" w:space="0" w:color="auto"/>
            <w:right w:val="none" w:sz="0" w:space="0" w:color="auto"/>
          </w:divBdr>
        </w:div>
        <w:div w:id="1362315174">
          <w:marLeft w:val="0"/>
          <w:marRight w:val="0"/>
          <w:marTop w:val="0"/>
          <w:marBottom w:val="0"/>
          <w:divBdr>
            <w:top w:val="none" w:sz="0" w:space="0" w:color="auto"/>
            <w:left w:val="none" w:sz="0" w:space="0" w:color="auto"/>
            <w:bottom w:val="none" w:sz="0" w:space="0" w:color="auto"/>
            <w:right w:val="none" w:sz="0" w:space="0" w:color="auto"/>
          </w:divBdr>
        </w:div>
        <w:div w:id="1230462134">
          <w:marLeft w:val="0"/>
          <w:marRight w:val="0"/>
          <w:marTop w:val="0"/>
          <w:marBottom w:val="0"/>
          <w:divBdr>
            <w:top w:val="none" w:sz="0" w:space="0" w:color="auto"/>
            <w:left w:val="none" w:sz="0" w:space="0" w:color="auto"/>
            <w:bottom w:val="none" w:sz="0" w:space="0" w:color="auto"/>
            <w:right w:val="none" w:sz="0" w:space="0" w:color="auto"/>
          </w:divBdr>
        </w:div>
        <w:div w:id="1475100353">
          <w:marLeft w:val="0"/>
          <w:marRight w:val="0"/>
          <w:marTop w:val="0"/>
          <w:marBottom w:val="0"/>
          <w:divBdr>
            <w:top w:val="none" w:sz="0" w:space="0" w:color="auto"/>
            <w:left w:val="none" w:sz="0" w:space="0" w:color="auto"/>
            <w:bottom w:val="none" w:sz="0" w:space="0" w:color="auto"/>
            <w:right w:val="none" w:sz="0" w:space="0" w:color="auto"/>
          </w:divBdr>
        </w:div>
        <w:div w:id="471557565">
          <w:marLeft w:val="0"/>
          <w:marRight w:val="0"/>
          <w:marTop w:val="0"/>
          <w:marBottom w:val="0"/>
          <w:divBdr>
            <w:top w:val="none" w:sz="0" w:space="0" w:color="auto"/>
            <w:left w:val="none" w:sz="0" w:space="0" w:color="auto"/>
            <w:bottom w:val="none" w:sz="0" w:space="0" w:color="auto"/>
            <w:right w:val="none" w:sz="0" w:space="0" w:color="auto"/>
          </w:divBdr>
        </w:div>
        <w:div w:id="487140214">
          <w:marLeft w:val="0"/>
          <w:marRight w:val="0"/>
          <w:marTop w:val="0"/>
          <w:marBottom w:val="0"/>
          <w:divBdr>
            <w:top w:val="none" w:sz="0" w:space="0" w:color="auto"/>
            <w:left w:val="none" w:sz="0" w:space="0" w:color="auto"/>
            <w:bottom w:val="none" w:sz="0" w:space="0" w:color="auto"/>
            <w:right w:val="none" w:sz="0" w:space="0" w:color="auto"/>
          </w:divBdr>
        </w:div>
        <w:div w:id="1672639507">
          <w:marLeft w:val="0"/>
          <w:marRight w:val="0"/>
          <w:marTop w:val="0"/>
          <w:marBottom w:val="0"/>
          <w:divBdr>
            <w:top w:val="none" w:sz="0" w:space="0" w:color="auto"/>
            <w:left w:val="none" w:sz="0" w:space="0" w:color="auto"/>
            <w:bottom w:val="none" w:sz="0" w:space="0" w:color="auto"/>
            <w:right w:val="none" w:sz="0" w:space="0" w:color="auto"/>
          </w:divBdr>
        </w:div>
        <w:div w:id="719086832">
          <w:marLeft w:val="0"/>
          <w:marRight w:val="0"/>
          <w:marTop w:val="0"/>
          <w:marBottom w:val="0"/>
          <w:divBdr>
            <w:top w:val="none" w:sz="0" w:space="0" w:color="auto"/>
            <w:left w:val="none" w:sz="0" w:space="0" w:color="auto"/>
            <w:bottom w:val="none" w:sz="0" w:space="0" w:color="auto"/>
            <w:right w:val="none" w:sz="0" w:space="0" w:color="auto"/>
          </w:divBdr>
        </w:div>
        <w:div w:id="2006276048">
          <w:marLeft w:val="0"/>
          <w:marRight w:val="0"/>
          <w:marTop w:val="0"/>
          <w:marBottom w:val="0"/>
          <w:divBdr>
            <w:top w:val="none" w:sz="0" w:space="0" w:color="auto"/>
            <w:left w:val="none" w:sz="0" w:space="0" w:color="auto"/>
            <w:bottom w:val="none" w:sz="0" w:space="0" w:color="auto"/>
            <w:right w:val="none" w:sz="0" w:space="0" w:color="auto"/>
          </w:divBdr>
        </w:div>
        <w:div w:id="1808547606">
          <w:marLeft w:val="0"/>
          <w:marRight w:val="0"/>
          <w:marTop w:val="0"/>
          <w:marBottom w:val="0"/>
          <w:divBdr>
            <w:top w:val="none" w:sz="0" w:space="0" w:color="auto"/>
            <w:left w:val="none" w:sz="0" w:space="0" w:color="auto"/>
            <w:bottom w:val="none" w:sz="0" w:space="0" w:color="auto"/>
            <w:right w:val="none" w:sz="0" w:space="0" w:color="auto"/>
          </w:divBdr>
        </w:div>
        <w:div w:id="1500777340">
          <w:marLeft w:val="0"/>
          <w:marRight w:val="0"/>
          <w:marTop w:val="0"/>
          <w:marBottom w:val="0"/>
          <w:divBdr>
            <w:top w:val="none" w:sz="0" w:space="0" w:color="auto"/>
            <w:left w:val="none" w:sz="0" w:space="0" w:color="auto"/>
            <w:bottom w:val="none" w:sz="0" w:space="0" w:color="auto"/>
            <w:right w:val="none" w:sz="0" w:space="0" w:color="auto"/>
          </w:divBdr>
        </w:div>
        <w:div w:id="457914566">
          <w:marLeft w:val="0"/>
          <w:marRight w:val="0"/>
          <w:marTop w:val="0"/>
          <w:marBottom w:val="0"/>
          <w:divBdr>
            <w:top w:val="none" w:sz="0" w:space="0" w:color="auto"/>
            <w:left w:val="none" w:sz="0" w:space="0" w:color="auto"/>
            <w:bottom w:val="none" w:sz="0" w:space="0" w:color="auto"/>
            <w:right w:val="none" w:sz="0" w:space="0" w:color="auto"/>
          </w:divBdr>
        </w:div>
        <w:div w:id="437914030">
          <w:marLeft w:val="0"/>
          <w:marRight w:val="0"/>
          <w:marTop w:val="0"/>
          <w:marBottom w:val="0"/>
          <w:divBdr>
            <w:top w:val="none" w:sz="0" w:space="0" w:color="auto"/>
            <w:left w:val="none" w:sz="0" w:space="0" w:color="auto"/>
            <w:bottom w:val="none" w:sz="0" w:space="0" w:color="auto"/>
            <w:right w:val="none" w:sz="0" w:space="0" w:color="auto"/>
          </w:divBdr>
        </w:div>
        <w:div w:id="1507675045">
          <w:marLeft w:val="0"/>
          <w:marRight w:val="0"/>
          <w:marTop w:val="0"/>
          <w:marBottom w:val="0"/>
          <w:divBdr>
            <w:top w:val="none" w:sz="0" w:space="0" w:color="auto"/>
            <w:left w:val="none" w:sz="0" w:space="0" w:color="auto"/>
            <w:bottom w:val="none" w:sz="0" w:space="0" w:color="auto"/>
            <w:right w:val="none" w:sz="0" w:space="0" w:color="auto"/>
          </w:divBdr>
        </w:div>
        <w:div w:id="352190579">
          <w:marLeft w:val="0"/>
          <w:marRight w:val="0"/>
          <w:marTop w:val="0"/>
          <w:marBottom w:val="0"/>
          <w:divBdr>
            <w:top w:val="none" w:sz="0" w:space="0" w:color="auto"/>
            <w:left w:val="none" w:sz="0" w:space="0" w:color="auto"/>
            <w:bottom w:val="none" w:sz="0" w:space="0" w:color="auto"/>
            <w:right w:val="none" w:sz="0" w:space="0" w:color="auto"/>
          </w:divBdr>
        </w:div>
        <w:div w:id="1126968058">
          <w:marLeft w:val="0"/>
          <w:marRight w:val="0"/>
          <w:marTop w:val="0"/>
          <w:marBottom w:val="0"/>
          <w:divBdr>
            <w:top w:val="none" w:sz="0" w:space="0" w:color="auto"/>
            <w:left w:val="none" w:sz="0" w:space="0" w:color="auto"/>
            <w:bottom w:val="none" w:sz="0" w:space="0" w:color="auto"/>
            <w:right w:val="none" w:sz="0" w:space="0" w:color="auto"/>
          </w:divBdr>
        </w:div>
        <w:div w:id="1142770430">
          <w:marLeft w:val="0"/>
          <w:marRight w:val="0"/>
          <w:marTop w:val="0"/>
          <w:marBottom w:val="0"/>
          <w:divBdr>
            <w:top w:val="none" w:sz="0" w:space="0" w:color="auto"/>
            <w:left w:val="none" w:sz="0" w:space="0" w:color="auto"/>
            <w:bottom w:val="none" w:sz="0" w:space="0" w:color="auto"/>
            <w:right w:val="none" w:sz="0" w:space="0" w:color="auto"/>
          </w:divBdr>
        </w:div>
        <w:div w:id="583883907">
          <w:marLeft w:val="0"/>
          <w:marRight w:val="0"/>
          <w:marTop w:val="0"/>
          <w:marBottom w:val="0"/>
          <w:divBdr>
            <w:top w:val="none" w:sz="0" w:space="0" w:color="auto"/>
            <w:left w:val="none" w:sz="0" w:space="0" w:color="auto"/>
            <w:bottom w:val="none" w:sz="0" w:space="0" w:color="auto"/>
            <w:right w:val="none" w:sz="0" w:space="0" w:color="auto"/>
          </w:divBdr>
        </w:div>
        <w:div w:id="1068922644">
          <w:marLeft w:val="0"/>
          <w:marRight w:val="0"/>
          <w:marTop w:val="0"/>
          <w:marBottom w:val="0"/>
          <w:divBdr>
            <w:top w:val="none" w:sz="0" w:space="0" w:color="auto"/>
            <w:left w:val="none" w:sz="0" w:space="0" w:color="auto"/>
            <w:bottom w:val="none" w:sz="0" w:space="0" w:color="auto"/>
            <w:right w:val="none" w:sz="0" w:space="0" w:color="auto"/>
          </w:divBdr>
        </w:div>
        <w:div w:id="1411390303">
          <w:marLeft w:val="0"/>
          <w:marRight w:val="0"/>
          <w:marTop w:val="0"/>
          <w:marBottom w:val="0"/>
          <w:divBdr>
            <w:top w:val="none" w:sz="0" w:space="0" w:color="auto"/>
            <w:left w:val="none" w:sz="0" w:space="0" w:color="auto"/>
            <w:bottom w:val="none" w:sz="0" w:space="0" w:color="auto"/>
            <w:right w:val="none" w:sz="0" w:space="0" w:color="auto"/>
          </w:divBdr>
        </w:div>
        <w:div w:id="631667599">
          <w:marLeft w:val="0"/>
          <w:marRight w:val="0"/>
          <w:marTop w:val="0"/>
          <w:marBottom w:val="0"/>
          <w:divBdr>
            <w:top w:val="none" w:sz="0" w:space="0" w:color="auto"/>
            <w:left w:val="none" w:sz="0" w:space="0" w:color="auto"/>
            <w:bottom w:val="none" w:sz="0" w:space="0" w:color="auto"/>
            <w:right w:val="none" w:sz="0" w:space="0" w:color="auto"/>
          </w:divBdr>
        </w:div>
        <w:div w:id="1220554885">
          <w:marLeft w:val="0"/>
          <w:marRight w:val="0"/>
          <w:marTop w:val="0"/>
          <w:marBottom w:val="0"/>
          <w:divBdr>
            <w:top w:val="none" w:sz="0" w:space="0" w:color="auto"/>
            <w:left w:val="none" w:sz="0" w:space="0" w:color="auto"/>
            <w:bottom w:val="none" w:sz="0" w:space="0" w:color="auto"/>
            <w:right w:val="none" w:sz="0" w:space="0" w:color="auto"/>
          </w:divBdr>
        </w:div>
        <w:div w:id="2121685817">
          <w:marLeft w:val="0"/>
          <w:marRight w:val="0"/>
          <w:marTop w:val="0"/>
          <w:marBottom w:val="0"/>
          <w:divBdr>
            <w:top w:val="none" w:sz="0" w:space="0" w:color="auto"/>
            <w:left w:val="none" w:sz="0" w:space="0" w:color="auto"/>
            <w:bottom w:val="none" w:sz="0" w:space="0" w:color="auto"/>
            <w:right w:val="none" w:sz="0" w:space="0" w:color="auto"/>
          </w:divBdr>
        </w:div>
        <w:div w:id="1304654660">
          <w:marLeft w:val="0"/>
          <w:marRight w:val="0"/>
          <w:marTop w:val="0"/>
          <w:marBottom w:val="0"/>
          <w:divBdr>
            <w:top w:val="none" w:sz="0" w:space="0" w:color="auto"/>
            <w:left w:val="none" w:sz="0" w:space="0" w:color="auto"/>
            <w:bottom w:val="none" w:sz="0" w:space="0" w:color="auto"/>
            <w:right w:val="none" w:sz="0" w:space="0" w:color="auto"/>
          </w:divBdr>
        </w:div>
        <w:div w:id="662319112">
          <w:marLeft w:val="0"/>
          <w:marRight w:val="0"/>
          <w:marTop w:val="0"/>
          <w:marBottom w:val="0"/>
          <w:divBdr>
            <w:top w:val="none" w:sz="0" w:space="0" w:color="auto"/>
            <w:left w:val="none" w:sz="0" w:space="0" w:color="auto"/>
            <w:bottom w:val="none" w:sz="0" w:space="0" w:color="auto"/>
            <w:right w:val="none" w:sz="0" w:space="0" w:color="auto"/>
          </w:divBdr>
        </w:div>
        <w:div w:id="1164012062">
          <w:marLeft w:val="0"/>
          <w:marRight w:val="0"/>
          <w:marTop w:val="0"/>
          <w:marBottom w:val="0"/>
          <w:divBdr>
            <w:top w:val="none" w:sz="0" w:space="0" w:color="auto"/>
            <w:left w:val="none" w:sz="0" w:space="0" w:color="auto"/>
            <w:bottom w:val="none" w:sz="0" w:space="0" w:color="auto"/>
            <w:right w:val="none" w:sz="0" w:space="0" w:color="auto"/>
          </w:divBdr>
        </w:div>
        <w:div w:id="771322420">
          <w:marLeft w:val="0"/>
          <w:marRight w:val="0"/>
          <w:marTop w:val="0"/>
          <w:marBottom w:val="0"/>
          <w:divBdr>
            <w:top w:val="none" w:sz="0" w:space="0" w:color="auto"/>
            <w:left w:val="none" w:sz="0" w:space="0" w:color="auto"/>
            <w:bottom w:val="none" w:sz="0" w:space="0" w:color="auto"/>
            <w:right w:val="none" w:sz="0" w:space="0" w:color="auto"/>
          </w:divBdr>
        </w:div>
        <w:div w:id="1463187347">
          <w:marLeft w:val="0"/>
          <w:marRight w:val="0"/>
          <w:marTop w:val="0"/>
          <w:marBottom w:val="0"/>
          <w:divBdr>
            <w:top w:val="none" w:sz="0" w:space="0" w:color="auto"/>
            <w:left w:val="none" w:sz="0" w:space="0" w:color="auto"/>
            <w:bottom w:val="none" w:sz="0" w:space="0" w:color="auto"/>
            <w:right w:val="none" w:sz="0" w:space="0" w:color="auto"/>
          </w:divBdr>
        </w:div>
        <w:div w:id="2067028443">
          <w:marLeft w:val="0"/>
          <w:marRight w:val="0"/>
          <w:marTop w:val="0"/>
          <w:marBottom w:val="0"/>
          <w:divBdr>
            <w:top w:val="none" w:sz="0" w:space="0" w:color="auto"/>
            <w:left w:val="none" w:sz="0" w:space="0" w:color="auto"/>
            <w:bottom w:val="none" w:sz="0" w:space="0" w:color="auto"/>
            <w:right w:val="none" w:sz="0" w:space="0" w:color="auto"/>
          </w:divBdr>
        </w:div>
        <w:div w:id="1073432674">
          <w:marLeft w:val="0"/>
          <w:marRight w:val="0"/>
          <w:marTop w:val="0"/>
          <w:marBottom w:val="0"/>
          <w:divBdr>
            <w:top w:val="none" w:sz="0" w:space="0" w:color="auto"/>
            <w:left w:val="none" w:sz="0" w:space="0" w:color="auto"/>
            <w:bottom w:val="none" w:sz="0" w:space="0" w:color="auto"/>
            <w:right w:val="none" w:sz="0" w:space="0" w:color="auto"/>
          </w:divBdr>
        </w:div>
        <w:div w:id="2130469654">
          <w:marLeft w:val="0"/>
          <w:marRight w:val="0"/>
          <w:marTop w:val="0"/>
          <w:marBottom w:val="0"/>
          <w:divBdr>
            <w:top w:val="none" w:sz="0" w:space="0" w:color="auto"/>
            <w:left w:val="none" w:sz="0" w:space="0" w:color="auto"/>
            <w:bottom w:val="none" w:sz="0" w:space="0" w:color="auto"/>
            <w:right w:val="none" w:sz="0" w:space="0" w:color="auto"/>
          </w:divBdr>
        </w:div>
        <w:div w:id="1953704477">
          <w:marLeft w:val="0"/>
          <w:marRight w:val="0"/>
          <w:marTop w:val="0"/>
          <w:marBottom w:val="0"/>
          <w:divBdr>
            <w:top w:val="none" w:sz="0" w:space="0" w:color="auto"/>
            <w:left w:val="none" w:sz="0" w:space="0" w:color="auto"/>
            <w:bottom w:val="none" w:sz="0" w:space="0" w:color="auto"/>
            <w:right w:val="none" w:sz="0" w:space="0" w:color="auto"/>
          </w:divBdr>
        </w:div>
        <w:div w:id="690691272">
          <w:marLeft w:val="0"/>
          <w:marRight w:val="0"/>
          <w:marTop w:val="0"/>
          <w:marBottom w:val="0"/>
          <w:divBdr>
            <w:top w:val="none" w:sz="0" w:space="0" w:color="auto"/>
            <w:left w:val="none" w:sz="0" w:space="0" w:color="auto"/>
            <w:bottom w:val="none" w:sz="0" w:space="0" w:color="auto"/>
            <w:right w:val="none" w:sz="0" w:space="0" w:color="auto"/>
          </w:divBdr>
        </w:div>
        <w:div w:id="819421876">
          <w:marLeft w:val="0"/>
          <w:marRight w:val="0"/>
          <w:marTop w:val="0"/>
          <w:marBottom w:val="0"/>
          <w:divBdr>
            <w:top w:val="none" w:sz="0" w:space="0" w:color="auto"/>
            <w:left w:val="none" w:sz="0" w:space="0" w:color="auto"/>
            <w:bottom w:val="none" w:sz="0" w:space="0" w:color="auto"/>
            <w:right w:val="none" w:sz="0" w:space="0" w:color="auto"/>
          </w:divBdr>
        </w:div>
        <w:div w:id="831720100">
          <w:marLeft w:val="0"/>
          <w:marRight w:val="0"/>
          <w:marTop w:val="0"/>
          <w:marBottom w:val="0"/>
          <w:divBdr>
            <w:top w:val="none" w:sz="0" w:space="0" w:color="auto"/>
            <w:left w:val="none" w:sz="0" w:space="0" w:color="auto"/>
            <w:bottom w:val="none" w:sz="0" w:space="0" w:color="auto"/>
            <w:right w:val="none" w:sz="0" w:space="0" w:color="auto"/>
          </w:divBdr>
        </w:div>
        <w:div w:id="1121924836">
          <w:marLeft w:val="0"/>
          <w:marRight w:val="0"/>
          <w:marTop w:val="0"/>
          <w:marBottom w:val="0"/>
          <w:divBdr>
            <w:top w:val="none" w:sz="0" w:space="0" w:color="auto"/>
            <w:left w:val="none" w:sz="0" w:space="0" w:color="auto"/>
            <w:bottom w:val="none" w:sz="0" w:space="0" w:color="auto"/>
            <w:right w:val="none" w:sz="0" w:space="0" w:color="auto"/>
          </w:divBdr>
        </w:div>
        <w:div w:id="1901868785">
          <w:marLeft w:val="0"/>
          <w:marRight w:val="0"/>
          <w:marTop w:val="0"/>
          <w:marBottom w:val="0"/>
          <w:divBdr>
            <w:top w:val="none" w:sz="0" w:space="0" w:color="auto"/>
            <w:left w:val="none" w:sz="0" w:space="0" w:color="auto"/>
            <w:bottom w:val="none" w:sz="0" w:space="0" w:color="auto"/>
            <w:right w:val="none" w:sz="0" w:space="0" w:color="auto"/>
          </w:divBdr>
        </w:div>
        <w:div w:id="1502813687">
          <w:marLeft w:val="0"/>
          <w:marRight w:val="0"/>
          <w:marTop w:val="0"/>
          <w:marBottom w:val="0"/>
          <w:divBdr>
            <w:top w:val="none" w:sz="0" w:space="0" w:color="auto"/>
            <w:left w:val="none" w:sz="0" w:space="0" w:color="auto"/>
            <w:bottom w:val="none" w:sz="0" w:space="0" w:color="auto"/>
            <w:right w:val="none" w:sz="0" w:space="0" w:color="auto"/>
          </w:divBdr>
        </w:div>
        <w:div w:id="601642623">
          <w:marLeft w:val="0"/>
          <w:marRight w:val="0"/>
          <w:marTop w:val="0"/>
          <w:marBottom w:val="0"/>
          <w:divBdr>
            <w:top w:val="none" w:sz="0" w:space="0" w:color="auto"/>
            <w:left w:val="none" w:sz="0" w:space="0" w:color="auto"/>
            <w:bottom w:val="none" w:sz="0" w:space="0" w:color="auto"/>
            <w:right w:val="none" w:sz="0" w:space="0" w:color="auto"/>
          </w:divBdr>
        </w:div>
        <w:div w:id="1758363499">
          <w:marLeft w:val="0"/>
          <w:marRight w:val="0"/>
          <w:marTop w:val="0"/>
          <w:marBottom w:val="0"/>
          <w:divBdr>
            <w:top w:val="none" w:sz="0" w:space="0" w:color="auto"/>
            <w:left w:val="none" w:sz="0" w:space="0" w:color="auto"/>
            <w:bottom w:val="none" w:sz="0" w:space="0" w:color="auto"/>
            <w:right w:val="none" w:sz="0" w:space="0" w:color="auto"/>
          </w:divBdr>
        </w:div>
        <w:div w:id="1288703130">
          <w:marLeft w:val="0"/>
          <w:marRight w:val="0"/>
          <w:marTop w:val="0"/>
          <w:marBottom w:val="0"/>
          <w:divBdr>
            <w:top w:val="none" w:sz="0" w:space="0" w:color="auto"/>
            <w:left w:val="none" w:sz="0" w:space="0" w:color="auto"/>
            <w:bottom w:val="none" w:sz="0" w:space="0" w:color="auto"/>
            <w:right w:val="none" w:sz="0" w:space="0" w:color="auto"/>
          </w:divBdr>
        </w:div>
        <w:div w:id="2121532553">
          <w:marLeft w:val="0"/>
          <w:marRight w:val="0"/>
          <w:marTop w:val="0"/>
          <w:marBottom w:val="0"/>
          <w:divBdr>
            <w:top w:val="none" w:sz="0" w:space="0" w:color="auto"/>
            <w:left w:val="none" w:sz="0" w:space="0" w:color="auto"/>
            <w:bottom w:val="none" w:sz="0" w:space="0" w:color="auto"/>
            <w:right w:val="none" w:sz="0" w:space="0" w:color="auto"/>
          </w:divBdr>
        </w:div>
        <w:div w:id="201985936">
          <w:marLeft w:val="0"/>
          <w:marRight w:val="0"/>
          <w:marTop w:val="0"/>
          <w:marBottom w:val="0"/>
          <w:divBdr>
            <w:top w:val="none" w:sz="0" w:space="0" w:color="auto"/>
            <w:left w:val="none" w:sz="0" w:space="0" w:color="auto"/>
            <w:bottom w:val="none" w:sz="0" w:space="0" w:color="auto"/>
            <w:right w:val="none" w:sz="0" w:space="0" w:color="auto"/>
          </w:divBdr>
        </w:div>
        <w:div w:id="409616866">
          <w:marLeft w:val="0"/>
          <w:marRight w:val="0"/>
          <w:marTop w:val="0"/>
          <w:marBottom w:val="0"/>
          <w:divBdr>
            <w:top w:val="none" w:sz="0" w:space="0" w:color="auto"/>
            <w:left w:val="none" w:sz="0" w:space="0" w:color="auto"/>
            <w:bottom w:val="none" w:sz="0" w:space="0" w:color="auto"/>
            <w:right w:val="none" w:sz="0" w:space="0" w:color="auto"/>
          </w:divBdr>
        </w:div>
        <w:div w:id="640892301">
          <w:marLeft w:val="0"/>
          <w:marRight w:val="0"/>
          <w:marTop w:val="0"/>
          <w:marBottom w:val="0"/>
          <w:divBdr>
            <w:top w:val="none" w:sz="0" w:space="0" w:color="auto"/>
            <w:left w:val="none" w:sz="0" w:space="0" w:color="auto"/>
            <w:bottom w:val="none" w:sz="0" w:space="0" w:color="auto"/>
            <w:right w:val="none" w:sz="0" w:space="0" w:color="auto"/>
          </w:divBdr>
        </w:div>
        <w:div w:id="1741364968">
          <w:marLeft w:val="0"/>
          <w:marRight w:val="0"/>
          <w:marTop w:val="0"/>
          <w:marBottom w:val="0"/>
          <w:divBdr>
            <w:top w:val="none" w:sz="0" w:space="0" w:color="auto"/>
            <w:left w:val="none" w:sz="0" w:space="0" w:color="auto"/>
            <w:bottom w:val="none" w:sz="0" w:space="0" w:color="auto"/>
            <w:right w:val="none" w:sz="0" w:space="0" w:color="auto"/>
          </w:divBdr>
        </w:div>
        <w:div w:id="1205870806">
          <w:marLeft w:val="0"/>
          <w:marRight w:val="0"/>
          <w:marTop w:val="0"/>
          <w:marBottom w:val="0"/>
          <w:divBdr>
            <w:top w:val="none" w:sz="0" w:space="0" w:color="auto"/>
            <w:left w:val="none" w:sz="0" w:space="0" w:color="auto"/>
            <w:bottom w:val="none" w:sz="0" w:space="0" w:color="auto"/>
            <w:right w:val="none" w:sz="0" w:space="0" w:color="auto"/>
          </w:divBdr>
        </w:div>
        <w:div w:id="1048187848">
          <w:marLeft w:val="0"/>
          <w:marRight w:val="0"/>
          <w:marTop w:val="0"/>
          <w:marBottom w:val="0"/>
          <w:divBdr>
            <w:top w:val="none" w:sz="0" w:space="0" w:color="auto"/>
            <w:left w:val="none" w:sz="0" w:space="0" w:color="auto"/>
            <w:bottom w:val="none" w:sz="0" w:space="0" w:color="auto"/>
            <w:right w:val="none" w:sz="0" w:space="0" w:color="auto"/>
          </w:divBdr>
        </w:div>
        <w:div w:id="1883328190">
          <w:marLeft w:val="0"/>
          <w:marRight w:val="0"/>
          <w:marTop w:val="0"/>
          <w:marBottom w:val="0"/>
          <w:divBdr>
            <w:top w:val="none" w:sz="0" w:space="0" w:color="auto"/>
            <w:left w:val="none" w:sz="0" w:space="0" w:color="auto"/>
            <w:bottom w:val="none" w:sz="0" w:space="0" w:color="auto"/>
            <w:right w:val="none" w:sz="0" w:space="0" w:color="auto"/>
          </w:divBdr>
        </w:div>
        <w:div w:id="1923371533">
          <w:marLeft w:val="0"/>
          <w:marRight w:val="0"/>
          <w:marTop w:val="0"/>
          <w:marBottom w:val="0"/>
          <w:divBdr>
            <w:top w:val="none" w:sz="0" w:space="0" w:color="auto"/>
            <w:left w:val="none" w:sz="0" w:space="0" w:color="auto"/>
            <w:bottom w:val="none" w:sz="0" w:space="0" w:color="auto"/>
            <w:right w:val="none" w:sz="0" w:space="0" w:color="auto"/>
          </w:divBdr>
        </w:div>
        <w:div w:id="1743940533">
          <w:marLeft w:val="0"/>
          <w:marRight w:val="0"/>
          <w:marTop w:val="0"/>
          <w:marBottom w:val="0"/>
          <w:divBdr>
            <w:top w:val="none" w:sz="0" w:space="0" w:color="auto"/>
            <w:left w:val="none" w:sz="0" w:space="0" w:color="auto"/>
            <w:bottom w:val="none" w:sz="0" w:space="0" w:color="auto"/>
            <w:right w:val="none" w:sz="0" w:space="0" w:color="auto"/>
          </w:divBdr>
        </w:div>
        <w:div w:id="738022594">
          <w:marLeft w:val="0"/>
          <w:marRight w:val="0"/>
          <w:marTop w:val="0"/>
          <w:marBottom w:val="0"/>
          <w:divBdr>
            <w:top w:val="none" w:sz="0" w:space="0" w:color="auto"/>
            <w:left w:val="none" w:sz="0" w:space="0" w:color="auto"/>
            <w:bottom w:val="none" w:sz="0" w:space="0" w:color="auto"/>
            <w:right w:val="none" w:sz="0" w:space="0" w:color="auto"/>
          </w:divBdr>
        </w:div>
        <w:div w:id="1255354978">
          <w:marLeft w:val="0"/>
          <w:marRight w:val="0"/>
          <w:marTop w:val="0"/>
          <w:marBottom w:val="0"/>
          <w:divBdr>
            <w:top w:val="none" w:sz="0" w:space="0" w:color="auto"/>
            <w:left w:val="none" w:sz="0" w:space="0" w:color="auto"/>
            <w:bottom w:val="none" w:sz="0" w:space="0" w:color="auto"/>
            <w:right w:val="none" w:sz="0" w:space="0" w:color="auto"/>
          </w:divBdr>
        </w:div>
        <w:div w:id="1906722423">
          <w:marLeft w:val="0"/>
          <w:marRight w:val="0"/>
          <w:marTop w:val="0"/>
          <w:marBottom w:val="0"/>
          <w:divBdr>
            <w:top w:val="none" w:sz="0" w:space="0" w:color="auto"/>
            <w:left w:val="none" w:sz="0" w:space="0" w:color="auto"/>
            <w:bottom w:val="none" w:sz="0" w:space="0" w:color="auto"/>
            <w:right w:val="none" w:sz="0" w:space="0" w:color="auto"/>
          </w:divBdr>
        </w:div>
        <w:div w:id="1410468611">
          <w:marLeft w:val="0"/>
          <w:marRight w:val="0"/>
          <w:marTop w:val="0"/>
          <w:marBottom w:val="0"/>
          <w:divBdr>
            <w:top w:val="none" w:sz="0" w:space="0" w:color="auto"/>
            <w:left w:val="none" w:sz="0" w:space="0" w:color="auto"/>
            <w:bottom w:val="none" w:sz="0" w:space="0" w:color="auto"/>
            <w:right w:val="none" w:sz="0" w:space="0" w:color="auto"/>
          </w:divBdr>
        </w:div>
        <w:div w:id="240525290">
          <w:marLeft w:val="0"/>
          <w:marRight w:val="0"/>
          <w:marTop w:val="0"/>
          <w:marBottom w:val="0"/>
          <w:divBdr>
            <w:top w:val="none" w:sz="0" w:space="0" w:color="auto"/>
            <w:left w:val="none" w:sz="0" w:space="0" w:color="auto"/>
            <w:bottom w:val="none" w:sz="0" w:space="0" w:color="auto"/>
            <w:right w:val="none" w:sz="0" w:space="0" w:color="auto"/>
          </w:divBdr>
        </w:div>
        <w:div w:id="1821654750">
          <w:marLeft w:val="0"/>
          <w:marRight w:val="0"/>
          <w:marTop w:val="0"/>
          <w:marBottom w:val="0"/>
          <w:divBdr>
            <w:top w:val="none" w:sz="0" w:space="0" w:color="auto"/>
            <w:left w:val="none" w:sz="0" w:space="0" w:color="auto"/>
            <w:bottom w:val="none" w:sz="0" w:space="0" w:color="auto"/>
            <w:right w:val="none" w:sz="0" w:space="0" w:color="auto"/>
          </w:divBdr>
        </w:div>
        <w:div w:id="1550533940">
          <w:marLeft w:val="0"/>
          <w:marRight w:val="0"/>
          <w:marTop w:val="0"/>
          <w:marBottom w:val="0"/>
          <w:divBdr>
            <w:top w:val="none" w:sz="0" w:space="0" w:color="auto"/>
            <w:left w:val="none" w:sz="0" w:space="0" w:color="auto"/>
            <w:bottom w:val="none" w:sz="0" w:space="0" w:color="auto"/>
            <w:right w:val="none" w:sz="0" w:space="0" w:color="auto"/>
          </w:divBdr>
        </w:div>
        <w:div w:id="1789859927">
          <w:marLeft w:val="0"/>
          <w:marRight w:val="0"/>
          <w:marTop w:val="0"/>
          <w:marBottom w:val="0"/>
          <w:divBdr>
            <w:top w:val="none" w:sz="0" w:space="0" w:color="auto"/>
            <w:left w:val="none" w:sz="0" w:space="0" w:color="auto"/>
            <w:bottom w:val="none" w:sz="0" w:space="0" w:color="auto"/>
            <w:right w:val="none" w:sz="0" w:space="0" w:color="auto"/>
          </w:divBdr>
        </w:div>
        <w:div w:id="1605722504">
          <w:marLeft w:val="0"/>
          <w:marRight w:val="0"/>
          <w:marTop w:val="0"/>
          <w:marBottom w:val="0"/>
          <w:divBdr>
            <w:top w:val="none" w:sz="0" w:space="0" w:color="auto"/>
            <w:left w:val="none" w:sz="0" w:space="0" w:color="auto"/>
            <w:bottom w:val="none" w:sz="0" w:space="0" w:color="auto"/>
            <w:right w:val="none" w:sz="0" w:space="0" w:color="auto"/>
          </w:divBdr>
        </w:div>
        <w:div w:id="965937288">
          <w:marLeft w:val="0"/>
          <w:marRight w:val="0"/>
          <w:marTop w:val="0"/>
          <w:marBottom w:val="0"/>
          <w:divBdr>
            <w:top w:val="none" w:sz="0" w:space="0" w:color="auto"/>
            <w:left w:val="none" w:sz="0" w:space="0" w:color="auto"/>
            <w:bottom w:val="none" w:sz="0" w:space="0" w:color="auto"/>
            <w:right w:val="none" w:sz="0" w:space="0" w:color="auto"/>
          </w:divBdr>
        </w:div>
        <w:div w:id="1283145499">
          <w:marLeft w:val="0"/>
          <w:marRight w:val="0"/>
          <w:marTop w:val="0"/>
          <w:marBottom w:val="0"/>
          <w:divBdr>
            <w:top w:val="none" w:sz="0" w:space="0" w:color="auto"/>
            <w:left w:val="none" w:sz="0" w:space="0" w:color="auto"/>
            <w:bottom w:val="none" w:sz="0" w:space="0" w:color="auto"/>
            <w:right w:val="none" w:sz="0" w:space="0" w:color="auto"/>
          </w:divBdr>
        </w:div>
        <w:div w:id="249504433">
          <w:marLeft w:val="0"/>
          <w:marRight w:val="0"/>
          <w:marTop w:val="0"/>
          <w:marBottom w:val="0"/>
          <w:divBdr>
            <w:top w:val="none" w:sz="0" w:space="0" w:color="auto"/>
            <w:left w:val="none" w:sz="0" w:space="0" w:color="auto"/>
            <w:bottom w:val="none" w:sz="0" w:space="0" w:color="auto"/>
            <w:right w:val="none" w:sz="0" w:space="0" w:color="auto"/>
          </w:divBdr>
        </w:div>
        <w:div w:id="2141916994">
          <w:marLeft w:val="0"/>
          <w:marRight w:val="0"/>
          <w:marTop w:val="0"/>
          <w:marBottom w:val="0"/>
          <w:divBdr>
            <w:top w:val="none" w:sz="0" w:space="0" w:color="auto"/>
            <w:left w:val="none" w:sz="0" w:space="0" w:color="auto"/>
            <w:bottom w:val="none" w:sz="0" w:space="0" w:color="auto"/>
            <w:right w:val="none" w:sz="0" w:space="0" w:color="auto"/>
          </w:divBdr>
        </w:div>
        <w:div w:id="1385132435">
          <w:marLeft w:val="0"/>
          <w:marRight w:val="0"/>
          <w:marTop w:val="0"/>
          <w:marBottom w:val="0"/>
          <w:divBdr>
            <w:top w:val="none" w:sz="0" w:space="0" w:color="auto"/>
            <w:left w:val="none" w:sz="0" w:space="0" w:color="auto"/>
            <w:bottom w:val="none" w:sz="0" w:space="0" w:color="auto"/>
            <w:right w:val="none" w:sz="0" w:space="0" w:color="auto"/>
          </w:divBdr>
        </w:div>
      </w:divsChild>
    </w:div>
    <w:div w:id="1224289923">
      <w:bodyDiv w:val="1"/>
      <w:marLeft w:val="0"/>
      <w:marRight w:val="0"/>
      <w:marTop w:val="0"/>
      <w:marBottom w:val="0"/>
      <w:divBdr>
        <w:top w:val="none" w:sz="0" w:space="0" w:color="auto"/>
        <w:left w:val="none" w:sz="0" w:space="0" w:color="auto"/>
        <w:bottom w:val="none" w:sz="0" w:space="0" w:color="auto"/>
        <w:right w:val="none" w:sz="0" w:space="0" w:color="auto"/>
      </w:divBdr>
      <w:divsChild>
        <w:div w:id="1939480885">
          <w:marLeft w:val="0"/>
          <w:marRight w:val="0"/>
          <w:marTop w:val="12"/>
          <w:marBottom w:val="0"/>
          <w:divBdr>
            <w:top w:val="single" w:sz="48" w:space="0" w:color="auto"/>
            <w:left w:val="single" w:sz="48" w:space="0" w:color="auto"/>
            <w:bottom w:val="single" w:sz="48" w:space="0" w:color="auto"/>
            <w:right w:val="single" w:sz="48" w:space="0" w:color="auto"/>
          </w:divBdr>
          <w:divsChild>
            <w:div w:id="699011960">
              <w:marLeft w:val="0"/>
              <w:marRight w:val="0"/>
              <w:marTop w:val="0"/>
              <w:marBottom w:val="0"/>
              <w:divBdr>
                <w:top w:val="none" w:sz="0" w:space="0" w:color="auto"/>
                <w:left w:val="none" w:sz="0" w:space="0" w:color="auto"/>
                <w:bottom w:val="none" w:sz="0" w:space="0" w:color="auto"/>
                <w:right w:val="none" w:sz="0" w:space="0" w:color="auto"/>
              </w:divBdr>
              <w:divsChild>
                <w:div w:id="1107189456">
                  <w:marLeft w:val="0"/>
                  <w:marRight w:val="0"/>
                  <w:marTop w:val="0"/>
                  <w:marBottom w:val="0"/>
                  <w:divBdr>
                    <w:top w:val="none" w:sz="0" w:space="0" w:color="auto"/>
                    <w:left w:val="none" w:sz="0" w:space="0" w:color="auto"/>
                    <w:bottom w:val="none" w:sz="0" w:space="0" w:color="auto"/>
                    <w:right w:val="none" w:sz="0" w:space="0" w:color="auto"/>
                  </w:divBdr>
                </w:div>
                <w:div w:id="1766461142">
                  <w:marLeft w:val="0"/>
                  <w:marRight w:val="0"/>
                  <w:marTop w:val="0"/>
                  <w:marBottom w:val="0"/>
                  <w:divBdr>
                    <w:top w:val="none" w:sz="0" w:space="0" w:color="auto"/>
                    <w:left w:val="none" w:sz="0" w:space="0" w:color="auto"/>
                    <w:bottom w:val="none" w:sz="0" w:space="0" w:color="auto"/>
                    <w:right w:val="none" w:sz="0" w:space="0" w:color="auto"/>
                  </w:divBdr>
                </w:div>
                <w:div w:id="988484685">
                  <w:marLeft w:val="0"/>
                  <w:marRight w:val="0"/>
                  <w:marTop w:val="0"/>
                  <w:marBottom w:val="0"/>
                  <w:divBdr>
                    <w:top w:val="none" w:sz="0" w:space="0" w:color="auto"/>
                    <w:left w:val="none" w:sz="0" w:space="0" w:color="auto"/>
                    <w:bottom w:val="none" w:sz="0" w:space="0" w:color="auto"/>
                    <w:right w:val="none" w:sz="0" w:space="0" w:color="auto"/>
                  </w:divBdr>
                </w:div>
                <w:div w:id="1562672586">
                  <w:marLeft w:val="0"/>
                  <w:marRight w:val="0"/>
                  <w:marTop w:val="0"/>
                  <w:marBottom w:val="0"/>
                  <w:divBdr>
                    <w:top w:val="none" w:sz="0" w:space="0" w:color="auto"/>
                    <w:left w:val="none" w:sz="0" w:space="0" w:color="auto"/>
                    <w:bottom w:val="none" w:sz="0" w:space="0" w:color="auto"/>
                    <w:right w:val="none" w:sz="0" w:space="0" w:color="auto"/>
                  </w:divBdr>
                </w:div>
                <w:div w:id="1294017759">
                  <w:marLeft w:val="0"/>
                  <w:marRight w:val="0"/>
                  <w:marTop w:val="0"/>
                  <w:marBottom w:val="0"/>
                  <w:divBdr>
                    <w:top w:val="none" w:sz="0" w:space="0" w:color="auto"/>
                    <w:left w:val="none" w:sz="0" w:space="0" w:color="auto"/>
                    <w:bottom w:val="none" w:sz="0" w:space="0" w:color="auto"/>
                    <w:right w:val="none" w:sz="0" w:space="0" w:color="auto"/>
                  </w:divBdr>
                </w:div>
                <w:div w:id="153952746">
                  <w:marLeft w:val="0"/>
                  <w:marRight w:val="0"/>
                  <w:marTop w:val="0"/>
                  <w:marBottom w:val="0"/>
                  <w:divBdr>
                    <w:top w:val="none" w:sz="0" w:space="0" w:color="auto"/>
                    <w:left w:val="none" w:sz="0" w:space="0" w:color="auto"/>
                    <w:bottom w:val="none" w:sz="0" w:space="0" w:color="auto"/>
                    <w:right w:val="none" w:sz="0" w:space="0" w:color="auto"/>
                  </w:divBdr>
                </w:div>
                <w:div w:id="404034743">
                  <w:marLeft w:val="0"/>
                  <w:marRight w:val="0"/>
                  <w:marTop w:val="0"/>
                  <w:marBottom w:val="0"/>
                  <w:divBdr>
                    <w:top w:val="none" w:sz="0" w:space="0" w:color="auto"/>
                    <w:left w:val="none" w:sz="0" w:space="0" w:color="auto"/>
                    <w:bottom w:val="none" w:sz="0" w:space="0" w:color="auto"/>
                    <w:right w:val="none" w:sz="0" w:space="0" w:color="auto"/>
                  </w:divBdr>
                </w:div>
                <w:div w:id="1204246411">
                  <w:marLeft w:val="0"/>
                  <w:marRight w:val="0"/>
                  <w:marTop w:val="0"/>
                  <w:marBottom w:val="0"/>
                  <w:divBdr>
                    <w:top w:val="none" w:sz="0" w:space="0" w:color="auto"/>
                    <w:left w:val="none" w:sz="0" w:space="0" w:color="auto"/>
                    <w:bottom w:val="none" w:sz="0" w:space="0" w:color="auto"/>
                    <w:right w:val="none" w:sz="0" w:space="0" w:color="auto"/>
                  </w:divBdr>
                </w:div>
                <w:div w:id="187062219">
                  <w:marLeft w:val="0"/>
                  <w:marRight w:val="0"/>
                  <w:marTop w:val="0"/>
                  <w:marBottom w:val="0"/>
                  <w:divBdr>
                    <w:top w:val="none" w:sz="0" w:space="0" w:color="auto"/>
                    <w:left w:val="none" w:sz="0" w:space="0" w:color="auto"/>
                    <w:bottom w:val="none" w:sz="0" w:space="0" w:color="auto"/>
                    <w:right w:val="none" w:sz="0" w:space="0" w:color="auto"/>
                  </w:divBdr>
                </w:div>
                <w:div w:id="661930927">
                  <w:marLeft w:val="0"/>
                  <w:marRight w:val="0"/>
                  <w:marTop w:val="0"/>
                  <w:marBottom w:val="0"/>
                  <w:divBdr>
                    <w:top w:val="none" w:sz="0" w:space="0" w:color="auto"/>
                    <w:left w:val="none" w:sz="0" w:space="0" w:color="auto"/>
                    <w:bottom w:val="none" w:sz="0" w:space="0" w:color="auto"/>
                    <w:right w:val="none" w:sz="0" w:space="0" w:color="auto"/>
                  </w:divBdr>
                </w:div>
                <w:div w:id="577255866">
                  <w:marLeft w:val="0"/>
                  <w:marRight w:val="0"/>
                  <w:marTop w:val="0"/>
                  <w:marBottom w:val="0"/>
                  <w:divBdr>
                    <w:top w:val="none" w:sz="0" w:space="0" w:color="auto"/>
                    <w:left w:val="none" w:sz="0" w:space="0" w:color="auto"/>
                    <w:bottom w:val="none" w:sz="0" w:space="0" w:color="auto"/>
                    <w:right w:val="none" w:sz="0" w:space="0" w:color="auto"/>
                  </w:divBdr>
                </w:div>
                <w:div w:id="944967481">
                  <w:marLeft w:val="0"/>
                  <w:marRight w:val="0"/>
                  <w:marTop w:val="0"/>
                  <w:marBottom w:val="0"/>
                  <w:divBdr>
                    <w:top w:val="none" w:sz="0" w:space="0" w:color="auto"/>
                    <w:left w:val="none" w:sz="0" w:space="0" w:color="auto"/>
                    <w:bottom w:val="none" w:sz="0" w:space="0" w:color="auto"/>
                    <w:right w:val="none" w:sz="0" w:space="0" w:color="auto"/>
                  </w:divBdr>
                </w:div>
                <w:div w:id="207358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676864">
          <w:marLeft w:val="0"/>
          <w:marRight w:val="0"/>
          <w:marTop w:val="12"/>
          <w:marBottom w:val="0"/>
          <w:divBdr>
            <w:top w:val="single" w:sz="48" w:space="0" w:color="auto"/>
            <w:left w:val="single" w:sz="48" w:space="0" w:color="auto"/>
            <w:bottom w:val="single" w:sz="48" w:space="0" w:color="auto"/>
            <w:right w:val="single" w:sz="48" w:space="0" w:color="auto"/>
          </w:divBdr>
          <w:divsChild>
            <w:div w:id="132411872">
              <w:marLeft w:val="0"/>
              <w:marRight w:val="0"/>
              <w:marTop w:val="0"/>
              <w:marBottom w:val="0"/>
              <w:divBdr>
                <w:top w:val="none" w:sz="0" w:space="0" w:color="auto"/>
                <w:left w:val="none" w:sz="0" w:space="0" w:color="auto"/>
                <w:bottom w:val="none" w:sz="0" w:space="0" w:color="auto"/>
                <w:right w:val="none" w:sz="0" w:space="0" w:color="auto"/>
              </w:divBdr>
              <w:divsChild>
                <w:div w:id="1951354425">
                  <w:marLeft w:val="0"/>
                  <w:marRight w:val="0"/>
                  <w:marTop w:val="0"/>
                  <w:marBottom w:val="0"/>
                  <w:divBdr>
                    <w:top w:val="none" w:sz="0" w:space="0" w:color="auto"/>
                    <w:left w:val="none" w:sz="0" w:space="0" w:color="auto"/>
                    <w:bottom w:val="none" w:sz="0" w:space="0" w:color="auto"/>
                    <w:right w:val="none" w:sz="0" w:space="0" w:color="auto"/>
                  </w:divBdr>
                </w:div>
                <w:div w:id="119887950">
                  <w:marLeft w:val="0"/>
                  <w:marRight w:val="0"/>
                  <w:marTop w:val="0"/>
                  <w:marBottom w:val="0"/>
                  <w:divBdr>
                    <w:top w:val="none" w:sz="0" w:space="0" w:color="auto"/>
                    <w:left w:val="none" w:sz="0" w:space="0" w:color="auto"/>
                    <w:bottom w:val="none" w:sz="0" w:space="0" w:color="auto"/>
                    <w:right w:val="none" w:sz="0" w:space="0" w:color="auto"/>
                  </w:divBdr>
                </w:div>
                <w:div w:id="1188640716">
                  <w:marLeft w:val="0"/>
                  <w:marRight w:val="0"/>
                  <w:marTop w:val="0"/>
                  <w:marBottom w:val="0"/>
                  <w:divBdr>
                    <w:top w:val="none" w:sz="0" w:space="0" w:color="auto"/>
                    <w:left w:val="none" w:sz="0" w:space="0" w:color="auto"/>
                    <w:bottom w:val="none" w:sz="0" w:space="0" w:color="auto"/>
                    <w:right w:val="none" w:sz="0" w:space="0" w:color="auto"/>
                  </w:divBdr>
                </w:div>
                <w:div w:id="509836618">
                  <w:marLeft w:val="0"/>
                  <w:marRight w:val="0"/>
                  <w:marTop w:val="0"/>
                  <w:marBottom w:val="0"/>
                  <w:divBdr>
                    <w:top w:val="none" w:sz="0" w:space="0" w:color="auto"/>
                    <w:left w:val="none" w:sz="0" w:space="0" w:color="auto"/>
                    <w:bottom w:val="none" w:sz="0" w:space="0" w:color="auto"/>
                    <w:right w:val="none" w:sz="0" w:space="0" w:color="auto"/>
                  </w:divBdr>
                </w:div>
                <w:div w:id="665010493">
                  <w:marLeft w:val="0"/>
                  <w:marRight w:val="0"/>
                  <w:marTop w:val="0"/>
                  <w:marBottom w:val="0"/>
                  <w:divBdr>
                    <w:top w:val="none" w:sz="0" w:space="0" w:color="auto"/>
                    <w:left w:val="none" w:sz="0" w:space="0" w:color="auto"/>
                    <w:bottom w:val="none" w:sz="0" w:space="0" w:color="auto"/>
                    <w:right w:val="none" w:sz="0" w:space="0" w:color="auto"/>
                  </w:divBdr>
                </w:div>
                <w:div w:id="1416826297">
                  <w:marLeft w:val="0"/>
                  <w:marRight w:val="0"/>
                  <w:marTop w:val="0"/>
                  <w:marBottom w:val="0"/>
                  <w:divBdr>
                    <w:top w:val="none" w:sz="0" w:space="0" w:color="auto"/>
                    <w:left w:val="none" w:sz="0" w:space="0" w:color="auto"/>
                    <w:bottom w:val="none" w:sz="0" w:space="0" w:color="auto"/>
                    <w:right w:val="none" w:sz="0" w:space="0" w:color="auto"/>
                  </w:divBdr>
                </w:div>
                <w:div w:id="62064383">
                  <w:marLeft w:val="0"/>
                  <w:marRight w:val="0"/>
                  <w:marTop w:val="0"/>
                  <w:marBottom w:val="0"/>
                  <w:divBdr>
                    <w:top w:val="none" w:sz="0" w:space="0" w:color="auto"/>
                    <w:left w:val="none" w:sz="0" w:space="0" w:color="auto"/>
                    <w:bottom w:val="none" w:sz="0" w:space="0" w:color="auto"/>
                    <w:right w:val="none" w:sz="0" w:space="0" w:color="auto"/>
                  </w:divBdr>
                </w:div>
                <w:div w:id="1924757279">
                  <w:marLeft w:val="0"/>
                  <w:marRight w:val="0"/>
                  <w:marTop w:val="0"/>
                  <w:marBottom w:val="0"/>
                  <w:divBdr>
                    <w:top w:val="none" w:sz="0" w:space="0" w:color="auto"/>
                    <w:left w:val="none" w:sz="0" w:space="0" w:color="auto"/>
                    <w:bottom w:val="none" w:sz="0" w:space="0" w:color="auto"/>
                    <w:right w:val="none" w:sz="0" w:space="0" w:color="auto"/>
                  </w:divBdr>
                </w:div>
                <w:div w:id="2073892246">
                  <w:marLeft w:val="0"/>
                  <w:marRight w:val="0"/>
                  <w:marTop w:val="0"/>
                  <w:marBottom w:val="0"/>
                  <w:divBdr>
                    <w:top w:val="none" w:sz="0" w:space="0" w:color="auto"/>
                    <w:left w:val="none" w:sz="0" w:space="0" w:color="auto"/>
                    <w:bottom w:val="none" w:sz="0" w:space="0" w:color="auto"/>
                    <w:right w:val="none" w:sz="0" w:space="0" w:color="auto"/>
                  </w:divBdr>
                </w:div>
                <w:div w:id="676733206">
                  <w:marLeft w:val="0"/>
                  <w:marRight w:val="0"/>
                  <w:marTop w:val="0"/>
                  <w:marBottom w:val="0"/>
                  <w:divBdr>
                    <w:top w:val="none" w:sz="0" w:space="0" w:color="auto"/>
                    <w:left w:val="none" w:sz="0" w:space="0" w:color="auto"/>
                    <w:bottom w:val="none" w:sz="0" w:space="0" w:color="auto"/>
                    <w:right w:val="none" w:sz="0" w:space="0" w:color="auto"/>
                  </w:divBdr>
                </w:div>
                <w:div w:id="1583443061">
                  <w:marLeft w:val="0"/>
                  <w:marRight w:val="0"/>
                  <w:marTop w:val="0"/>
                  <w:marBottom w:val="0"/>
                  <w:divBdr>
                    <w:top w:val="none" w:sz="0" w:space="0" w:color="auto"/>
                    <w:left w:val="none" w:sz="0" w:space="0" w:color="auto"/>
                    <w:bottom w:val="none" w:sz="0" w:space="0" w:color="auto"/>
                    <w:right w:val="none" w:sz="0" w:space="0" w:color="auto"/>
                  </w:divBdr>
                </w:div>
                <w:div w:id="1936941906">
                  <w:marLeft w:val="0"/>
                  <w:marRight w:val="0"/>
                  <w:marTop w:val="0"/>
                  <w:marBottom w:val="0"/>
                  <w:divBdr>
                    <w:top w:val="none" w:sz="0" w:space="0" w:color="auto"/>
                    <w:left w:val="none" w:sz="0" w:space="0" w:color="auto"/>
                    <w:bottom w:val="none" w:sz="0" w:space="0" w:color="auto"/>
                    <w:right w:val="none" w:sz="0" w:space="0" w:color="auto"/>
                  </w:divBdr>
                </w:div>
                <w:div w:id="1857692351">
                  <w:marLeft w:val="0"/>
                  <w:marRight w:val="0"/>
                  <w:marTop w:val="0"/>
                  <w:marBottom w:val="0"/>
                  <w:divBdr>
                    <w:top w:val="none" w:sz="0" w:space="0" w:color="auto"/>
                    <w:left w:val="none" w:sz="0" w:space="0" w:color="auto"/>
                    <w:bottom w:val="none" w:sz="0" w:space="0" w:color="auto"/>
                    <w:right w:val="none" w:sz="0" w:space="0" w:color="auto"/>
                  </w:divBdr>
                </w:div>
                <w:div w:id="130752170">
                  <w:marLeft w:val="0"/>
                  <w:marRight w:val="0"/>
                  <w:marTop w:val="0"/>
                  <w:marBottom w:val="0"/>
                  <w:divBdr>
                    <w:top w:val="none" w:sz="0" w:space="0" w:color="auto"/>
                    <w:left w:val="none" w:sz="0" w:space="0" w:color="auto"/>
                    <w:bottom w:val="none" w:sz="0" w:space="0" w:color="auto"/>
                    <w:right w:val="none" w:sz="0" w:space="0" w:color="auto"/>
                  </w:divBdr>
                </w:div>
                <w:div w:id="2112315911">
                  <w:marLeft w:val="0"/>
                  <w:marRight w:val="0"/>
                  <w:marTop w:val="0"/>
                  <w:marBottom w:val="0"/>
                  <w:divBdr>
                    <w:top w:val="none" w:sz="0" w:space="0" w:color="auto"/>
                    <w:left w:val="none" w:sz="0" w:space="0" w:color="auto"/>
                    <w:bottom w:val="none" w:sz="0" w:space="0" w:color="auto"/>
                    <w:right w:val="none" w:sz="0" w:space="0" w:color="auto"/>
                  </w:divBdr>
                </w:div>
                <w:div w:id="1417365719">
                  <w:marLeft w:val="0"/>
                  <w:marRight w:val="0"/>
                  <w:marTop w:val="0"/>
                  <w:marBottom w:val="0"/>
                  <w:divBdr>
                    <w:top w:val="none" w:sz="0" w:space="0" w:color="auto"/>
                    <w:left w:val="none" w:sz="0" w:space="0" w:color="auto"/>
                    <w:bottom w:val="none" w:sz="0" w:space="0" w:color="auto"/>
                    <w:right w:val="none" w:sz="0" w:space="0" w:color="auto"/>
                  </w:divBdr>
                </w:div>
                <w:div w:id="90124772">
                  <w:marLeft w:val="0"/>
                  <w:marRight w:val="0"/>
                  <w:marTop w:val="0"/>
                  <w:marBottom w:val="0"/>
                  <w:divBdr>
                    <w:top w:val="none" w:sz="0" w:space="0" w:color="auto"/>
                    <w:left w:val="none" w:sz="0" w:space="0" w:color="auto"/>
                    <w:bottom w:val="none" w:sz="0" w:space="0" w:color="auto"/>
                    <w:right w:val="none" w:sz="0" w:space="0" w:color="auto"/>
                  </w:divBdr>
                </w:div>
                <w:div w:id="294455981">
                  <w:marLeft w:val="0"/>
                  <w:marRight w:val="0"/>
                  <w:marTop w:val="0"/>
                  <w:marBottom w:val="0"/>
                  <w:divBdr>
                    <w:top w:val="none" w:sz="0" w:space="0" w:color="auto"/>
                    <w:left w:val="none" w:sz="0" w:space="0" w:color="auto"/>
                    <w:bottom w:val="none" w:sz="0" w:space="0" w:color="auto"/>
                    <w:right w:val="none" w:sz="0" w:space="0" w:color="auto"/>
                  </w:divBdr>
                </w:div>
                <w:div w:id="66979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23480">
          <w:marLeft w:val="0"/>
          <w:marRight w:val="0"/>
          <w:marTop w:val="12"/>
          <w:marBottom w:val="0"/>
          <w:divBdr>
            <w:top w:val="single" w:sz="48" w:space="0" w:color="auto"/>
            <w:left w:val="single" w:sz="48" w:space="0" w:color="auto"/>
            <w:bottom w:val="single" w:sz="48" w:space="0" w:color="auto"/>
            <w:right w:val="single" w:sz="48" w:space="0" w:color="auto"/>
          </w:divBdr>
          <w:divsChild>
            <w:div w:id="397206">
              <w:marLeft w:val="0"/>
              <w:marRight w:val="0"/>
              <w:marTop w:val="0"/>
              <w:marBottom w:val="0"/>
              <w:divBdr>
                <w:top w:val="none" w:sz="0" w:space="0" w:color="auto"/>
                <w:left w:val="none" w:sz="0" w:space="0" w:color="auto"/>
                <w:bottom w:val="none" w:sz="0" w:space="0" w:color="auto"/>
                <w:right w:val="none" w:sz="0" w:space="0" w:color="auto"/>
              </w:divBdr>
              <w:divsChild>
                <w:div w:id="390034128">
                  <w:marLeft w:val="0"/>
                  <w:marRight w:val="0"/>
                  <w:marTop w:val="0"/>
                  <w:marBottom w:val="0"/>
                  <w:divBdr>
                    <w:top w:val="none" w:sz="0" w:space="0" w:color="auto"/>
                    <w:left w:val="none" w:sz="0" w:space="0" w:color="auto"/>
                    <w:bottom w:val="none" w:sz="0" w:space="0" w:color="auto"/>
                    <w:right w:val="none" w:sz="0" w:space="0" w:color="auto"/>
                  </w:divBdr>
                </w:div>
                <w:div w:id="964309702">
                  <w:marLeft w:val="0"/>
                  <w:marRight w:val="0"/>
                  <w:marTop w:val="0"/>
                  <w:marBottom w:val="0"/>
                  <w:divBdr>
                    <w:top w:val="none" w:sz="0" w:space="0" w:color="auto"/>
                    <w:left w:val="none" w:sz="0" w:space="0" w:color="auto"/>
                    <w:bottom w:val="none" w:sz="0" w:space="0" w:color="auto"/>
                    <w:right w:val="none" w:sz="0" w:space="0" w:color="auto"/>
                  </w:divBdr>
                </w:div>
                <w:div w:id="2067408695">
                  <w:marLeft w:val="0"/>
                  <w:marRight w:val="0"/>
                  <w:marTop w:val="0"/>
                  <w:marBottom w:val="0"/>
                  <w:divBdr>
                    <w:top w:val="none" w:sz="0" w:space="0" w:color="auto"/>
                    <w:left w:val="none" w:sz="0" w:space="0" w:color="auto"/>
                    <w:bottom w:val="none" w:sz="0" w:space="0" w:color="auto"/>
                    <w:right w:val="none" w:sz="0" w:space="0" w:color="auto"/>
                  </w:divBdr>
                </w:div>
                <w:div w:id="47265192">
                  <w:marLeft w:val="0"/>
                  <w:marRight w:val="0"/>
                  <w:marTop w:val="0"/>
                  <w:marBottom w:val="0"/>
                  <w:divBdr>
                    <w:top w:val="none" w:sz="0" w:space="0" w:color="auto"/>
                    <w:left w:val="none" w:sz="0" w:space="0" w:color="auto"/>
                    <w:bottom w:val="none" w:sz="0" w:space="0" w:color="auto"/>
                    <w:right w:val="none" w:sz="0" w:space="0" w:color="auto"/>
                  </w:divBdr>
                </w:div>
                <w:div w:id="144007070">
                  <w:marLeft w:val="0"/>
                  <w:marRight w:val="0"/>
                  <w:marTop w:val="0"/>
                  <w:marBottom w:val="0"/>
                  <w:divBdr>
                    <w:top w:val="none" w:sz="0" w:space="0" w:color="auto"/>
                    <w:left w:val="none" w:sz="0" w:space="0" w:color="auto"/>
                    <w:bottom w:val="none" w:sz="0" w:space="0" w:color="auto"/>
                    <w:right w:val="none" w:sz="0" w:space="0" w:color="auto"/>
                  </w:divBdr>
                </w:div>
                <w:div w:id="1426998852">
                  <w:marLeft w:val="0"/>
                  <w:marRight w:val="0"/>
                  <w:marTop w:val="0"/>
                  <w:marBottom w:val="0"/>
                  <w:divBdr>
                    <w:top w:val="none" w:sz="0" w:space="0" w:color="auto"/>
                    <w:left w:val="none" w:sz="0" w:space="0" w:color="auto"/>
                    <w:bottom w:val="none" w:sz="0" w:space="0" w:color="auto"/>
                    <w:right w:val="none" w:sz="0" w:space="0" w:color="auto"/>
                  </w:divBdr>
                </w:div>
                <w:div w:id="1004356153">
                  <w:marLeft w:val="0"/>
                  <w:marRight w:val="0"/>
                  <w:marTop w:val="0"/>
                  <w:marBottom w:val="0"/>
                  <w:divBdr>
                    <w:top w:val="none" w:sz="0" w:space="0" w:color="auto"/>
                    <w:left w:val="none" w:sz="0" w:space="0" w:color="auto"/>
                    <w:bottom w:val="none" w:sz="0" w:space="0" w:color="auto"/>
                    <w:right w:val="none" w:sz="0" w:space="0" w:color="auto"/>
                  </w:divBdr>
                </w:div>
                <w:div w:id="555749129">
                  <w:marLeft w:val="0"/>
                  <w:marRight w:val="0"/>
                  <w:marTop w:val="0"/>
                  <w:marBottom w:val="0"/>
                  <w:divBdr>
                    <w:top w:val="none" w:sz="0" w:space="0" w:color="auto"/>
                    <w:left w:val="none" w:sz="0" w:space="0" w:color="auto"/>
                    <w:bottom w:val="none" w:sz="0" w:space="0" w:color="auto"/>
                    <w:right w:val="none" w:sz="0" w:space="0" w:color="auto"/>
                  </w:divBdr>
                </w:div>
                <w:div w:id="1693922015">
                  <w:marLeft w:val="0"/>
                  <w:marRight w:val="0"/>
                  <w:marTop w:val="0"/>
                  <w:marBottom w:val="0"/>
                  <w:divBdr>
                    <w:top w:val="none" w:sz="0" w:space="0" w:color="auto"/>
                    <w:left w:val="none" w:sz="0" w:space="0" w:color="auto"/>
                    <w:bottom w:val="none" w:sz="0" w:space="0" w:color="auto"/>
                    <w:right w:val="none" w:sz="0" w:space="0" w:color="auto"/>
                  </w:divBdr>
                </w:div>
                <w:div w:id="567962963">
                  <w:marLeft w:val="0"/>
                  <w:marRight w:val="0"/>
                  <w:marTop w:val="0"/>
                  <w:marBottom w:val="0"/>
                  <w:divBdr>
                    <w:top w:val="none" w:sz="0" w:space="0" w:color="auto"/>
                    <w:left w:val="none" w:sz="0" w:space="0" w:color="auto"/>
                    <w:bottom w:val="none" w:sz="0" w:space="0" w:color="auto"/>
                    <w:right w:val="none" w:sz="0" w:space="0" w:color="auto"/>
                  </w:divBdr>
                </w:div>
                <w:div w:id="1100102263">
                  <w:marLeft w:val="0"/>
                  <w:marRight w:val="0"/>
                  <w:marTop w:val="0"/>
                  <w:marBottom w:val="0"/>
                  <w:divBdr>
                    <w:top w:val="none" w:sz="0" w:space="0" w:color="auto"/>
                    <w:left w:val="none" w:sz="0" w:space="0" w:color="auto"/>
                    <w:bottom w:val="none" w:sz="0" w:space="0" w:color="auto"/>
                    <w:right w:val="none" w:sz="0" w:space="0" w:color="auto"/>
                  </w:divBdr>
                </w:div>
                <w:div w:id="1995259677">
                  <w:marLeft w:val="0"/>
                  <w:marRight w:val="0"/>
                  <w:marTop w:val="0"/>
                  <w:marBottom w:val="0"/>
                  <w:divBdr>
                    <w:top w:val="none" w:sz="0" w:space="0" w:color="auto"/>
                    <w:left w:val="none" w:sz="0" w:space="0" w:color="auto"/>
                    <w:bottom w:val="none" w:sz="0" w:space="0" w:color="auto"/>
                    <w:right w:val="none" w:sz="0" w:space="0" w:color="auto"/>
                  </w:divBdr>
                </w:div>
                <w:div w:id="1606040014">
                  <w:marLeft w:val="0"/>
                  <w:marRight w:val="0"/>
                  <w:marTop w:val="0"/>
                  <w:marBottom w:val="0"/>
                  <w:divBdr>
                    <w:top w:val="none" w:sz="0" w:space="0" w:color="auto"/>
                    <w:left w:val="none" w:sz="0" w:space="0" w:color="auto"/>
                    <w:bottom w:val="none" w:sz="0" w:space="0" w:color="auto"/>
                    <w:right w:val="none" w:sz="0" w:space="0" w:color="auto"/>
                  </w:divBdr>
                </w:div>
                <w:div w:id="674693816">
                  <w:marLeft w:val="0"/>
                  <w:marRight w:val="0"/>
                  <w:marTop w:val="0"/>
                  <w:marBottom w:val="0"/>
                  <w:divBdr>
                    <w:top w:val="none" w:sz="0" w:space="0" w:color="auto"/>
                    <w:left w:val="none" w:sz="0" w:space="0" w:color="auto"/>
                    <w:bottom w:val="none" w:sz="0" w:space="0" w:color="auto"/>
                    <w:right w:val="none" w:sz="0" w:space="0" w:color="auto"/>
                  </w:divBdr>
                </w:div>
                <w:div w:id="1483815347">
                  <w:marLeft w:val="0"/>
                  <w:marRight w:val="0"/>
                  <w:marTop w:val="0"/>
                  <w:marBottom w:val="0"/>
                  <w:divBdr>
                    <w:top w:val="none" w:sz="0" w:space="0" w:color="auto"/>
                    <w:left w:val="none" w:sz="0" w:space="0" w:color="auto"/>
                    <w:bottom w:val="none" w:sz="0" w:space="0" w:color="auto"/>
                    <w:right w:val="none" w:sz="0" w:space="0" w:color="auto"/>
                  </w:divBdr>
                </w:div>
                <w:div w:id="845245670">
                  <w:marLeft w:val="0"/>
                  <w:marRight w:val="0"/>
                  <w:marTop w:val="0"/>
                  <w:marBottom w:val="0"/>
                  <w:divBdr>
                    <w:top w:val="none" w:sz="0" w:space="0" w:color="auto"/>
                    <w:left w:val="none" w:sz="0" w:space="0" w:color="auto"/>
                    <w:bottom w:val="none" w:sz="0" w:space="0" w:color="auto"/>
                    <w:right w:val="none" w:sz="0" w:space="0" w:color="auto"/>
                  </w:divBdr>
                </w:div>
                <w:div w:id="1406953739">
                  <w:marLeft w:val="0"/>
                  <w:marRight w:val="0"/>
                  <w:marTop w:val="0"/>
                  <w:marBottom w:val="0"/>
                  <w:divBdr>
                    <w:top w:val="none" w:sz="0" w:space="0" w:color="auto"/>
                    <w:left w:val="none" w:sz="0" w:space="0" w:color="auto"/>
                    <w:bottom w:val="none" w:sz="0" w:space="0" w:color="auto"/>
                    <w:right w:val="none" w:sz="0" w:space="0" w:color="auto"/>
                  </w:divBdr>
                </w:div>
                <w:div w:id="1973555125">
                  <w:marLeft w:val="0"/>
                  <w:marRight w:val="0"/>
                  <w:marTop w:val="0"/>
                  <w:marBottom w:val="0"/>
                  <w:divBdr>
                    <w:top w:val="none" w:sz="0" w:space="0" w:color="auto"/>
                    <w:left w:val="none" w:sz="0" w:space="0" w:color="auto"/>
                    <w:bottom w:val="none" w:sz="0" w:space="0" w:color="auto"/>
                    <w:right w:val="none" w:sz="0" w:space="0" w:color="auto"/>
                  </w:divBdr>
                </w:div>
                <w:div w:id="768965149">
                  <w:marLeft w:val="0"/>
                  <w:marRight w:val="0"/>
                  <w:marTop w:val="0"/>
                  <w:marBottom w:val="0"/>
                  <w:divBdr>
                    <w:top w:val="none" w:sz="0" w:space="0" w:color="auto"/>
                    <w:left w:val="none" w:sz="0" w:space="0" w:color="auto"/>
                    <w:bottom w:val="none" w:sz="0" w:space="0" w:color="auto"/>
                    <w:right w:val="none" w:sz="0" w:space="0" w:color="auto"/>
                  </w:divBdr>
                </w:div>
                <w:div w:id="1219197244">
                  <w:marLeft w:val="0"/>
                  <w:marRight w:val="0"/>
                  <w:marTop w:val="0"/>
                  <w:marBottom w:val="0"/>
                  <w:divBdr>
                    <w:top w:val="none" w:sz="0" w:space="0" w:color="auto"/>
                    <w:left w:val="none" w:sz="0" w:space="0" w:color="auto"/>
                    <w:bottom w:val="none" w:sz="0" w:space="0" w:color="auto"/>
                    <w:right w:val="none" w:sz="0" w:space="0" w:color="auto"/>
                  </w:divBdr>
                </w:div>
                <w:div w:id="431974553">
                  <w:marLeft w:val="0"/>
                  <w:marRight w:val="0"/>
                  <w:marTop w:val="0"/>
                  <w:marBottom w:val="0"/>
                  <w:divBdr>
                    <w:top w:val="none" w:sz="0" w:space="0" w:color="auto"/>
                    <w:left w:val="none" w:sz="0" w:space="0" w:color="auto"/>
                    <w:bottom w:val="none" w:sz="0" w:space="0" w:color="auto"/>
                    <w:right w:val="none" w:sz="0" w:space="0" w:color="auto"/>
                  </w:divBdr>
                </w:div>
                <w:div w:id="1819111136">
                  <w:marLeft w:val="0"/>
                  <w:marRight w:val="0"/>
                  <w:marTop w:val="0"/>
                  <w:marBottom w:val="0"/>
                  <w:divBdr>
                    <w:top w:val="none" w:sz="0" w:space="0" w:color="auto"/>
                    <w:left w:val="none" w:sz="0" w:space="0" w:color="auto"/>
                    <w:bottom w:val="none" w:sz="0" w:space="0" w:color="auto"/>
                    <w:right w:val="none" w:sz="0" w:space="0" w:color="auto"/>
                  </w:divBdr>
                </w:div>
                <w:div w:id="771630006">
                  <w:marLeft w:val="0"/>
                  <w:marRight w:val="0"/>
                  <w:marTop w:val="0"/>
                  <w:marBottom w:val="0"/>
                  <w:divBdr>
                    <w:top w:val="none" w:sz="0" w:space="0" w:color="auto"/>
                    <w:left w:val="none" w:sz="0" w:space="0" w:color="auto"/>
                    <w:bottom w:val="none" w:sz="0" w:space="0" w:color="auto"/>
                    <w:right w:val="none" w:sz="0" w:space="0" w:color="auto"/>
                  </w:divBdr>
                </w:div>
                <w:div w:id="2088844920">
                  <w:marLeft w:val="0"/>
                  <w:marRight w:val="0"/>
                  <w:marTop w:val="0"/>
                  <w:marBottom w:val="0"/>
                  <w:divBdr>
                    <w:top w:val="none" w:sz="0" w:space="0" w:color="auto"/>
                    <w:left w:val="none" w:sz="0" w:space="0" w:color="auto"/>
                    <w:bottom w:val="none" w:sz="0" w:space="0" w:color="auto"/>
                    <w:right w:val="none" w:sz="0" w:space="0" w:color="auto"/>
                  </w:divBdr>
                </w:div>
                <w:div w:id="475613255">
                  <w:marLeft w:val="0"/>
                  <w:marRight w:val="0"/>
                  <w:marTop w:val="0"/>
                  <w:marBottom w:val="0"/>
                  <w:divBdr>
                    <w:top w:val="none" w:sz="0" w:space="0" w:color="auto"/>
                    <w:left w:val="none" w:sz="0" w:space="0" w:color="auto"/>
                    <w:bottom w:val="none" w:sz="0" w:space="0" w:color="auto"/>
                    <w:right w:val="none" w:sz="0" w:space="0" w:color="auto"/>
                  </w:divBdr>
                </w:div>
                <w:div w:id="1956204961">
                  <w:marLeft w:val="0"/>
                  <w:marRight w:val="0"/>
                  <w:marTop w:val="0"/>
                  <w:marBottom w:val="0"/>
                  <w:divBdr>
                    <w:top w:val="none" w:sz="0" w:space="0" w:color="auto"/>
                    <w:left w:val="none" w:sz="0" w:space="0" w:color="auto"/>
                    <w:bottom w:val="none" w:sz="0" w:space="0" w:color="auto"/>
                    <w:right w:val="none" w:sz="0" w:space="0" w:color="auto"/>
                  </w:divBdr>
                </w:div>
                <w:div w:id="660082322">
                  <w:marLeft w:val="0"/>
                  <w:marRight w:val="0"/>
                  <w:marTop w:val="0"/>
                  <w:marBottom w:val="0"/>
                  <w:divBdr>
                    <w:top w:val="none" w:sz="0" w:space="0" w:color="auto"/>
                    <w:left w:val="none" w:sz="0" w:space="0" w:color="auto"/>
                    <w:bottom w:val="none" w:sz="0" w:space="0" w:color="auto"/>
                    <w:right w:val="none" w:sz="0" w:space="0" w:color="auto"/>
                  </w:divBdr>
                </w:div>
                <w:div w:id="86511260">
                  <w:marLeft w:val="0"/>
                  <w:marRight w:val="0"/>
                  <w:marTop w:val="0"/>
                  <w:marBottom w:val="0"/>
                  <w:divBdr>
                    <w:top w:val="none" w:sz="0" w:space="0" w:color="auto"/>
                    <w:left w:val="none" w:sz="0" w:space="0" w:color="auto"/>
                    <w:bottom w:val="none" w:sz="0" w:space="0" w:color="auto"/>
                    <w:right w:val="none" w:sz="0" w:space="0" w:color="auto"/>
                  </w:divBdr>
                </w:div>
                <w:div w:id="2130977600">
                  <w:marLeft w:val="0"/>
                  <w:marRight w:val="0"/>
                  <w:marTop w:val="0"/>
                  <w:marBottom w:val="0"/>
                  <w:divBdr>
                    <w:top w:val="none" w:sz="0" w:space="0" w:color="auto"/>
                    <w:left w:val="none" w:sz="0" w:space="0" w:color="auto"/>
                    <w:bottom w:val="none" w:sz="0" w:space="0" w:color="auto"/>
                    <w:right w:val="none" w:sz="0" w:space="0" w:color="auto"/>
                  </w:divBdr>
                </w:div>
                <w:div w:id="1442645474">
                  <w:marLeft w:val="0"/>
                  <w:marRight w:val="0"/>
                  <w:marTop w:val="0"/>
                  <w:marBottom w:val="0"/>
                  <w:divBdr>
                    <w:top w:val="none" w:sz="0" w:space="0" w:color="auto"/>
                    <w:left w:val="none" w:sz="0" w:space="0" w:color="auto"/>
                    <w:bottom w:val="none" w:sz="0" w:space="0" w:color="auto"/>
                    <w:right w:val="none" w:sz="0" w:space="0" w:color="auto"/>
                  </w:divBdr>
                </w:div>
                <w:div w:id="920681265">
                  <w:marLeft w:val="0"/>
                  <w:marRight w:val="0"/>
                  <w:marTop w:val="0"/>
                  <w:marBottom w:val="0"/>
                  <w:divBdr>
                    <w:top w:val="none" w:sz="0" w:space="0" w:color="auto"/>
                    <w:left w:val="none" w:sz="0" w:space="0" w:color="auto"/>
                    <w:bottom w:val="none" w:sz="0" w:space="0" w:color="auto"/>
                    <w:right w:val="none" w:sz="0" w:space="0" w:color="auto"/>
                  </w:divBdr>
                </w:div>
                <w:div w:id="1182935844">
                  <w:marLeft w:val="0"/>
                  <w:marRight w:val="0"/>
                  <w:marTop w:val="0"/>
                  <w:marBottom w:val="0"/>
                  <w:divBdr>
                    <w:top w:val="none" w:sz="0" w:space="0" w:color="auto"/>
                    <w:left w:val="none" w:sz="0" w:space="0" w:color="auto"/>
                    <w:bottom w:val="none" w:sz="0" w:space="0" w:color="auto"/>
                    <w:right w:val="none" w:sz="0" w:space="0" w:color="auto"/>
                  </w:divBdr>
                </w:div>
                <w:div w:id="280722884">
                  <w:marLeft w:val="0"/>
                  <w:marRight w:val="0"/>
                  <w:marTop w:val="0"/>
                  <w:marBottom w:val="0"/>
                  <w:divBdr>
                    <w:top w:val="none" w:sz="0" w:space="0" w:color="auto"/>
                    <w:left w:val="none" w:sz="0" w:space="0" w:color="auto"/>
                    <w:bottom w:val="none" w:sz="0" w:space="0" w:color="auto"/>
                    <w:right w:val="none" w:sz="0" w:space="0" w:color="auto"/>
                  </w:divBdr>
                </w:div>
                <w:div w:id="2103722687">
                  <w:marLeft w:val="0"/>
                  <w:marRight w:val="0"/>
                  <w:marTop w:val="0"/>
                  <w:marBottom w:val="0"/>
                  <w:divBdr>
                    <w:top w:val="none" w:sz="0" w:space="0" w:color="auto"/>
                    <w:left w:val="none" w:sz="0" w:space="0" w:color="auto"/>
                    <w:bottom w:val="none" w:sz="0" w:space="0" w:color="auto"/>
                    <w:right w:val="none" w:sz="0" w:space="0" w:color="auto"/>
                  </w:divBdr>
                </w:div>
                <w:div w:id="1116096805">
                  <w:marLeft w:val="0"/>
                  <w:marRight w:val="0"/>
                  <w:marTop w:val="0"/>
                  <w:marBottom w:val="0"/>
                  <w:divBdr>
                    <w:top w:val="none" w:sz="0" w:space="0" w:color="auto"/>
                    <w:left w:val="none" w:sz="0" w:space="0" w:color="auto"/>
                    <w:bottom w:val="none" w:sz="0" w:space="0" w:color="auto"/>
                    <w:right w:val="none" w:sz="0" w:space="0" w:color="auto"/>
                  </w:divBdr>
                </w:div>
                <w:div w:id="897210253">
                  <w:marLeft w:val="0"/>
                  <w:marRight w:val="0"/>
                  <w:marTop w:val="0"/>
                  <w:marBottom w:val="0"/>
                  <w:divBdr>
                    <w:top w:val="none" w:sz="0" w:space="0" w:color="auto"/>
                    <w:left w:val="none" w:sz="0" w:space="0" w:color="auto"/>
                    <w:bottom w:val="none" w:sz="0" w:space="0" w:color="auto"/>
                    <w:right w:val="none" w:sz="0" w:space="0" w:color="auto"/>
                  </w:divBdr>
                </w:div>
                <w:div w:id="1731998954">
                  <w:marLeft w:val="0"/>
                  <w:marRight w:val="0"/>
                  <w:marTop w:val="0"/>
                  <w:marBottom w:val="0"/>
                  <w:divBdr>
                    <w:top w:val="none" w:sz="0" w:space="0" w:color="auto"/>
                    <w:left w:val="none" w:sz="0" w:space="0" w:color="auto"/>
                    <w:bottom w:val="none" w:sz="0" w:space="0" w:color="auto"/>
                    <w:right w:val="none" w:sz="0" w:space="0" w:color="auto"/>
                  </w:divBdr>
                </w:div>
                <w:div w:id="2087681748">
                  <w:marLeft w:val="0"/>
                  <w:marRight w:val="0"/>
                  <w:marTop w:val="0"/>
                  <w:marBottom w:val="0"/>
                  <w:divBdr>
                    <w:top w:val="none" w:sz="0" w:space="0" w:color="auto"/>
                    <w:left w:val="none" w:sz="0" w:space="0" w:color="auto"/>
                    <w:bottom w:val="none" w:sz="0" w:space="0" w:color="auto"/>
                    <w:right w:val="none" w:sz="0" w:space="0" w:color="auto"/>
                  </w:divBdr>
                </w:div>
                <w:div w:id="1190996990">
                  <w:marLeft w:val="0"/>
                  <w:marRight w:val="0"/>
                  <w:marTop w:val="0"/>
                  <w:marBottom w:val="0"/>
                  <w:divBdr>
                    <w:top w:val="none" w:sz="0" w:space="0" w:color="auto"/>
                    <w:left w:val="none" w:sz="0" w:space="0" w:color="auto"/>
                    <w:bottom w:val="none" w:sz="0" w:space="0" w:color="auto"/>
                    <w:right w:val="none" w:sz="0" w:space="0" w:color="auto"/>
                  </w:divBdr>
                </w:div>
                <w:div w:id="834298370">
                  <w:marLeft w:val="0"/>
                  <w:marRight w:val="0"/>
                  <w:marTop w:val="0"/>
                  <w:marBottom w:val="0"/>
                  <w:divBdr>
                    <w:top w:val="none" w:sz="0" w:space="0" w:color="auto"/>
                    <w:left w:val="none" w:sz="0" w:space="0" w:color="auto"/>
                    <w:bottom w:val="none" w:sz="0" w:space="0" w:color="auto"/>
                    <w:right w:val="none" w:sz="0" w:space="0" w:color="auto"/>
                  </w:divBdr>
                </w:div>
                <w:div w:id="121966839">
                  <w:marLeft w:val="0"/>
                  <w:marRight w:val="0"/>
                  <w:marTop w:val="0"/>
                  <w:marBottom w:val="0"/>
                  <w:divBdr>
                    <w:top w:val="none" w:sz="0" w:space="0" w:color="auto"/>
                    <w:left w:val="none" w:sz="0" w:space="0" w:color="auto"/>
                    <w:bottom w:val="none" w:sz="0" w:space="0" w:color="auto"/>
                    <w:right w:val="none" w:sz="0" w:space="0" w:color="auto"/>
                  </w:divBdr>
                </w:div>
                <w:div w:id="1759131735">
                  <w:marLeft w:val="0"/>
                  <w:marRight w:val="0"/>
                  <w:marTop w:val="0"/>
                  <w:marBottom w:val="0"/>
                  <w:divBdr>
                    <w:top w:val="none" w:sz="0" w:space="0" w:color="auto"/>
                    <w:left w:val="none" w:sz="0" w:space="0" w:color="auto"/>
                    <w:bottom w:val="none" w:sz="0" w:space="0" w:color="auto"/>
                    <w:right w:val="none" w:sz="0" w:space="0" w:color="auto"/>
                  </w:divBdr>
                </w:div>
                <w:div w:id="204486010">
                  <w:marLeft w:val="0"/>
                  <w:marRight w:val="0"/>
                  <w:marTop w:val="0"/>
                  <w:marBottom w:val="0"/>
                  <w:divBdr>
                    <w:top w:val="none" w:sz="0" w:space="0" w:color="auto"/>
                    <w:left w:val="none" w:sz="0" w:space="0" w:color="auto"/>
                    <w:bottom w:val="none" w:sz="0" w:space="0" w:color="auto"/>
                    <w:right w:val="none" w:sz="0" w:space="0" w:color="auto"/>
                  </w:divBdr>
                </w:div>
                <w:div w:id="511184301">
                  <w:marLeft w:val="0"/>
                  <w:marRight w:val="0"/>
                  <w:marTop w:val="0"/>
                  <w:marBottom w:val="0"/>
                  <w:divBdr>
                    <w:top w:val="none" w:sz="0" w:space="0" w:color="auto"/>
                    <w:left w:val="none" w:sz="0" w:space="0" w:color="auto"/>
                    <w:bottom w:val="none" w:sz="0" w:space="0" w:color="auto"/>
                    <w:right w:val="none" w:sz="0" w:space="0" w:color="auto"/>
                  </w:divBdr>
                </w:div>
                <w:div w:id="1056970087">
                  <w:marLeft w:val="0"/>
                  <w:marRight w:val="0"/>
                  <w:marTop w:val="0"/>
                  <w:marBottom w:val="0"/>
                  <w:divBdr>
                    <w:top w:val="none" w:sz="0" w:space="0" w:color="auto"/>
                    <w:left w:val="none" w:sz="0" w:space="0" w:color="auto"/>
                    <w:bottom w:val="none" w:sz="0" w:space="0" w:color="auto"/>
                    <w:right w:val="none" w:sz="0" w:space="0" w:color="auto"/>
                  </w:divBdr>
                </w:div>
                <w:div w:id="260113492">
                  <w:marLeft w:val="0"/>
                  <w:marRight w:val="0"/>
                  <w:marTop w:val="0"/>
                  <w:marBottom w:val="0"/>
                  <w:divBdr>
                    <w:top w:val="none" w:sz="0" w:space="0" w:color="auto"/>
                    <w:left w:val="none" w:sz="0" w:space="0" w:color="auto"/>
                    <w:bottom w:val="none" w:sz="0" w:space="0" w:color="auto"/>
                    <w:right w:val="none" w:sz="0" w:space="0" w:color="auto"/>
                  </w:divBdr>
                </w:div>
                <w:div w:id="73629580">
                  <w:marLeft w:val="0"/>
                  <w:marRight w:val="0"/>
                  <w:marTop w:val="0"/>
                  <w:marBottom w:val="0"/>
                  <w:divBdr>
                    <w:top w:val="none" w:sz="0" w:space="0" w:color="auto"/>
                    <w:left w:val="none" w:sz="0" w:space="0" w:color="auto"/>
                    <w:bottom w:val="none" w:sz="0" w:space="0" w:color="auto"/>
                    <w:right w:val="none" w:sz="0" w:space="0" w:color="auto"/>
                  </w:divBdr>
                </w:div>
                <w:div w:id="1211116722">
                  <w:marLeft w:val="0"/>
                  <w:marRight w:val="0"/>
                  <w:marTop w:val="0"/>
                  <w:marBottom w:val="0"/>
                  <w:divBdr>
                    <w:top w:val="none" w:sz="0" w:space="0" w:color="auto"/>
                    <w:left w:val="none" w:sz="0" w:space="0" w:color="auto"/>
                    <w:bottom w:val="none" w:sz="0" w:space="0" w:color="auto"/>
                    <w:right w:val="none" w:sz="0" w:space="0" w:color="auto"/>
                  </w:divBdr>
                </w:div>
                <w:div w:id="1034379109">
                  <w:marLeft w:val="0"/>
                  <w:marRight w:val="0"/>
                  <w:marTop w:val="0"/>
                  <w:marBottom w:val="0"/>
                  <w:divBdr>
                    <w:top w:val="none" w:sz="0" w:space="0" w:color="auto"/>
                    <w:left w:val="none" w:sz="0" w:space="0" w:color="auto"/>
                    <w:bottom w:val="none" w:sz="0" w:space="0" w:color="auto"/>
                    <w:right w:val="none" w:sz="0" w:space="0" w:color="auto"/>
                  </w:divBdr>
                </w:div>
                <w:div w:id="1119908101">
                  <w:marLeft w:val="0"/>
                  <w:marRight w:val="0"/>
                  <w:marTop w:val="0"/>
                  <w:marBottom w:val="0"/>
                  <w:divBdr>
                    <w:top w:val="none" w:sz="0" w:space="0" w:color="auto"/>
                    <w:left w:val="none" w:sz="0" w:space="0" w:color="auto"/>
                    <w:bottom w:val="none" w:sz="0" w:space="0" w:color="auto"/>
                    <w:right w:val="none" w:sz="0" w:space="0" w:color="auto"/>
                  </w:divBdr>
                </w:div>
                <w:div w:id="127088150">
                  <w:marLeft w:val="0"/>
                  <w:marRight w:val="0"/>
                  <w:marTop w:val="0"/>
                  <w:marBottom w:val="0"/>
                  <w:divBdr>
                    <w:top w:val="none" w:sz="0" w:space="0" w:color="auto"/>
                    <w:left w:val="none" w:sz="0" w:space="0" w:color="auto"/>
                    <w:bottom w:val="none" w:sz="0" w:space="0" w:color="auto"/>
                    <w:right w:val="none" w:sz="0" w:space="0" w:color="auto"/>
                  </w:divBdr>
                </w:div>
                <w:div w:id="1875575995">
                  <w:marLeft w:val="0"/>
                  <w:marRight w:val="0"/>
                  <w:marTop w:val="0"/>
                  <w:marBottom w:val="0"/>
                  <w:divBdr>
                    <w:top w:val="none" w:sz="0" w:space="0" w:color="auto"/>
                    <w:left w:val="none" w:sz="0" w:space="0" w:color="auto"/>
                    <w:bottom w:val="none" w:sz="0" w:space="0" w:color="auto"/>
                    <w:right w:val="none" w:sz="0" w:space="0" w:color="auto"/>
                  </w:divBdr>
                </w:div>
                <w:div w:id="172378879">
                  <w:marLeft w:val="0"/>
                  <w:marRight w:val="0"/>
                  <w:marTop w:val="0"/>
                  <w:marBottom w:val="0"/>
                  <w:divBdr>
                    <w:top w:val="none" w:sz="0" w:space="0" w:color="auto"/>
                    <w:left w:val="none" w:sz="0" w:space="0" w:color="auto"/>
                    <w:bottom w:val="none" w:sz="0" w:space="0" w:color="auto"/>
                    <w:right w:val="none" w:sz="0" w:space="0" w:color="auto"/>
                  </w:divBdr>
                </w:div>
                <w:div w:id="737754470">
                  <w:marLeft w:val="0"/>
                  <w:marRight w:val="0"/>
                  <w:marTop w:val="0"/>
                  <w:marBottom w:val="0"/>
                  <w:divBdr>
                    <w:top w:val="none" w:sz="0" w:space="0" w:color="auto"/>
                    <w:left w:val="none" w:sz="0" w:space="0" w:color="auto"/>
                    <w:bottom w:val="none" w:sz="0" w:space="0" w:color="auto"/>
                    <w:right w:val="none" w:sz="0" w:space="0" w:color="auto"/>
                  </w:divBdr>
                </w:div>
                <w:div w:id="325402401">
                  <w:marLeft w:val="0"/>
                  <w:marRight w:val="0"/>
                  <w:marTop w:val="0"/>
                  <w:marBottom w:val="0"/>
                  <w:divBdr>
                    <w:top w:val="none" w:sz="0" w:space="0" w:color="auto"/>
                    <w:left w:val="none" w:sz="0" w:space="0" w:color="auto"/>
                    <w:bottom w:val="none" w:sz="0" w:space="0" w:color="auto"/>
                    <w:right w:val="none" w:sz="0" w:space="0" w:color="auto"/>
                  </w:divBdr>
                </w:div>
                <w:div w:id="2087681142">
                  <w:marLeft w:val="0"/>
                  <w:marRight w:val="0"/>
                  <w:marTop w:val="0"/>
                  <w:marBottom w:val="0"/>
                  <w:divBdr>
                    <w:top w:val="none" w:sz="0" w:space="0" w:color="auto"/>
                    <w:left w:val="none" w:sz="0" w:space="0" w:color="auto"/>
                    <w:bottom w:val="none" w:sz="0" w:space="0" w:color="auto"/>
                    <w:right w:val="none" w:sz="0" w:space="0" w:color="auto"/>
                  </w:divBdr>
                </w:div>
                <w:div w:id="1590305810">
                  <w:marLeft w:val="0"/>
                  <w:marRight w:val="0"/>
                  <w:marTop w:val="0"/>
                  <w:marBottom w:val="0"/>
                  <w:divBdr>
                    <w:top w:val="none" w:sz="0" w:space="0" w:color="auto"/>
                    <w:left w:val="none" w:sz="0" w:space="0" w:color="auto"/>
                    <w:bottom w:val="none" w:sz="0" w:space="0" w:color="auto"/>
                    <w:right w:val="none" w:sz="0" w:space="0" w:color="auto"/>
                  </w:divBdr>
                </w:div>
                <w:div w:id="1344086330">
                  <w:marLeft w:val="0"/>
                  <w:marRight w:val="0"/>
                  <w:marTop w:val="0"/>
                  <w:marBottom w:val="0"/>
                  <w:divBdr>
                    <w:top w:val="none" w:sz="0" w:space="0" w:color="auto"/>
                    <w:left w:val="none" w:sz="0" w:space="0" w:color="auto"/>
                    <w:bottom w:val="none" w:sz="0" w:space="0" w:color="auto"/>
                    <w:right w:val="none" w:sz="0" w:space="0" w:color="auto"/>
                  </w:divBdr>
                </w:div>
                <w:div w:id="909731013">
                  <w:marLeft w:val="0"/>
                  <w:marRight w:val="0"/>
                  <w:marTop w:val="0"/>
                  <w:marBottom w:val="0"/>
                  <w:divBdr>
                    <w:top w:val="none" w:sz="0" w:space="0" w:color="auto"/>
                    <w:left w:val="none" w:sz="0" w:space="0" w:color="auto"/>
                    <w:bottom w:val="none" w:sz="0" w:space="0" w:color="auto"/>
                    <w:right w:val="none" w:sz="0" w:space="0" w:color="auto"/>
                  </w:divBdr>
                </w:div>
                <w:div w:id="45838764">
                  <w:marLeft w:val="0"/>
                  <w:marRight w:val="0"/>
                  <w:marTop w:val="0"/>
                  <w:marBottom w:val="0"/>
                  <w:divBdr>
                    <w:top w:val="none" w:sz="0" w:space="0" w:color="auto"/>
                    <w:left w:val="none" w:sz="0" w:space="0" w:color="auto"/>
                    <w:bottom w:val="none" w:sz="0" w:space="0" w:color="auto"/>
                    <w:right w:val="none" w:sz="0" w:space="0" w:color="auto"/>
                  </w:divBdr>
                </w:div>
                <w:div w:id="1980572457">
                  <w:marLeft w:val="0"/>
                  <w:marRight w:val="0"/>
                  <w:marTop w:val="0"/>
                  <w:marBottom w:val="0"/>
                  <w:divBdr>
                    <w:top w:val="none" w:sz="0" w:space="0" w:color="auto"/>
                    <w:left w:val="none" w:sz="0" w:space="0" w:color="auto"/>
                    <w:bottom w:val="none" w:sz="0" w:space="0" w:color="auto"/>
                    <w:right w:val="none" w:sz="0" w:space="0" w:color="auto"/>
                  </w:divBdr>
                </w:div>
                <w:div w:id="1848248140">
                  <w:marLeft w:val="0"/>
                  <w:marRight w:val="0"/>
                  <w:marTop w:val="0"/>
                  <w:marBottom w:val="0"/>
                  <w:divBdr>
                    <w:top w:val="none" w:sz="0" w:space="0" w:color="auto"/>
                    <w:left w:val="none" w:sz="0" w:space="0" w:color="auto"/>
                    <w:bottom w:val="none" w:sz="0" w:space="0" w:color="auto"/>
                    <w:right w:val="none" w:sz="0" w:space="0" w:color="auto"/>
                  </w:divBdr>
                </w:div>
                <w:div w:id="1805155147">
                  <w:marLeft w:val="0"/>
                  <w:marRight w:val="0"/>
                  <w:marTop w:val="0"/>
                  <w:marBottom w:val="0"/>
                  <w:divBdr>
                    <w:top w:val="none" w:sz="0" w:space="0" w:color="auto"/>
                    <w:left w:val="none" w:sz="0" w:space="0" w:color="auto"/>
                    <w:bottom w:val="none" w:sz="0" w:space="0" w:color="auto"/>
                    <w:right w:val="none" w:sz="0" w:space="0" w:color="auto"/>
                  </w:divBdr>
                </w:div>
                <w:div w:id="114907730">
                  <w:marLeft w:val="0"/>
                  <w:marRight w:val="0"/>
                  <w:marTop w:val="0"/>
                  <w:marBottom w:val="0"/>
                  <w:divBdr>
                    <w:top w:val="none" w:sz="0" w:space="0" w:color="auto"/>
                    <w:left w:val="none" w:sz="0" w:space="0" w:color="auto"/>
                    <w:bottom w:val="none" w:sz="0" w:space="0" w:color="auto"/>
                    <w:right w:val="none" w:sz="0" w:space="0" w:color="auto"/>
                  </w:divBdr>
                </w:div>
                <w:div w:id="410858407">
                  <w:marLeft w:val="0"/>
                  <w:marRight w:val="0"/>
                  <w:marTop w:val="0"/>
                  <w:marBottom w:val="0"/>
                  <w:divBdr>
                    <w:top w:val="none" w:sz="0" w:space="0" w:color="auto"/>
                    <w:left w:val="none" w:sz="0" w:space="0" w:color="auto"/>
                    <w:bottom w:val="none" w:sz="0" w:space="0" w:color="auto"/>
                    <w:right w:val="none" w:sz="0" w:space="0" w:color="auto"/>
                  </w:divBdr>
                </w:div>
                <w:div w:id="808324976">
                  <w:marLeft w:val="0"/>
                  <w:marRight w:val="0"/>
                  <w:marTop w:val="0"/>
                  <w:marBottom w:val="0"/>
                  <w:divBdr>
                    <w:top w:val="none" w:sz="0" w:space="0" w:color="auto"/>
                    <w:left w:val="none" w:sz="0" w:space="0" w:color="auto"/>
                    <w:bottom w:val="none" w:sz="0" w:space="0" w:color="auto"/>
                    <w:right w:val="none" w:sz="0" w:space="0" w:color="auto"/>
                  </w:divBdr>
                </w:div>
                <w:div w:id="1398359357">
                  <w:marLeft w:val="0"/>
                  <w:marRight w:val="0"/>
                  <w:marTop w:val="0"/>
                  <w:marBottom w:val="0"/>
                  <w:divBdr>
                    <w:top w:val="none" w:sz="0" w:space="0" w:color="auto"/>
                    <w:left w:val="none" w:sz="0" w:space="0" w:color="auto"/>
                    <w:bottom w:val="none" w:sz="0" w:space="0" w:color="auto"/>
                    <w:right w:val="none" w:sz="0" w:space="0" w:color="auto"/>
                  </w:divBdr>
                </w:div>
                <w:div w:id="1270821228">
                  <w:marLeft w:val="0"/>
                  <w:marRight w:val="0"/>
                  <w:marTop w:val="0"/>
                  <w:marBottom w:val="0"/>
                  <w:divBdr>
                    <w:top w:val="none" w:sz="0" w:space="0" w:color="auto"/>
                    <w:left w:val="none" w:sz="0" w:space="0" w:color="auto"/>
                    <w:bottom w:val="none" w:sz="0" w:space="0" w:color="auto"/>
                    <w:right w:val="none" w:sz="0" w:space="0" w:color="auto"/>
                  </w:divBdr>
                </w:div>
                <w:div w:id="250168065">
                  <w:marLeft w:val="0"/>
                  <w:marRight w:val="0"/>
                  <w:marTop w:val="0"/>
                  <w:marBottom w:val="0"/>
                  <w:divBdr>
                    <w:top w:val="none" w:sz="0" w:space="0" w:color="auto"/>
                    <w:left w:val="none" w:sz="0" w:space="0" w:color="auto"/>
                    <w:bottom w:val="none" w:sz="0" w:space="0" w:color="auto"/>
                    <w:right w:val="none" w:sz="0" w:space="0" w:color="auto"/>
                  </w:divBdr>
                </w:div>
                <w:div w:id="411703999">
                  <w:marLeft w:val="0"/>
                  <w:marRight w:val="0"/>
                  <w:marTop w:val="0"/>
                  <w:marBottom w:val="0"/>
                  <w:divBdr>
                    <w:top w:val="none" w:sz="0" w:space="0" w:color="auto"/>
                    <w:left w:val="none" w:sz="0" w:space="0" w:color="auto"/>
                    <w:bottom w:val="none" w:sz="0" w:space="0" w:color="auto"/>
                    <w:right w:val="none" w:sz="0" w:space="0" w:color="auto"/>
                  </w:divBdr>
                </w:div>
                <w:div w:id="491917205">
                  <w:marLeft w:val="0"/>
                  <w:marRight w:val="0"/>
                  <w:marTop w:val="0"/>
                  <w:marBottom w:val="0"/>
                  <w:divBdr>
                    <w:top w:val="none" w:sz="0" w:space="0" w:color="auto"/>
                    <w:left w:val="none" w:sz="0" w:space="0" w:color="auto"/>
                    <w:bottom w:val="none" w:sz="0" w:space="0" w:color="auto"/>
                    <w:right w:val="none" w:sz="0" w:space="0" w:color="auto"/>
                  </w:divBdr>
                </w:div>
                <w:div w:id="1532376203">
                  <w:marLeft w:val="0"/>
                  <w:marRight w:val="0"/>
                  <w:marTop w:val="0"/>
                  <w:marBottom w:val="0"/>
                  <w:divBdr>
                    <w:top w:val="none" w:sz="0" w:space="0" w:color="auto"/>
                    <w:left w:val="none" w:sz="0" w:space="0" w:color="auto"/>
                    <w:bottom w:val="none" w:sz="0" w:space="0" w:color="auto"/>
                    <w:right w:val="none" w:sz="0" w:space="0" w:color="auto"/>
                  </w:divBdr>
                </w:div>
                <w:div w:id="1186559880">
                  <w:marLeft w:val="0"/>
                  <w:marRight w:val="0"/>
                  <w:marTop w:val="0"/>
                  <w:marBottom w:val="0"/>
                  <w:divBdr>
                    <w:top w:val="none" w:sz="0" w:space="0" w:color="auto"/>
                    <w:left w:val="none" w:sz="0" w:space="0" w:color="auto"/>
                    <w:bottom w:val="none" w:sz="0" w:space="0" w:color="auto"/>
                    <w:right w:val="none" w:sz="0" w:space="0" w:color="auto"/>
                  </w:divBdr>
                </w:div>
                <w:div w:id="1112937737">
                  <w:marLeft w:val="0"/>
                  <w:marRight w:val="0"/>
                  <w:marTop w:val="0"/>
                  <w:marBottom w:val="0"/>
                  <w:divBdr>
                    <w:top w:val="none" w:sz="0" w:space="0" w:color="auto"/>
                    <w:left w:val="none" w:sz="0" w:space="0" w:color="auto"/>
                    <w:bottom w:val="none" w:sz="0" w:space="0" w:color="auto"/>
                    <w:right w:val="none" w:sz="0" w:space="0" w:color="auto"/>
                  </w:divBdr>
                </w:div>
                <w:div w:id="227573486">
                  <w:marLeft w:val="0"/>
                  <w:marRight w:val="0"/>
                  <w:marTop w:val="0"/>
                  <w:marBottom w:val="0"/>
                  <w:divBdr>
                    <w:top w:val="none" w:sz="0" w:space="0" w:color="auto"/>
                    <w:left w:val="none" w:sz="0" w:space="0" w:color="auto"/>
                    <w:bottom w:val="none" w:sz="0" w:space="0" w:color="auto"/>
                    <w:right w:val="none" w:sz="0" w:space="0" w:color="auto"/>
                  </w:divBdr>
                </w:div>
                <w:div w:id="546572555">
                  <w:marLeft w:val="0"/>
                  <w:marRight w:val="0"/>
                  <w:marTop w:val="0"/>
                  <w:marBottom w:val="0"/>
                  <w:divBdr>
                    <w:top w:val="none" w:sz="0" w:space="0" w:color="auto"/>
                    <w:left w:val="none" w:sz="0" w:space="0" w:color="auto"/>
                    <w:bottom w:val="none" w:sz="0" w:space="0" w:color="auto"/>
                    <w:right w:val="none" w:sz="0" w:space="0" w:color="auto"/>
                  </w:divBdr>
                </w:div>
                <w:div w:id="2084911913">
                  <w:marLeft w:val="0"/>
                  <w:marRight w:val="0"/>
                  <w:marTop w:val="0"/>
                  <w:marBottom w:val="0"/>
                  <w:divBdr>
                    <w:top w:val="none" w:sz="0" w:space="0" w:color="auto"/>
                    <w:left w:val="none" w:sz="0" w:space="0" w:color="auto"/>
                    <w:bottom w:val="none" w:sz="0" w:space="0" w:color="auto"/>
                    <w:right w:val="none" w:sz="0" w:space="0" w:color="auto"/>
                  </w:divBdr>
                </w:div>
                <w:div w:id="567347616">
                  <w:marLeft w:val="0"/>
                  <w:marRight w:val="0"/>
                  <w:marTop w:val="0"/>
                  <w:marBottom w:val="0"/>
                  <w:divBdr>
                    <w:top w:val="none" w:sz="0" w:space="0" w:color="auto"/>
                    <w:left w:val="none" w:sz="0" w:space="0" w:color="auto"/>
                    <w:bottom w:val="none" w:sz="0" w:space="0" w:color="auto"/>
                    <w:right w:val="none" w:sz="0" w:space="0" w:color="auto"/>
                  </w:divBdr>
                </w:div>
                <w:div w:id="1197043468">
                  <w:marLeft w:val="0"/>
                  <w:marRight w:val="0"/>
                  <w:marTop w:val="0"/>
                  <w:marBottom w:val="0"/>
                  <w:divBdr>
                    <w:top w:val="none" w:sz="0" w:space="0" w:color="auto"/>
                    <w:left w:val="none" w:sz="0" w:space="0" w:color="auto"/>
                    <w:bottom w:val="none" w:sz="0" w:space="0" w:color="auto"/>
                    <w:right w:val="none" w:sz="0" w:space="0" w:color="auto"/>
                  </w:divBdr>
                </w:div>
                <w:div w:id="1385907542">
                  <w:marLeft w:val="0"/>
                  <w:marRight w:val="0"/>
                  <w:marTop w:val="0"/>
                  <w:marBottom w:val="0"/>
                  <w:divBdr>
                    <w:top w:val="none" w:sz="0" w:space="0" w:color="auto"/>
                    <w:left w:val="none" w:sz="0" w:space="0" w:color="auto"/>
                    <w:bottom w:val="none" w:sz="0" w:space="0" w:color="auto"/>
                    <w:right w:val="none" w:sz="0" w:space="0" w:color="auto"/>
                  </w:divBdr>
                </w:div>
                <w:div w:id="153306531">
                  <w:marLeft w:val="0"/>
                  <w:marRight w:val="0"/>
                  <w:marTop w:val="0"/>
                  <w:marBottom w:val="0"/>
                  <w:divBdr>
                    <w:top w:val="none" w:sz="0" w:space="0" w:color="auto"/>
                    <w:left w:val="none" w:sz="0" w:space="0" w:color="auto"/>
                    <w:bottom w:val="none" w:sz="0" w:space="0" w:color="auto"/>
                    <w:right w:val="none" w:sz="0" w:space="0" w:color="auto"/>
                  </w:divBdr>
                </w:div>
                <w:div w:id="364446805">
                  <w:marLeft w:val="0"/>
                  <w:marRight w:val="0"/>
                  <w:marTop w:val="0"/>
                  <w:marBottom w:val="0"/>
                  <w:divBdr>
                    <w:top w:val="none" w:sz="0" w:space="0" w:color="auto"/>
                    <w:left w:val="none" w:sz="0" w:space="0" w:color="auto"/>
                    <w:bottom w:val="none" w:sz="0" w:space="0" w:color="auto"/>
                    <w:right w:val="none" w:sz="0" w:space="0" w:color="auto"/>
                  </w:divBdr>
                </w:div>
                <w:div w:id="65445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386227">
          <w:marLeft w:val="0"/>
          <w:marRight w:val="0"/>
          <w:marTop w:val="12"/>
          <w:marBottom w:val="0"/>
          <w:divBdr>
            <w:top w:val="single" w:sz="48" w:space="0" w:color="auto"/>
            <w:left w:val="single" w:sz="48" w:space="0" w:color="auto"/>
            <w:bottom w:val="single" w:sz="48" w:space="0" w:color="auto"/>
            <w:right w:val="single" w:sz="48" w:space="0" w:color="auto"/>
          </w:divBdr>
          <w:divsChild>
            <w:div w:id="883299415">
              <w:marLeft w:val="0"/>
              <w:marRight w:val="0"/>
              <w:marTop w:val="0"/>
              <w:marBottom w:val="0"/>
              <w:divBdr>
                <w:top w:val="none" w:sz="0" w:space="0" w:color="auto"/>
                <w:left w:val="none" w:sz="0" w:space="0" w:color="auto"/>
                <w:bottom w:val="none" w:sz="0" w:space="0" w:color="auto"/>
                <w:right w:val="none" w:sz="0" w:space="0" w:color="auto"/>
              </w:divBdr>
              <w:divsChild>
                <w:div w:id="447698665">
                  <w:marLeft w:val="0"/>
                  <w:marRight w:val="0"/>
                  <w:marTop w:val="0"/>
                  <w:marBottom w:val="0"/>
                  <w:divBdr>
                    <w:top w:val="none" w:sz="0" w:space="0" w:color="auto"/>
                    <w:left w:val="none" w:sz="0" w:space="0" w:color="auto"/>
                    <w:bottom w:val="none" w:sz="0" w:space="0" w:color="auto"/>
                    <w:right w:val="none" w:sz="0" w:space="0" w:color="auto"/>
                  </w:divBdr>
                </w:div>
                <w:div w:id="1147354682">
                  <w:marLeft w:val="0"/>
                  <w:marRight w:val="0"/>
                  <w:marTop w:val="0"/>
                  <w:marBottom w:val="0"/>
                  <w:divBdr>
                    <w:top w:val="none" w:sz="0" w:space="0" w:color="auto"/>
                    <w:left w:val="none" w:sz="0" w:space="0" w:color="auto"/>
                    <w:bottom w:val="none" w:sz="0" w:space="0" w:color="auto"/>
                    <w:right w:val="none" w:sz="0" w:space="0" w:color="auto"/>
                  </w:divBdr>
                </w:div>
                <w:div w:id="1604529914">
                  <w:marLeft w:val="0"/>
                  <w:marRight w:val="0"/>
                  <w:marTop w:val="0"/>
                  <w:marBottom w:val="0"/>
                  <w:divBdr>
                    <w:top w:val="none" w:sz="0" w:space="0" w:color="auto"/>
                    <w:left w:val="none" w:sz="0" w:space="0" w:color="auto"/>
                    <w:bottom w:val="none" w:sz="0" w:space="0" w:color="auto"/>
                    <w:right w:val="none" w:sz="0" w:space="0" w:color="auto"/>
                  </w:divBdr>
                </w:div>
                <w:div w:id="1326325839">
                  <w:marLeft w:val="0"/>
                  <w:marRight w:val="0"/>
                  <w:marTop w:val="0"/>
                  <w:marBottom w:val="0"/>
                  <w:divBdr>
                    <w:top w:val="none" w:sz="0" w:space="0" w:color="auto"/>
                    <w:left w:val="none" w:sz="0" w:space="0" w:color="auto"/>
                    <w:bottom w:val="none" w:sz="0" w:space="0" w:color="auto"/>
                    <w:right w:val="none" w:sz="0" w:space="0" w:color="auto"/>
                  </w:divBdr>
                </w:div>
                <w:div w:id="175729017">
                  <w:marLeft w:val="0"/>
                  <w:marRight w:val="0"/>
                  <w:marTop w:val="0"/>
                  <w:marBottom w:val="0"/>
                  <w:divBdr>
                    <w:top w:val="none" w:sz="0" w:space="0" w:color="auto"/>
                    <w:left w:val="none" w:sz="0" w:space="0" w:color="auto"/>
                    <w:bottom w:val="none" w:sz="0" w:space="0" w:color="auto"/>
                    <w:right w:val="none" w:sz="0" w:space="0" w:color="auto"/>
                  </w:divBdr>
                </w:div>
                <w:div w:id="1834947450">
                  <w:marLeft w:val="0"/>
                  <w:marRight w:val="0"/>
                  <w:marTop w:val="0"/>
                  <w:marBottom w:val="0"/>
                  <w:divBdr>
                    <w:top w:val="none" w:sz="0" w:space="0" w:color="auto"/>
                    <w:left w:val="none" w:sz="0" w:space="0" w:color="auto"/>
                    <w:bottom w:val="none" w:sz="0" w:space="0" w:color="auto"/>
                    <w:right w:val="none" w:sz="0" w:space="0" w:color="auto"/>
                  </w:divBdr>
                </w:div>
                <w:div w:id="923804568">
                  <w:marLeft w:val="0"/>
                  <w:marRight w:val="0"/>
                  <w:marTop w:val="0"/>
                  <w:marBottom w:val="0"/>
                  <w:divBdr>
                    <w:top w:val="none" w:sz="0" w:space="0" w:color="auto"/>
                    <w:left w:val="none" w:sz="0" w:space="0" w:color="auto"/>
                    <w:bottom w:val="none" w:sz="0" w:space="0" w:color="auto"/>
                    <w:right w:val="none" w:sz="0" w:space="0" w:color="auto"/>
                  </w:divBdr>
                </w:div>
                <w:div w:id="50883156">
                  <w:marLeft w:val="0"/>
                  <w:marRight w:val="0"/>
                  <w:marTop w:val="0"/>
                  <w:marBottom w:val="0"/>
                  <w:divBdr>
                    <w:top w:val="none" w:sz="0" w:space="0" w:color="auto"/>
                    <w:left w:val="none" w:sz="0" w:space="0" w:color="auto"/>
                    <w:bottom w:val="none" w:sz="0" w:space="0" w:color="auto"/>
                    <w:right w:val="none" w:sz="0" w:space="0" w:color="auto"/>
                  </w:divBdr>
                </w:div>
                <w:div w:id="1001859937">
                  <w:marLeft w:val="0"/>
                  <w:marRight w:val="0"/>
                  <w:marTop w:val="0"/>
                  <w:marBottom w:val="0"/>
                  <w:divBdr>
                    <w:top w:val="none" w:sz="0" w:space="0" w:color="auto"/>
                    <w:left w:val="none" w:sz="0" w:space="0" w:color="auto"/>
                    <w:bottom w:val="none" w:sz="0" w:space="0" w:color="auto"/>
                    <w:right w:val="none" w:sz="0" w:space="0" w:color="auto"/>
                  </w:divBdr>
                </w:div>
                <w:div w:id="742096434">
                  <w:marLeft w:val="0"/>
                  <w:marRight w:val="0"/>
                  <w:marTop w:val="0"/>
                  <w:marBottom w:val="0"/>
                  <w:divBdr>
                    <w:top w:val="none" w:sz="0" w:space="0" w:color="auto"/>
                    <w:left w:val="none" w:sz="0" w:space="0" w:color="auto"/>
                    <w:bottom w:val="none" w:sz="0" w:space="0" w:color="auto"/>
                    <w:right w:val="none" w:sz="0" w:space="0" w:color="auto"/>
                  </w:divBdr>
                </w:div>
                <w:div w:id="2132361039">
                  <w:marLeft w:val="0"/>
                  <w:marRight w:val="0"/>
                  <w:marTop w:val="0"/>
                  <w:marBottom w:val="0"/>
                  <w:divBdr>
                    <w:top w:val="none" w:sz="0" w:space="0" w:color="auto"/>
                    <w:left w:val="none" w:sz="0" w:space="0" w:color="auto"/>
                    <w:bottom w:val="none" w:sz="0" w:space="0" w:color="auto"/>
                    <w:right w:val="none" w:sz="0" w:space="0" w:color="auto"/>
                  </w:divBdr>
                </w:div>
                <w:div w:id="1542400264">
                  <w:marLeft w:val="0"/>
                  <w:marRight w:val="0"/>
                  <w:marTop w:val="0"/>
                  <w:marBottom w:val="0"/>
                  <w:divBdr>
                    <w:top w:val="none" w:sz="0" w:space="0" w:color="auto"/>
                    <w:left w:val="none" w:sz="0" w:space="0" w:color="auto"/>
                    <w:bottom w:val="none" w:sz="0" w:space="0" w:color="auto"/>
                    <w:right w:val="none" w:sz="0" w:space="0" w:color="auto"/>
                  </w:divBdr>
                </w:div>
                <w:div w:id="810438255">
                  <w:marLeft w:val="0"/>
                  <w:marRight w:val="0"/>
                  <w:marTop w:val="0"/>
                  <w:marBottom w:val="0"/>
                  <w:divBdr>
                    <w:top w:val="none" w:sz="0" w:space="0" w:color="auto"/>
                    <w:left w:val="none" w:sz="0" w:space="0" w:color="auto"/>
                    <w:bottom w:val="none" w:sz="0" w:space="0" w:color="auto"/>
                    <w:right w:val="none" w:sz="0" w:space="0" w:color="auto"/>
                  </w:divBdr>
                </w:div>
                <w:div w:id="297225192">
                  <w:marLeft w:val="0"/>
                  <w:marRight w:val="0"/>
                  <w:marTop w:val="0"/>
                  <w:marBottom w:val="0"/>
                  <w:divBdr>
                    <w:top w:val="none" w:sz="0" w:space="0" w:color="auto"/>
                    <w:left w:val="none" w:sz="0" w:space="0" w:color="auto"/>
                    <w:bottom w:val="none" w:sz="0" w:space="0" w:color="auto"/>
                    <w:right w:val="none" w:sz="0" w:space="0" w:color="auto"/>
                  </w:divBdr>
                </w:div>
                <w:div w:id="579173879">
                  <w:marLeft w:val="0"/>
                  <w:marRight w:val="0"/>
                  <w:marTop w:val="0"/>
                  <w:marBottom w:val="0"/>
                  <w:divBdr>
                    <w:top w:val="none" w:sz="0" w:space="0" w:color="auto"/>
                    <w:left w:val="none" w:sz="0" w:space="0" w:color="auto"/>
                    <w:bottom w:val="none" w:sz="0" w:space="0" w:color="auto"/>
                    <w:right w:val="none" w:sz="0" w:space="0" w:color="auto"/>
                  </w:divBdr>
                </w:div>
                <w:div w:id="709189534">
                  <w:marLeft w:val="0"/>
                  <w:marRight w:val="0"/>
                  <w:marTop w:val="0"/>
                  <w:marBottom w:val="0"/>
                  <w:divBdr>
                    <w:top w:val="none" w:sz="0" w:space="0" w:color="auto"/>
                    <w:left w:val="none" w:sz="0" w:space="0" w:color="auto"/>
                    <w:bottom w:val="none" w:sz="0" w:space="0" w:color="auto"/>
                    <w:right w:val="none" w:sz="0" w:space="0" w:color="auto"/>
                  </w:divBdr>
                </w:div>
                <w:div w:id="1486779319">
                  <w:marLeft w:val="0"/>
                  <w:marRight w:val="0"/>
                  <w:marTop w:val="0"/>
                  <w:marBottom w:val="0"/>
                  <w:divBdr>
                    <w:top w:val="none" w:sz="0" w:space="0" w:color="auto"/>
                    <w:left w:val="none" w:sz="0" w:space="0" w:color="auto"/>
                    <w:bottom w:val="none" w:sz="0" w:space="0" w:color="auto"/>
                    <w:right w:val="none" w:sz="0" w:space="0" w:color="auto"/>
                  </w:divBdr>
                </w:div>
                <w:div w:id="1704360659">
                  <w:marLeft w:val="0"/>
                  <w:marRight w:val="0"/>
                  <w:marTop w:val="0"/>
                  <w:marBottom w:val="0"/>
                  <w:divBdr>
                    <w:top w:val="none" w:sz="0" w:space="0" w:color="auto"/>
                    <w:left w:val="none" w:sz="0" w:space="0" w:color="auto"/>
                    <w:bottom w:val="none" w:sz="0" w:space="0" w:color="auto"/>
                    <w:right w:val="none" w:sz="0" w:space="0" w:color="auto"/>
                  </w:divBdr>
                </w:div>
                <w:div w:id="718437215">
                  <w:marLeft w:val="0"/>
                  <w:marRight w:val="0"/>
                  <w:marTop w:val="0"/>
                  <w:marBottom w:val="0"/>
                  <w:divBdr>
                    <w:top w:val="none" w:sz="0" w:space="0" w:color="auto"/>
                    <w:left w:val="none" w:sz="0" w:space="0" w:color="auto"/>
                    <w:bottom w:val="none" w:sz="0" w:space="0" w:color="auto"/>
                    <w:right w:val="none" w:sz="0" w:space="0" w:color="auto"/>
                  </w:divBdr>
                </w:div>
                <w:div w:id="591863136">
                  <w:marLeft w:val="0"/>
                  <w:marRight w:val="0"/>
                  <w:marTop w:val="0"/>
                  <w:marBottom w:val="0"/>
                  <w:divBdr>
                    <w:top w:val="none" w:sz="0" w:space="0" w:color="auto"/>
                    <w:left w:val="none" w:sz="0" w:space="0" w:color="auto"/>
                    <w:bottom w:val="none" w:sz="0" w:space="0" w:color="auto"/>
                    <w:right w:val="none" w:sz="0" w:space="0" w:color="auto"/>
                  </w:divBdr>
                </w:div>
                <w:div w:id="2050183025">
                  <w:marLeft w:val="0"/>
                  <w:marRight w:val="0"/>
                  <w:marTop w:val="0"/>
                  <w:marBottom w:val="0"/>
                  <w:divBdr>
                    <w:top w:val="none" w:sz="0" w:space="0" w:color="auto"/>
                    <w:left w:val="none" w:sz="0" w:space="0" w:color="auto"/>
                    <w:bottom w:val="none" w:sz="0" w:space="0" w:color="auto"/>
                    <w:right w:val="none" w:sz="0" w:space="0" w:color="auto"/>
                  </w:divBdr>
                </w:div>
                <w:div w:id="1184244760">
                  <w:marLeft w:val="0"/>
                  <w:marRight w:val="0"/>
                  <w:marTop w:val="0"/>
                  <w:marBottom w:val="0"/>
                  <w:divBdr>
                    <w:top w:val="none" w:sz="0" w:space="0" w:color="auto"/>
                    <w:left w:val="none" w:sz="0" w:space="0" w:color="auto"/>
                    <w:bottom w:val="none" w:sz="0" w:space="0" w:color="auto"/>
                    <w:right w:val="none" w:sz="0" w:space="0" w:color="auto"/>
                  </w:divBdr>
                </w:div>
                <w:div w:id="1321035867">
                  <w:marLeft w:val="0"/>
                  <w:marRight w:val="0"/>
                  <w:marTop w:val="0"/>
                  <w:marBottom w:val="0"/>
                  <w:divBdr>
                    <w:top w:val="none" w:sz="0" w:space="0" w:color="auto"/>
                    <w:left w:val="none" w:sz="0" w:space="0" w:color="auto"/>
                    <w:bottom w:val="none" w:sz="0" w:space="0" w:color="auto"/>
                    <w:right w:val="none" w:sz="0" w:space="0" w:color="auto"/>
                  </w:divBdr>
                </w:div>
                <w:div w:id="288170087">
                  <w:marLeft w:val="0"/>
                  <w:marRight w:val="0"/>
                  <w:marTop w:val="0"/>
                  <w:marBottom w:val="0"/>
                  <w:divBdr>
                    <w:top w:val="none" w:sz="0" w:space="0" w:color="auto"/>
                    <w:left w:val="none" w:sz="0" w:space="0" w:color="auto"/>
                    <w:bottom w:val="none" w:sz="0" w:space="0" w:color="auto"/>
                    <w:right w:val="none" w:sz="0" w:space="0" w:color="auto"/>
                  </w:divBdr>
                </w:div>
                <w:div w:id="679160260">
                  <w:marLeft w:val="0"/>
                  <w:marRight w:val="0"/>
                  <w:marTop w:val="0"/>
                  <w:marBottom w:val="0"/>
                  <w:divBdr>
                    <w:top w:val="none" w:sz="0" w:space="0" w:color="auto"/>
                    <w:left w:val="none" w:sz="0" w:space="0" w:color="auto"/>
                    <w:bottom w:val="none" w:sz="0" w:space="0" w:color="auto"/>
                    <w:right w:val="none" w:sz="0" w:space="0" w:color="auto"/>
                  </w:divBdr>
                </w:div>
                <w:div w:id="1638795818">
                  <w:marLeft w:val="0"/>
                  <w:marRight w:val="0"/>
                  <w:marTop w:val="0"/>
                  <w:marBottom w:val="0"/>
                  <w:divBdr>
                    <w:top w:val="none" w:sz="0" w:space="0" w:color="auto"/>
                    <w:left w:val="none" w:sz="0" w:space="0" w:color="auto"/>
                    <w:bottom w:val="none" w:sz="0" w:space="0" w:color="auto"/>
                    <w:right w:val="none" w:sz="0" w:space="0" w:color="auto"/>
                  </w:divBdr>
                </w:div>
                <w:div w:id="1726637526">
                  <w:marLeft w:val="0"/>
                  <w:marRight w:val="0"/>
                  <w:marTop w:val="0"/>
                  <w:marBottom w:val="0"/>
                  <w:divBdr>
                    <w:top w:val="none" w:sz="0" w:space="0" w:color="auto"/>
                    <w:left w:val="none" w:sz="0" w:space="0" w:color="auto"/>
                    <w:bottom w:val="none" w:sz="0" w:space="0" w:color="auto"/>
                    <w:right w:val="none" w:sz="0" w:space="0" w:color="auto"/>
                  </w:divBdr>
                </w:div>
                <w:div w:id="2009360549">
                  <w:marLeft w:val="0"/>
                  <w:marRight w:val="0"/>
                  <w:marTop w:val="0"/>
                  <w:marBottom w:val="0"/>
                  <w:divBdr>
                    <w:top w:val="none" w:sz="0" w:space="0" w:color="auto"/>
                    <w:left w:val="none" w:sz="0" w:space="0" w:color="auto"/>
                    <w:bottom w:val="none" w:sz="0" w:space="0" w:color="auto"/>
                    <w:right w:val="none" w:sz="0" w:space="0" w:color="auto"/>
                  </w:divBdr>
                </w:div>
                <w:div w:id="748886754">
                  <w:marLeft w:val="0"/>
                  <w:marRight w:val="0"/>
                  <w:marTop w:val="0"/>
                  <w:marBottom w:val="0"/>
                  <w:divBdr>
                    <w:top w:val="none" w:sz="0" w:space="0" w:color="auto"/>
                    <w:left w:val="none" w:sz="0" w:space="0" w:color="auto"/>
                    <w:bottom w:val="none" w:sz="0" w:space="0" w:color="auto"/>
                    <w:right w:val="none" w:sz="0" w:space="0" w:color="auto"/>
                  </w:divBdr>
                </w:div>
                <w:div w:id="1787389965">
                  <w:marLeft w:val="0"/>
                  <w:marRight w:val="0"/>
                  <w:marTop w:val="0"/>
                  <w:marBottom w:val="0"/>
                  <w:divBdr>
                    <w:top w:val="none" w:sz="0" w:space="0" w:color="auto"/>
                    <w:left w:val="none" w:sz="0" w:space="0" w:color="auto"/>
                    <w:bottom w:val="none" w:sz="0" w:space="0" w:color="auto"/>
                    <w:right w:val="none" w:sz="0" w:space="0" w:color="auto"/>
                  </w:divBdr>
                </w:div>
                <w:div w:id="1468233341">
                  <w:marLeft w:val="0"/>
                  <w:marRight w:val="0"/>
                  <w:marTop w:val="0"/>
                  <w:marBottom w:val="0"/>
                  <w:divBdr>
                    <w:top w:val="none" w:sz="0" w:space="0" w:color="auto"/>
                    <w:left w:val="none" w:sz="0" w:space="0" w:color="auto"/>
                    <w:bottom w:val="none" w:sz="0" w:space="0" w:color="auto"/>
                    <w:right w:val="none" w:sz="0" w:space="0" w:color="auto"/>
                  </w:divBdr>
                </w:div>
                <w:div w:id="1302928865">
                  <w:marLeft w:val="0"/>
                  <w:marRight w:val="0"/>
                  <w:marTop w:val="0"/>
                  <w:marBottom w:val="0"/>
                  <w:divBdr>
                    <w:top w:val="none" w:sz="0" w:space="0" w:color="auto"/>
                    <w:left w:val="none" w:sz="0" w:space="0" w:color="auto"/>
                    <w:bottom w:val="none" w:sz="0" w:space="0" w:color="auto"/>
                    <w:right w:val="none" w:sz="0" w:space="0" w:color="auto"/>
                  </w:divBdr>
                </w:div>
                <w:div w:id="1551728466">
                  <w:marLeft w:val="0"/>
                  <w:marRight w:val="0"/>
                  <w:marTop w:val="0"/>
                  <w:marBottom w:val="0"/>
                  <w:divBdr>
                    <w:top w:val="none" w:sz="0" w:space="0" w:color="auto"/>
                    <w:left w:val="none" w:sz="0" w:space="0" w:color="auto"/>
                    <w:bottom w:val="none" w:sz="0" w:space="0" w:color="auto"/>
                    <w:right w:val="none" w:sz="0" w:space="0" w:color="auto"/>
                  </w:divBdr>
                </w:div>
                <w:div w:id="322393809">
                  <w:marLeft w:val="0"/>
                  <w:marRight w:val="0"/>
                  <w:marTop w:val="0"/>
                  <w:marBottom w:val="0"/>
                  <w:divBdr>
                    <w:top w:val="none" w:sz="0" w:space="0" w:color="auto"/>
                    <w:left w:val="none" w:sz="0" w:space="0" w:color="auto"/>
                    <w:bottom w:val="none" w:sz="0" w:space="0" w:color="auto"/>
                    <w:right w:val="none" w:sz="0" w:space="0" w:color="auto"/>
                  </w:divBdr>
                </w:div>
                <w:div w:id="1116752091">
                  <w:marLeft w:val="0"/>
                  <w:marRight w:val="0"/>
                  <w:marTop w:val="0"/>
                  <w:marBottom w:val="0"/>
                  <w:divBdr>
                    <w:top w:val="none" w:sz="0" w:space="0" w:color="auto"/>
                    <w:left w:val="none" w:sz="0" w:space="0" w:color="auto"/>
                    <w:bottom w:val="none" w:sz="0" w:space="0" w:color="auto"/>
                    <w:right w:val="none" w:sz="0" w:space="0" w:color="auto"/>
                  </w:divBdr>
                </w:div>
                <w:div w:id="513885571">
                  <w:marLeft w:val="0"/>
                  <w:marRight w:val="0"/>
                  <w:marTop w:val="0"/>
                  <w:marBottom w:val="0"/>
                  <w:divBdr>
                    <w:top w:val="none" w:sz="0" w:space="0" w:color="auto"/>
                    <w:left w:val="none" w:sz="0" w:space="0" w:color="auto"/>
                    <w:bottom w:val="none" w:sz="0" w:space="0" w:color="auto"/>
                    <w:right w:val="none" w:sz="0" w:space="0" w:color="auto"/>
                  </w:divBdr>
                </w:div>
                <w:div w:id="1425761820">
                  <w:marLeft w:val="0"/>
                  <w:marRight w:val="0"/>
                  <w:marTop w:val="0"/>
                  <w:marBottom w:val="0"/>
                  <w:divBdr>
                    <w:top w:val="none" w:sz="0" w:space="0" w:color="auto"/>
                    <w:left w:val="none" w:sz="0" w:space="0" w:color="auto"/>
                    <w:bottom w:val="none" w:sz="0" w:space="0" w:color="auto"/>
                    <w:right w:val="none" w:sz="0" w:space="0" w:color="auto"/>
                  </w:divBdr>
                </w:div>
                <w:div w:id="1986465200">
                  <w:marLeft w:val="0"/>
                  <w:marRight w:val="0"/>
                  <w:marTop w:val="0"/>
                  <w:marBottom w:val="0"/>
                  <w:divBdr>
                    <w:top w:val="none" w:sz="0" w:space="0" w:color="auto"/>
                    <w:left w:val="none" w:sz="0" w:space="0" w:color="auto"/>
                    <w:bottom w:val="none" w:sz="0" w:space="0" w:color="auto"/>
                    <w:right w:val="none" w:sz="0" w:space="0" w:color="auto"/>
                  </w:divBdr>
                </w:div>
                <w:div w:id="446195299">
                  <w:marLeft w:val="0"/>
                  <w:marRight w:val="0"/>
                  <w:marTop w:val="0"/>
                  <w:marBottom w:val="0"/>
                  <w:divBdr>
                    <w:top w:val="none" w:sz="0" w:space="0" w:color="auto"/>
                    <w:left w:val="none" w:sz="0" w:space="0" w:color="auto"/>
                    <w:bottom w:val="none" w:sz="0" w:space="0" w:color="auto"/>
                    <w:right w:val="none" w:sz="0" w:space="0" w:color="auto"/>
                  </w:divBdr>
                </w:div>
                <w:div w:id="2126580198">
                  <w:marLeft w:val="0"/>
                  <w:marRight w:val="0"/>
                  <w:marTop w:val="0"/>
                  <w:marBottom w:val="0"/>
                  <w:divBdr>
                    <w:top w:val="none" w:sz="0" w:space="0" w:color="auto"/>
                    <w:left w:val="none" w:sz="0" w:space="0" w:color="auto"/>
                    <w:bottom w:val="none" w:sz="0" w:space="0" w:color="auto"/>
                    <w:right w:val="none" w:sz="0" w:space="0" w:color="auto"/>
                  </w:divBdr>
                </w:div>
                <w:div w:id="1323045736">
                  <w:marLeft w:val="0"/>
                  <w:marRight w:val="0"/>
                  <w:marTop w:val="0"/>
                  <w:marBottom w:val="0"/>
                  <w:divBdr>
                    <w:top w:val="none" w:sz="0" w:space="0" w:color="auto"/>
                    <w:left w:val="none" w:sz="0" w:space="0" w:color="auto"/>
                    <w:bottom w:val="none" w:sz="0" w:space="0" w:color="auto"/>
                    <w:right w:val="none" w:sz="0" w:space="0" w:color="auto"/>
                  </w:divBdr>
                </w:div>
                <w:div w:id="2037148212">
                  <w:marLeft w:val="0"/>
                  <w:marRight w:val="0"/>
                  <w:marTop w:val="0"/>
                  <w:marBottom w:val="0"/>
                  <w:divBdr>
                    <w:top w:val="none" w:sz="0" w:space="0" w:color="auto"/>
                    <w:left w:val="none" w:sz="0" w:space="0" w:color="auto"/>
                    <w:bottom w:val="none" w:sz="0" w:space="0" w:color="auto"/>
                    <w:right w:val="none" w:sz="0" w:space="0" w:color="auto"/>
                  </w:divBdr>
                </w:div>
                <w:div w:id="1940403080">
                  <w:marLeft w:val="0"/>
                  <w:marRight w:val="0"/>
                  <w:marTop w:val="0"/>
                  <w:marBottom w:val="0"/>
                  <w:divBdr>
                    <w:top w:val="none" w:sz="0" w:space="0" w:color="auto"/>
                    <w:left w:val="none" w:sz="0" w:space="0" w:color="auto"/>
                    <w:bottom w:val="none" w:sz="0" w:space="0" w:color="auto"/>
                    <w:right w:val="none" w:sz="0" w:space="0" w:color="auto"/>
                  </w:divBdr>
                </w:div>
                <w:div w:id="195116724">
                  <w:marLeft w:val="0"/>
                  <w:marRight w:val="0"/>
                  <w:marTop w:val="0"/>
                  <w:marBottom w:val="0"/>
                  <w:divBdr>
                    <w:top w:val="none" w:sz="0" w:space="0" w:color="auto"/>
                    <w:left w:val="none" w:sz="0" w:space="0" w:color="auto"/>
                    <w:bottom w:val="none" w:sz="0" w:space="0" w:color="auto"/>
                    <w:right w:val="none" w:sz="0" w:space="0" w:color="auto"/>
                  </w:divBdr>
                </w:div>
                <w:div w:id="214052270">
                  <w:marLeft w:val="0"/>
                  <w:marRight w:val="0"/>
                  <w:marTop w:val="0"/>
                  <w:marBottom w:val="0"/>
                  <w:divBdr>
                    <w:top w:val="none" w:sz="0" w:space="0" w:color="auto"/>
                    <w:left w:val="none" w:sz="0" w:space="0" w:color="auto"/>
                    <w:bottom w:val="none" w:sz="0" w:space="0" w:color="auto"/>
                    <w:right w:val="none" w:sz="0" w:space="0" w:color="auto"/>
                  </w:divBdr>
                </w:div>
                <w:div w:id="56167258">
                  <w:marLeft w:val="0"/>
                  <w:marRight w:val="0"/>
                  <w:marTop w:val="0"/>
                  <w:marBottom w:val="0"/>
                  <w:divBdr>
                    <w:top w:val="none" w:sz="0" w:space="0" w:color="auto"/>
                    <w:left w:val="none" w:sz="0" w:space="0" w:color="auto"/>
                    <w:bottom w:val="none" w:sz="0" w:space="0" w:color="auto"/>
                    <w:right w:val="none" w:sz="0" w:space="0" w:color="auto"/>
                  </w:divBdr>
                </w:div>
                <w:div w:id="12584461">
                  <w:marLeft w:val="0"/>
                  <w:marRight w:val="0"/>
                  <w:marTop w:val="0"/>
                  <w:marBottom w:val="0"/>
                  <w:divBdr>
                    <w:top w:val="none" w:sz="0" w:space="0" w:color="auto"/>
                    <w:left w:val="none" w:sz="0" w:space="0" w:color="auto"/>
                    <w:bottom w:val="none" w:sz="0" w:space="0" w:color="auto"/>
                    <w:right w:val="none" w:sz="0" w:space="0" w:color="auto"/>
                  </w:divBdr>
                </w:div>
                <w:div w:id="530844425">
                  <w:marLeft w:val="0"/>
                  <w:marRight w:val="0"/>
                  <w:marTop w:val="0"/>
                  <w:marBottom w:val="0"/>
                  <w:divBdr>
                    <w:top w:val="none" w:sz="0" w:space="0" w:color="auto"/>
                    <w:left w:val="none" w:sz="0" w:space="0" w:color="auto"/>
                    <w:bottom w:val="none" w:sz="0" w:space="0" w:color="auto"/>
                    <w:right w:val="none" w:sz="0" w:space="0" w:color="auto"/>
                  </w:divBdr>
                </w:div>
                <w:div w:id="1376809207">
                  <w:marLeft w:val="0"/>
                  <w:marRight w:val="0"/>
                  <w:marTop w:val="0"/>
                  <w:marBottom w:val="0"/>
                  <w:divBdr>
                    <w:top w:val="none" w:sz="0" w:space="0" w:color="auto"/>
                    <w:left w:val="none" w:sz="0" w:space="0" w:color="auto"/>
                    <w:bottom w:val="none" w:sz="0" w:space="0" w:color="auto"/>
                    <w:right w:val="none" w:sz="0" w:space="0" w:color="auto"/>
                  </w:divBdr>
                </w:div>
                <w:div w:id="1698310775">
                  <w:marLeft w:val="0"/>
                  <w:marRight w:val="0"/>
                  <w:marTop w:val="0"/>
                  <w:marBottom w:val="0"/>
                  <w:divBdr>
                    <w:top w:val="none" w:sz="0" w:space="0" w:color="auto"/>
                    <w:left w:val="none" w:sz="0" w:space="0" w:color="auto"/>
                    <w:bottom w:val="none" w:sz="0" w:space="0" w:color="auto"/>
                    <w:right w:val="none" w:sz="0" w:space="0" w:color="auto"/>
                  </w:divBdr>
                </w:div>
                <w:div w:id="443771064">
                  <w:marLeft w:val="0"/>
                  <w:marRight w:val="0"/>
                  <w:marTop w:val="0"/>
                  <w:marBottom w:val="0"/>
                  <w:divBdr>
                    <w:top w:val="none" w:sz="0" w:space="0" w:color="auto"/>
                    <w:left w:val="none" w:sz="0" w:space="0" w:color="auto"/>
                    <w:bottom w:val="none" w:sz="0" w:space="0" w:color="auto"/>
                    <w:right w:val="none" w:sz="0" w:space="0" w:color="auto"/>
                  </w:divBdr>
                </w:div>
                <w:div w:id="216865247">
                  <w:marLeft w:val="0"/>
                  <w:marRight w:val="0"/>
                  <w:marTop w:val="0"/>
                  <w:marBottom w:val="0"/>
                  <w:divBdr>
                    <w:top w:val="none" w:sz="0" w:space="0" w:color="auto"/>
                    <w:left w:val="none" w:sz="0" w:space="0" w:color="auto"/>
                    <w:bottom w:val="none" w:sz="0" w:space="0" w:color="auto"/>
                    <w:right w:val="none" w:sz="0" w:space="0" w:color="auto"/>
                  </w:divBdr>
                </w:div>
                <w:div w:id="220598481">
                  <w:marLeft w:val="0"/>
                  <w:marRight w:val="0"/>
                  <w:marTop w:val="0"/>
                  <w:marBottom w:val="0"/>
                  <w:divBdr>
                    <w:top w:val="none" w:sz="0" w:space="0" w:color="auto"/>
                    <w:left w:val="none" w:sz="0" w:space="0" w:color="auto"/>
                    <w:bottom w:val="none" w:sz="0" w:space="0" w:color="auto"/>
                    <w:right w:val="none" w:sz="0" w:space="0" w:color="auto"/>
                  </w:divBdr>
                </w:div>
                <w:div w:id="855728656">
                  <w:marLeft w:val="0"/>
                  <w:marRight w:val="0"/>
                  <w:marTop w:val="0"/>
                  <w:marBottom w:val="0"/>
                  <w:divBdr>
                    <w:top w:val="none" w:sz="0" w:space="0" w:color="auto"/>
                    <w:left w:val="none" w:sz="0" w:space="0" w:color="auto"/>
                    <w:bottom w:val="none" w:sz="0" w:space="0" w:color="auto"/>
                    <w:right w:val="none" w:sz="0" w:space="0" w:color="auto"/>
                  </w:divBdr>
                </w:div>
                <w:div w:id="643701360">
                  <w:marLeft w:val="0"/>
                  <w:marRight w:val="0"/>
                  <w:marTop w:val="0"/>
                  <w:marBottom w:val="0"/>
                  <w:divBdr>
                    <w:top w:val="none" w:sz="0" w:space="0" w:color="auto"/>
                    <w:left w:val="none" w:sz="0" w:space="0" w:color="auto"/>
                    <w:bottom w:val="none" w:sz="0" w:space="0" w:color="auto"/>
                    <w:right w:val="none" w:sz="0" w:space="0" w:color="auto"/>
                  </w:divBdr>
                </w:div>
                <w:div w:id="1088430980">
                  <w:marLeft w:val="0"/>
                  <w:marRight w:val="0"/>
                  <w:marTop w:val="0"/>
                  <w:marBottom w:val="0"/>
                  <w:divBdr>
                    <w:top w:val="none" w:sz="0" w:space="0" w:color="auto"/>
                    <w:left w:val="none" w:sz="0" w:space="0" w:color="auto"/>
                    <w:bottom w:val="none" w:sz="0" w:space="0" w:color="auto"/>
                    <w:right w:val="none" w:sz="0" w:space="0" w:color="auto"/>
                  </w:divBdr>
                </w:div>
                <w:div w:id="146868514">
                  <w:marLeft w:val="0"/>
                  <w:marRight w:val="0"/>
                  <w:marTop w:val="0"/>
                  <w:marBottom w:val="0"/>
                  <w:divBdr>
                    <w:top w:val="none" w:sz="0" w:space="0" w:color="auto"/>
                    <w:left w:val="none" w:sz="0" w:space="0" w:color="auto"/>
                    <w:bottom w:val="none" w:sz="0" w:space="0" w:color="auto"/>
                    <w:right w:val="none" w:sz="0" w:space="0" w:color="auto"/>
                  </w:divBdr>
                </w:div>
                <w:div w:id="2061635972">
                  <w:marLeft w:val="0"/>
                  <w:marRight w:val="0"/>
                  <w:marTop w:val="0"/>
                  <w:marBottom w:val="0"/>
                  <w:divBdr>
                    <w:top w:val="none" w:sz="0" w:space="0" w:color="auto"/>
                    <w:left w:val="none" w:sz="0" w:space="0" w:color="auto"/>
                    <w:bottom w:val="none" w:sz="0" w:space="0" w:color="auto"/>
                    <w:right w:val="none" w:sz="0" w:space="0" w:color="auto"/>
                  </w:divBdr>
                </w:div>
                <w:div w:id="149559058">
                  <w:marLeft w:val="0"/>
                  <w:marRight w:val="0"/>
                  <w:marTop w:val="0"/>
                  <w:marBottom w:val="0"/>
                  <w:divBdr>
                    <w:top w:val="none" w:sz="0" w:space="0" w:color="auto"/>
                    <w:left w:val="none" w:sz="0" w:space="0" w:color="auto"/>
                    <w:bottom w:val="none" w:sz="0" w:space="0" w:color="auto"/>
                    <w:right w:val="none" w:sz="0" w:space="0" w:color="auto"/>
                  </w:divBdr>
                </w:div>
                <w:div w:id="783160094">
                  <w:marLeft w:val="0"/>
                  <w:marRight w:val="0"/>
                  <w:marTop w:val="0"/>
                  <w:marBottom w:val="0"/>
                  <w:divBdr>
                    <w:top w:val="none" w:sz="0" w:space="0" w:color="auto"/>
                    <w:left w:val="none" w:sz="0" w:space="0" w:color="auto"/>
                    <w:bottom w:val="none" w:sz="0" w:space="0" w:color="auto"/>
                    <w:right w:val="none" w:sz="0" w:space="0" w:color="auto"/>
                  </w:divBdr>
                </w:div>
                <w:div w:id="1795294848">
                  <w:marLeft w:val="0"/>
                  <w:marRight w:val="0"/>
                  <w:marTop w:val="0"/>
                  <w:marBottom w:val="0"/>
                  <w:divBdr>
                    <w:top w:val="none" w:sz="0" w:space="0" w:color="auto"/>
                    <w:left w:val="none" w:sz="0" w:space="0" w:color="auto"/>
                    <w:bottom w:val="none" w:sz="0" w:space="0" w:color="auto"/>
                    <w:right w:val="none" w:sz="0" w:space="0" w:color="auto"/>
                  </w:divBdr>
                </w:div>
                <w:div w:id="1466194342">
                  <w:marLeft w:val="0"/>
                  <w:marRight w:val="0"/>
                  <w:marTop w:val="0"/>
                  <w:marBottom w:val="0"/>
                  <w:divBdr>
                    <w:top w:val="none" w:sz="0" w:space="0" w:color="auto"/>
                    <w:left w:val="none" w:sz="0" w:space="0" w:color="auto"/>
                    <w:bottom w:val="none" w:sz="0" w:space="0" w:color="auto"/>
                    <w:right w:val="none" w:sz="0" w:space="0" w:color="auto"/>
                  </w:divBdr>
                </w:div>
                <w:div w:id="1325933106">
                  <w:marLeft w:val="0"/>
                  <w:marRight w:val="0"/>
                  <w:marTop w:val="0"/>
                  <w:marBottom w:val="0"/>
                  <w:divBdr>
                    <w:top w:val="none" w:sz="0" w:space="0" w:color="auto"/>
                    <w:left w:val="none" w:sz="0" w:space="0" w:color="auto"/>
                    <w:bottom w:val="none" w:sz="0" w:space="0" w:color="auto"/>
                    <w:right w:val="none" w:sz="0" w:space="0" w:color="auto"/>
                  </w:divBdr>
                </w:div>
                <w:div w:id="1919944800">
                  <w:marLeft w:val="0"/>
                  <w:marRight w:val="0"/>
                  <w:marTop w:val="0"/>
                  <w:marBottom w:val="0"/>
                  <w:divBdr>
                    <w:top w:val="none" w:sz="0" w:space="0" w:color="auto"/>
                    <w:left w:val="none" w:sz="0" w:space="0" w:color="auto"/>
                    <w:bottom w:val="none" w:sz="0" w:space="0" w:color="auto"/>
                    <w:right w:val="none" w:sz="0" w:space="0" w:color="auto"/>
                  </w:divBdr>
                </w:div>
                <w:div w:id="1676415694">
                  <w:marLeft w:val="0"/>
                  <w:marRight w:val="0"/>
                  <w:marTop w:val="0"/>
                  <w:marBottom w:val="0"/>
                  <w:divBdr>
                    <w:top w:val="none" w:sz="0" w:space="0" w:color="auto"/>
                    <w:left w:val="none" w:sz="0" w:space="0" w:color="auto"/>
                    <w:bottom w:val="none" w:sz="0" w:space="0" w:color="auto"/>
                    <w:right w:val="none" w:sz="0" w:space="0" w:color="auto"/>
                  </w:divBdr>
                </w:div>
                <w:div w:id="1873421611">
                  <w:marLeft w:val="0"/>
                  <w:marRight w:val="0"/>
                  <w:marTop w:val="0"/>
                  <w:marBottom w:val="0"/>
                  <w:divBdr>
                    <w:top w:val="none" w:sz="0" w:space="0" w:color="auto"/>
                    <w:left w:val="none" w:sz="0" w:space="0" w:color="auto"/>
                    <w:bottom w:val="none" w:sz="0" w:space="0" w:color="auto"/>
                    <w:right w:val="none" w:sz="0" w:space="0" w:color="auto"/>
                  </w:divBdr>
                </w:div>
                <w:div w:id="12390612">
                  <w:marLeft w:val="0"/>
                  <w:marRight w:val="0"/>
                  <w:marTop w:val="0"/>
                  <w:marBottom w:val="0"/>
                  <w:divBdr>
                    <w:top w:val="none" w:sz="0" w:space="0" w:color="auto"/>
                    <w:left w:val="none" w:sz="0" w:space="0" w:color="auto"/>
                    <w:bottom w:val="none" w:sz="0" w:space="0" w:color="auto"/>
                    <w:right w:val="none" w:sz="0" w:space="0" w:color="auto"/>
                  </w:divBdr>
                </w:div>
                <w:div w:id="566111060">
                  <w:marLeft w:val="0"/>
                  <w:marRight w:val="0"/>
                  <w:marTop w:val="0"/>
                  <w:marBottom w:val="0"/>
                  <w:divBdr>
                    <w:top w:val="none" w:sz="0" w:space="0" w:color="auto"/>
                    <w:left w:val="none" w:sz="0" w:space="0" w:color="auto"/>
                    <w:bottom w:val="none" w:sz="0" w:space="0" w:color="auto"/>
                    <w:right w:val="none" w:sz="0" w:space="0" w:color="auto"/>
                  </w:divBdr>
                </w:div>
                <w:div w:id="1320385653">
                  <w:marLeft w:val="0"/>
                  <w:marRight w:val="0"/>
                  <w:marTop w:val="0"/>
                  <w:marBottom w:val="0"/>
                  <w:divBdr>
                    <w:top w:val="none" w:sz="0" w:space="0" w:color="auto"/>
                    <w:left w:val="none" w:sz="0" w:space="0" w:color="auto"/>
                    <w:bottom w:val="none" w:sz="0" w:space="0" w:color="auto"/>
                    <w:right w:val="none" w:sz="0" w:space="0" w:color="auto"/>
                  </w:divBdr>
                </w:div>
                <w:div w:id="903754484">
                  <w:marLeft w:val="0"/>
                  <w:marRight w:val="0"/>
                  <w:marTop w:val="0"/>
                  <w:marBottom w:val="0"/>
                  <w:divBdr>
                    <w:top w:val="none" w:sz="0" w:space="0" w:color="auto"/>
                    <w:left w:val="none" w:sz="0" w:space="0" w:color="auto"/>
                    <w:bottom w:val="none" w:sz="0" w:space="0" w:color="auto"/>
                    <w:right w:val="none" w:sz="0" w:space="0" w:color="auto"/>
                  </w:divBdr>
                </w:div>
                <w:div w:id="1088963741">
                  <w:marLeft w:val="0"/>
                  <w:marRight w:val="0"/>
                  <w:marTop w:val="0"/>
                  <w:marBottom w:val="0"/>
                  <w:divBdr>
                    <w:top w:val="none" w:sz="0" w:space="0" w:color="auto"/>
                    <w:left w:val="none" w:sz="0" w:space="0" w:color="auto"/>
                    <w:bottom w:val="none" w:sz="0" w:space="0" w:color="auto"/>
                    <w:right w:val="none" w:sz="0" w:space="0" w:color="auto"/>
                  </w:divBdr>
                </w:div>
                <w:div w:id="1174998989">
                  <w:marLeft w:val="0"/>
                  <w:marRight w:val="0"/>
                  <w:marTop w:val="0"/>
                  <w:marBottom w:val="0"/>
                  <w:divBdr>
                    <w:top w:val="none" w:sz="0" w:space="0" w:color="auto"/>
                    <w:left w:val="none" w:sz="0" w:space="0" w:color="auto"/>
                    <w:bottom w:val="none" w:sz="0" w:space="0" w:color="auto"/>
                    <w:right w:val="none" w:sz="0" w:space="0" w:color="auto"/>
                  </w:divBdr>
                </w:div>
                <w:div w:id="1219439784">
                  <w:marLeft w:val="0"/>
                  <w:marRight w:val="0"/>
                  <w:marTop w:val="0"/>
                  <w:marBottom w:val="0"/>
                  <w:divBdr>
                    <w:top w:val="none" w:sz="0" w:space="0" w:color="auto"/>
                    <w:left w:val="none" w:sz="0" w:space="0" w:color="auto"/>
                    <w:bottom w:val="none" w:sz="0" w:space="0" w:color="auto"/>
                    <w:right w:val="none" w:sz="0" w:space="0" w:color="auto"/>
                  </w:divBdr>
                </w:div>
                <w:div w:id="1207523095">
                  <w:marLeft w:val="0"/>
                  <w:marRight w:val="0"/>
                  <w:marTop w:val="0"/>
                  <w:marBottom w:val="0"/>
                  <w:divBdr>
                    <w:top w:val="none" w:sz="0" w:space="0" w:color="auto"/>
                    <w:left w:val="none" w:sz="0" w:space="0" w:color="auto"/>
                    <w:bottom w:val="none" w:sz="0" w:space="0" w:color="auto"/>
                    <w:right w:val="none" w:sz="0" w:space="0" w:color="auto"/>
                  </w:divBdr>
                </w:div>
                <w:div w:id="633221971">
                  <w:marLeft w:val="0"/>
                  <w:marRight w:val="0"/>
                  <w:marTop w:val="0"/>
                  <w:marBottom w:val="0"/>
                  <w:divBdr>
                    <w:top w:val="none" w:sz="0" w:space="0" w:color="auto"/>
                    <w:left w:val="none" w:sz="0" w:space="0" w:color="auto"/>
                    <w:bottom w:val="none" w:sz="0" w:space="0" w:color="auto"/>
                    <w:right w:val="none" w:sz="0" w:space="0" w:color="auto"/>
                  </w:divBdr>
                </w:div>
                <w:div w:id="489298159">
                  <w:marLeft w:val="0"/>
                  <w:marRight w:val="0"/>
                  <w:marTop w:val="0"/>
                  <w:marBottom w:val="0"/>
                  <w:divBdr>
                    <w:top w:val="none" w:sz="0" w:space="0" w:color="auto"/>
                    <w:left w:val="none" w:sz="0" w:space="0" w:color="auto"/>
                    <w:bottom w:val="none" w:sz="0" w:space="0" w:color="auto"/>
                    <w:right w:val="none" w:sz="0" w:space="0" w:color="auto"/>
                  </w:divBdr>
                </w:div>
                <w:div w:id="583999200">
                  <w:marLeft w:val="0"/>
                  <w:marRight w:val="0"/>
                  <w:marTop w:val="0"/>
                  <w:marBottom w:val="0"/>
                  <w:divBdr>
                    <w:top w:val="none" w:sz="0" w:space="0" w:color="auto"/>
                    <w:left w:val="none" w:sz="0" w:space="0" w:color="auto"/>
                    <w:bottom w:val="none" w:sz="0" w:space="0" w:color="auto"/>
                    <w:right w:val="none" w:sz="0" w:space="0" w:color="auto"/>
                  </w:divBdr>
                </w:div>
                <w:div w:id="1997606602">
                  <w:marLeft w:val="0"/>
                  <w:marRight w:val="0"/>
                  <w:marTop w:val="0"/>
                  <w:marBottom w:val="0"/>
                  <w:divBdr>
                    <w:top w:val="none" w:sz="0" w:space="0" w:color="auto"/>
                    <w:left w:val="none" w:sz="0" w:space="0" w:color="auto"/>
                    <w:bottom w:val="none" w:sz="0" w:space="0" w:color="auto"/>
                    <w:right w:val="none" w:sz="0" w:space="0" w:color="auto"/>
                  </w:divBdr>
                </w:div>
                <w:div w:id="1571310958">
                  <w:marLeft w:val="0"/>
                  <w:marRight w:val="0"/>
                  <w:marTop w:val="0"/>
                  <w:marBottom w:val="0"/>
                  <w:divBdr>
                    <w:top w:val="none" w:sz="0" w:space="0" w:color="auto"/>
                    <w:left w:val="none" w:sz="0" w:space="0" w:color="auto"/>
                    <w:bottom w:val="none" w:sz="0" w:space="0" w:color="auto"/>
                    <w:right w:val="none" w:sz="0" w:space="0" w:color="auto"/>
                  </w:divBdr>
                </w:div>
                <w:div w:id="517046236">
                  <w:marLeft w:val="0"/>
                  <w:marRight w:val="0"/>
                  <w:marTop w:val="0"/>
                  <w:marBottom w:val="0"/>
                  <w:divBdr>
                    <w:top w:val="none" w:sz="0" w:space="0" w:color="auto"/>
                    <w:left w:val="none" w:sz="0" w:space="0" w:color="auto"/>
                    <w:bottom w:val="none" w:sz="0" w:space="0" w:color="auto"/>
                    <w:right w:val="none" w:sz="0" w:space="0" w:color="auto"/>
                  </w:divBdr>
                </w:div>
                <w:div w:id="1112212005">
                  <w:marLeft w:val="0"/>
                  <w:marRight w:val="0"/>
                  <w:marTop w:val="0"/>
                  <w:marBottom w:val="0"/>
                  <w:divBdr>
                    <w:top w:val="none" w:sz="0" w:space="0" w:color="auto"/>
                    <w:left w:val="none" w:sz="0" w:space="0" w:color="auto"/>
                    <w:bottom w:val="none" w:sz="0" w:space="0" w:color="auto"/>
                    <w:right w:val="none" w:sz="0" w:space="0" w:color="auto"/>
                  </w:divBdr>
                </w:div>
                <w:div w:id="1407262402">
                  <w:marLeft w:val="0"/>
                  <w:marRight w:val="0"/>
                  <w:marTop w:val="0"/>
                  <w:marBottom w:val="0"/>
                  <w:divBdr>
                    <w:top w:val="none" w:sz="0" w:space="0" w:color="auto"/>
                    <w:left w:val="none" w:sz="0" w:space="0" w:color="auto"/>
                    <w:bottom w:val="none" w:sz="0" w:space="0" w:color="auto"/>
                    <w:right w:val="none" w:sz="0" w:space="0" w:color="auto"/>
                  </w:divBdr>
                </w:div>
                <w:div w:id="2033261160">
                  <w:marLeft w:val="0"/>
                  <w:marRight w:val="0"/>
                  <w:marTop w:val="0"/>
                  <w:marBottom w:val="0"/>
                  <w:divBdr>
                    <w:top w:val="none" w:sz="0" w:space="0" w:color="auto"/>
                    <w:left w:val="none" w:sz="0" w:space="0" w:color="auto"/>
                    <w:bottom w:val="none" w:sz="0" w:space="0" w:color="auto"/>
                    <w:right w:val="none" w:sz="0" w:space="0" w:color="auto"/>
                  </w:divBdr>
                </w:div>
                <w:div w:id="26184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99150">
          <w:marLeft w:val="0"/>
          <w:marRight w:val="0"/>
          <w:marTop w:val="12"/>
          <w:marBottom w:val="0"/>
          <w:divBdr>
            <w:top w:val="single" w:sz="48" w:space="0" w:color="auto"/>
            <w:left w:val="single" w:sz="48" w:space="0" w:color="auto"/>
            <w:bottom w:val="single" w:sz="48" w:space="0" w:color="auto"/>
            <w:right w:val="single" w:sz="48" w:space="0" w:color="auto"/>
          </w:divBdr>
          <w:divsChild>
            <w:div w:id="1336034639">
              <w:marLeft w:val="0"/>
              <w:marRight w:val="0"/>
              <w:marTop w:val="0"/>
              <w:marBottom w:val="0"/>
              <w:divBdr>
                <w:top w:val="none" w:sz="0" w:space="0" w:color="auto"/>
                <w:left w:val="none" w:sz="0" w:space="0" w:color="auto"/>
                <w:bottom w:val="none" w:sz="0" w:space="0" w:color="auto"/>
                <w:right w:val="none" w:sz="0" w:space="0" w:color="auto"/>
              </w:divBdr>
              <w:divsChild>
                <w:div w:id="1527258529">
                  <w:marLeft w:val="0"/>
                  <w:marRight w:val="0"/>
                  <w:marTop w:val="0"/>
                  <w:marBottom w:val="0"/>
                  <w:divBdr>
                    <w:top w:val="none" w:sz="0" w:space="0" w:color="auto"/>
                    <w:left w:val="none" w:sz="0" w:space="0" w:color="auto"/>
                    <w:bottom w:val="none" w:sz="0" w:space="0" w:color="auto"/>
                    <w:right w:val="none" w:sz="0" w:space="0" w:color="auto"/>
                  </w:divBdr>
                </w:div>
                <w:div w:id="708340567">
                  <w:marLeft w:val="0"/>
                  <w:marRight w:val="0"/>
                  <w:marTop w:val="0"/>
                  <w:marBottom w:val="0"/>
                  <w:divBdr>
                    <w:top w:val="none" w:sz="0" w:space="0" w:color="auto"/>
                    <w:left w:val="none" w:sz="0" w:space="0" w:color="auto"/>
                    <w:bottom w:val="none" w:sz="0" w:space="0" w:color="auto"/>
                    <w:right w:val="none" w:sz="0" w:space="0" w:color="auto"/>
                  </w:divBdr>
                </w:div>
                <w:div w:id="371614844">
                  <w:marLeft w:val="0"/>
                  <w:marRight w:val="0"/>
                  <w:marTop w:val="0"/>
                  <w:marBottom w:val="0"/>
                  <w:divBdr>
                    <w:top w:val="none" w:sz="0" w:space="0" w:color="auto"/>
                    <w:left w:val="none" w:sz="0" w:space="0" w:color="auto"/>
                    <w:bottom w:val="none" w:sz="0" w:space="0" w:color="auto"/>
                    <w:right w:val="none" w:sz="0" w:space="0" w:color="auto"/>
                  </w:divBdr>
                </w:div>
                <w:div w:id="292835534">
                  <w:marLeft w:val="0"/>
                  <w:marRight w:val="0"/>
                  <w:marTop w:val="0"/>
                  <w:marBottom w:val="0"/>
                  <w:divBdr>
                    <w:top w:val="none" w:sz="0" w:space="0" w:color="auto"/>
                    <w:left w:val="none" w:sz="0" w:space="0" w:color="auto"/>
                    <w:bottom w:val="none" w:sz="0" w:space="0" w:color="auto"/>
                    <w:right w:val="none" w:sz="0" w:space="0" w:color="auto"/>
                  </w:divBdr>
                </w:div>
                <w:div w:id="534318956">
                  <w:marLeft w:val="0"/>
                  <w:marRight w:val="0"/>
                  <w:marTop w:val="0"/>
                  <w:marBottom w:val="0"/>
                  <w:divBdr>
                    <w:top w:val="none" w:sz="0" w:space="0" w:color="auto"/>
                    <w:left w:val="none" w:sz="0" w:space="0" w:color="auto"/>
                    <w:bottom w:val="none" w:sz="0" w:space="0" w:color="auto"/>
                    <w:right w:val="none" w:sz="0" w:space="0" w:color="auto"/>
                  </w:divBdr>
                </w:div>
                <w:div w:id="827599065">
                  <w:marLeft w:val="0"/>
                  <w:marRight w:val="0"/>
                  <w:marTop w:val="0"/>
                  <w:marBottom w:val="0"/>
                  <w:divBdr>
                    <w:top w:val="none" w:sz="0" w:space="0" w:color="auto"/>
                    <w:left w:val="none" w:sz="0" w:space="0" w:color="auto"/>
                    <w:bottom w:val="none" w:sz="0" w:space="0" w:color="auto"/>
                    <w:right w:val="none" w:sz="0" w:space="0" w:color="auto"/>
                  </w:divBdr>
                </w:div>
                <w:div w:id="255485786">
                  <w:marLeft w:val="0"/>
                  <w:marRight w:val="0"/>
                  <w:marTop w:val="0"/>
                  <w:marBottom w:val="0"/>
                  <w:divBdr>
                    <w:top w:val="none" w:sz="0" w:space="0" w:color="auto"/>
                    <w:left w:val="none" w:sz="0" w:space="0" w:color="auto"/>
                    <w:bottom w:val="none" w:sz="0" w:space="0" w:color="auto"/>
                    <w:right w:val="none" w:sz="0" w:space="0" w:color="auto"/>
                  </w:divBdr>
                </w:div>
                <w:div w:id="310066956">
                  <w:marLeft w:val="0"/>
                  <w:marRight w:val="0"/>
                  <w:marTop w:val="0"/>
                  <w:marBottom w:val="0"/>
                  <w:divBdr>
                    <w:top w:val="none" w:sz="0" w:space="0" w:color="auto"/>
                    <w:left w:val="none" w:sz="0" w:space="0" w:color="auto"/>
                    <w:bottom w:val="none" w:sz="0" w:space="0" w:color="auto"/>
                    <w:right w:val="none" w:sz="0" w:space="0" w:color="auto"/>
                  </w:divBdr>
                </w:div>
                <w:div w:id="1396395626">
                  <w:marLeft w:val="0"/>
                  <w:marRight w:val="0"/>
                  <w:marTop w:val="0"/>
                  <w:marBottom w:val="0"/>
                  <w:divBdr>
                    <w:top w:val="none" w:sz="0" w:space="0" w:color="auto"/>
                    <w:left w:val="none" w:sz="0" w:space="0" w:color="auto"/>
                    <w:bottom w:val="none" w:sz="0" w:space="0" w:color="auto"/>
                    <w:right w:val="none" w:sz="0" w:space="0" w:color="auto"/>
                  </w:divBdr>
                </w:div>
                <w:div w:id="1761635484">
                  <w:marLeft w:val="0"/>
                  <w:marRight w:val="0"/>
                  <w:marTop w:val="0"/>
                  <w:marBottom w:val="0"/>
                  <w:divBdr>
                    <w:top w:val="none" w:sz="0" w:space="0" w:color="auto"/>
                    <w:left w:val="none" w:sz="0" w:space="0" w:color="auto"/>
                    <w:bottom w:val="none" w:sz="0" w:space="0" w:color="auto"/>
                    <w:right w:val="none" w:sz="0" w:space="0" w:color="auto"/>
                  </w:divBdr>
                </w:div>
                <w:div w:id="931546451">
                  <w:marLeft w:val="0"/>
                  <w:marRight w:val="0"/>
                  <w:marTop w:val="0"/>
                  <w:marBottom w:val="0"/>
                  <w:divBdr>
                    <w:top w:val="none" w:sz="0" w:space="0" w:color="auto"/>
                    <w:left w:val="none" w:sz="0" w:space="0" w:color="auto"/>
                    <w:bottom w:val="none" w:sz="0" w:space="0" w:color="auto"/>
                    <w:right w:val="none" w:sz="0" w:space="0" w:color="auto"/>
                  </w:divBdr>
                </w:div>
                <w:div w:id="194972631">
                  <w:marLeft w:val="0"/>
                  <w:marRight w:val="0"/>
                  <w:marTop w:val="0"/>
                  <w:marBottom w:val="0"/>
                  <w:divBdr>
                    <w:top w:val="none" w:sz="0" w:space="0" w:color="auto"/>
                    <w:left w:val="none" w:sz="0" w:space="0" w:color="auto"/>
                    <w:bottom w:val="none" w:sz="0" w:space="0" w:color="auto"/>
                    <w:right w:val="none" w:sz="0" w:space="0" w:color="auto"/>
                  </w:divBdr>
                </w:div>
                <w:div w:id="1209104657">
                  <w:marLeft w:val="0"/>
                  <w:marRight w:val="0"/>
                  <w:marTop w:val="0"/>
                  <w:marBottom w:val="0"/>
                  <w:divBdr>
                    <w:top w:val="none" w:sz="0" w:space="0" w:color="auto"/>
                    <w:left w:val="none" w:sz="0" w:space="0" w:color="auto"/>
                    <w:bottom w:val="none" w:sz="0" w:space="0" w:color="auto"/>
                    <w:right w:val="none" w:sz="0" w:space="0" w:color="auto"/>
                  </w:divBdr>
                </w:div>
                <w:div w:id="699664298">
                  <w:marLeft w:val="0"/>
                  <w:marRight w:val="0"/>
                  <w:marTop w:val="0"/>
                  <w:marBottom w:val="0"/>
                  <w:divBdr>
                    <w:top w:val="none" w:sz="0" w:space="0" w:color="auto"/>
                    <w:left w:val="none" w:sz="0" w:space="0" w:color="auto"/>
                    <w:bottom w:val="none" w:sz="0" w:space="0" w:color="auto"/>
                    <w:right w:val="none" w:sz="0" w:space="0" w:color="auto"/>
                  </w:divBdr>
                </w:div>
                <w:div w:id="157037563">
                  <w:marLeft w:val="0"/>
                  <w:marRight w:val="0"/>
                  <w:marTop w:val="0"/>
                  <w:marBottom w:val="0"/>
                  <w:divBdr>
                    <w:top w:val="none" w:sz="0" w:space="0" w:color="auto"/>
                    <w:left w:val="none" w:sz="0" w:space="0" w:color="auto"/>
                    <w:bottom w:val="none" w:sz="0" w:space="0" w:color="auto"/>
                    <w:right w:val="none" w:sz="0" w:space="0" w:color="auto"/>
                  </w:divBdr>
                </w:div>
                <w:div w:id="1099569477">
                  <w:marLeft w:val="0"/>
                  <w:marRight w:val="0"/>
                  <w:marTop w:val="0"/>
                  <w:marBottom w:val="0"/>
                  <w:divBdr>
                    <w:top w:val="none" w:sz="0" w:space="0" w:color="auto"/>
                    <w:left w:val="none" w:sz="0" w:space="0" w:color="auto"/>
                    <w:bottom w:val="none" w:sz="0" w:space="0" w:color="auto"/>
                    <w:right w:val="none" w:sz="0" w:space="0" w:color="auto"/>
                  </w:divBdr>
                </w:div>
                <w:div w:id="1849950615">
                  <w:marLeft w:val="0"/>
                  <w:marRight w:val="0"/>
                  <w:marTop w:val="0"/>
                  <w:marBottom w:val="0"/>
                  <w:divBdr>
                    <w:top w:val="none" w:sz="0" w:space="0" w:color="auto"/>
                    <w:left w:val="none" w:sz="0" w:space="0" w:color="auto"/>
                    <w:bottom w:val="none" w:sz="0" w:space="0" w:color="auto"/>
                    <w:right w:val="none" w:sz="0" w:space="0" w:color="auto"/>
                  </w:divBdr>
                </w:div>
                <w:div w:id="191379870">
                  <w:marLeft w:val="0"/>
                  <w:marRight w:val="0"/>
                  <w:marTop w:val="0"/>
                  <w:marBottom w:val="0"/>
                  <w:divBdr>
                    <w:top w:val="none" w:sz="0" w:space="0" w:color="auto"/>
                    <w:left w:val="none" w:sz="0" w:space="0" w:color="auto"/>
                    <w:bottom w:val="none" w:sz="0" w:space="0" w:color="auto"/>
                    <w:right w:val="none" w:sz="0" w:space="0" w:color="auto"/>
                  </w:divBdr>
                </w:div>
                <w:div w:id="2080441899">
                  <w:marLeft w:val="0"/>
                  <w:marRight w:val="0"/>
                  <w:marTop w:val="0"/>
                  <w:marBottom w:val="0"/>
                  <w:divBdr>
                    <w:top w:val="none" w:sz="0" w:space="0" w:color="auto"/>
                    <w:left w:val="none" w:sz="0" w:space="0" w:color="auto"/>
                    <w:bottom w:val="none" w:sz="0" w:space="0" w:color="auto"/>
                    <w:right w:val="none" w:sz="0" w:space="0" w:color="auto"/>
                  </w:divBdr>
                </w:div>
                <w:div w:id="656348861">
                  <w:marLeft w:val="0"/>
                  <w:marRight w:val="0"/>
                  <w:marTop w:val="0"/>
                  <w:marBottom w:val="0"/>
                  <w:divBdr>
                    <w:top w:val="none" w:sz="0" w:space="0" w:color="auto"/>
                    <w:left w:val="none" w:sz="0" w:space="0" w:color="auto"/>
                    <w:bottom w:val="none" w:sz="0" w:space="0" w:color="auto"/>
                    <w:right w:val="none" w:sz="0" w:space="0" w:color="auto"/>
                  </w:divBdr>
                </w:div>
                <w:div w:id="1656256496">
                  <w:marLeft w:val="0"/>
                  <w:marRight w:val="0"/>
                  <w:marTop w:val="0"/>
                  <w:marBottom w:val="0"/>
                  <w:divBdr>
                    <w:top w:val="none" w:sz="0" w:space="0" w:color="auto"/>
                    <w:left w:val="none" w:sz="0" w:space="0" w:color="auto"/>
                    <w:bottom w:val="none" w:sz="0" w:space="0" w:color="auto"/>
                    <w:right w:val="none" w:sz="0" w:space="0" w:color="auto"/>
                  </w:divBdr>
                </w:div>
                <w:div w:id="1258834229">
                  <w:marLeft w:val="0"/>
                  <w:marRight w:val="0"/>
                  <w:marTop w:val="0"/>
                  <w:marBottom w:val="0"/>
                  <w:divBdr>
                    <w:top w:val="none" w:sz="0" w:space="0" w:color="auto"/>
                    <w:left w:val="none" w:sz="0" w:space="0" w:color="auto"/>
                    <w:bottom w:val="none" w:sz="0" w:space="0" w:color="auto"/>
                    <w:right w:val="none" w:sz="0" w:space="0" w:color="auto"/>
                  </w:divBdr>
                </w:div>
                <w:div w:id="348138677">
                  <w:marLeft w:val="0"/>
                  <w:marRight w:val="0"/>
                  <w:marTop w:val="0"/>
                  <w:marBottom w:val="0"/>
                  <w:divBdr>
                    <w:top w:val="none" w:sz="0" w:space="0" w:color="auto"/>
                    <w:left w:val="none" w:sz="0" w:space="0" w:color="auto"/>
                    <w:bottom w:val="none" w:sz="0" w:space="0" w:color="auto"/>
                    <w:right w:val="none" w:sz="0" w:space="0" w:color="auto"/>
                  </w:divBdr>
                </w:div>
                <w:div w:id="954336543">
                  <w:marLeft w:val="0"/>
                  <w:marRight w:val="0"/>
                  <w:marTop w:val="0"/>
                  <w:marBottom w:val="0"/>
                  <w:divBdr>
                    <w:top w:val="none" w:sz="0" w:space="0" w:color="auto"/>
                    <w:left w:val="none" w:sz="0" w:space="0" w:color="auto"/>
                    <w:bottom w:val="none" w:sz="0" w:space="0" w:color="auto"/>
                    <w:right w:val="none" w:sz="0" w:space="0" w:color="auto"/>
                  </w:divBdr>
                </w:div>
                <w:div w:id="239104726">
                  <w:marLeft w:val="0"/>
                  <w:marRight w:val="0"/>
                  <w:marTop w:val="0"/>
                  <w:marBottom w:val="0"/>
                  <w:divBdr>
                    <w:top w:val="none" w:sz="0" w:space="0" w:color="auto"/>
                    <w:left w:val="none" w:sz="0" w:space="0" w:color="auto"/>
                    <w:bottom w:val="none" w:sz="0" w:space="0" w:color="auto"/>
                    <w:right w:val="none" w:sz="0" w:space="0" w:color="auto"/>
                  </w:divBdr>
                </w:div>
                <w:div w:id="707030387">
                  <w:marLeft w:val="0"/>
                  <w:marRight w:val="0"/>
                  <w:marTop w:val="0"/>
                  <w:marBottom w:val="0"/>
                  <w:divBdr>
                    <w:top w:val="none" w:sz="0" w:space="0" w:color="auto"/>
                    <w:left w:val="none" w:sz="0" w:space="0" w:color="auto"/>
                    <w:bottom w:val="none" w:sz="0" w:space="0" w:color="auto"/>
                    <w:right w:val="none" w:sz="0" w:space="0" w:color="auto"/>
                  </w:divBdr>
                </w:div>
                <w:div w:id="1994526969">
                  <w:marLeft w:val="0"/>
                  <w:marRight w:val="0"/>
                  <w:marTop w:val="0"/>
                  <w:marBottom w:val="0"/>
                  <w:divBdr>
                    <w:top w:val="none" w:sz="0" w:space="0" w:color="auto"/>
                    <w:left w:val="none" w:sz="0" w:space="0" w:color="auto"/>
                    <w:bottom w:val="none" w:sz="0" w:space="0" w:color="auto"/>
                    <w:right w:val="none" w:sz="0" w:space="0" w:color="auto"/>
                  </w:divBdr>
                </w:div>
                <w:div w:id="991569681">
                  <w:marLeft w:val="0"/>
                  <w:marRight w:val="0"/>
                  <w:marTop w:val="0"/>
                  <w:marBottom w:val="0"/>
                  <w:divBdr>
                    <w:top w:val="none" w:sz="0" w:space="0" w:color="auto"/>
                    <w:left w:val="none" w:sz="0" w:space="0" w:color="auto"/>
                    <w:bottom w:val="none" w:sz="0" w:space="0" w:color="auto"/>
                    <w:right w:val="none" w:sz="0" w:space="0" w:color="auto"/>
                  </w:divBdr>
                </w:div>
                <w:div w:id="1454253793">
                  <w:marLeft w:val="0"/>
                  <w:marRight w:val="0"/>
                  <w:marTop w:val="0"/>
                  <w:marBottom w:val="0"/>
                  <w:divBdr>
                    <w:top w:val="none" w:sz="0" w:space="0" w:color="auto"/>
                    <w:left w:val="none" w:sz="0" w:space="0" w:color="auto"/>
                    <w:bottom w:val="none" w:sz="0" w:space="0" w:color="auto"/>
                    <w:right w:val="none" w:sz="0" w:space="0" w:color="auto"/>
                  </w:divBdr>
                </w:div>
                <w:div w:id="286861816">
                  <w:marLeft w:val="0"/>
                  <w:marRight w:val="0"/>
                  <w:marTop w:val="0"/>
                  <w:marBottom w:val="0"/>
                  <w:divBdr>
                    <w:top w:val="none" w:sz="0" w:space="0" w:color="auto"/>
                    <w:left w:val="none" w:sz="0" w:space="0" w:color="auto"/>
                    <w:bottom w:val="none" w:sz="0" w:space="0" w:color="auto"/>
                    <w:right w:val="none" w:sz="0" w:space="0" w:color="auto"/>
                  </w:divBdr>
                </w:div>
                <w:div w:id="300815636">
                  <w:marLeft w:val="0"/>
                  <w:marRight w:val="0"/>
                  <w:marTop w:val="0"/>
                  <w:marBottom w:val="0"/>
                  <w:divBdr>
                    <w:top w:val="none" w:sz="0" w:space="0" w:color="auto"/>
                    <w:left w:val="none" w:sz="0" w:space="0" w:color="auto"/>
                    <w:bottom w:val="none" w:sz="0" w:space="0" w:color="auto"/>
                    <w:right w:val="none" w:sz="0" w:space="0" w:color="auto"/>
                  </w:divBdr>
                </w:div>
                <w:div w:id="514196892">
                  <w:marLeft w:val="0"/>
                  <w:marRight w:val="0"/>
                  <w:marTop w:val="0"/>
                  <w:marBottom w:val="0"/>
                  <w:divBdr>
                    <w:top w:val="none" w:sz="0" w:space="0" w:color="auto"/>
                    <w:left w:val="none" w:sz="0" w:space="0" w:color="auto"/>
                    <w:bottom w:val="none" w:sz="0" w:space="0" w:color="auto"/>
                    <w:right w:val="none" w:sz="0" w:space="0" w:color="auto"/>
                  </w:divBdr>
                </w:div>
                <w:div w:id="1004934662">
                  <w:marLeft w:val="0"/>
                  <w:marRight w:val="0"/>
                  <w:marTop w:val="0"/>
                  <w:marBottom w:val="0"/>
                  <w:divBdr>
                    <w:top w:val="none" w:sz="0" w:space="0" w:color="auto"/>
                    <w:left w:val="none" w:sz="0" w:space="0" w:color="auto"/>
                    <w:bottom w:val="none" w:sz="0" w:space="0" w:color="auto"/>
                    <w:right w:val="none" w:sz="0" w:space="0" w:color="auto"/>
                  </w:divBdr>
                </w:div>
                <w:div w:id="2009744262">
                  <w:marLeft w:val="0"/>
                  <w:marRight w:val="0"/>
                  <w:marTop w:val="0"/>
                  <w:marBottom w:val="0"/>
                  <w:divBdr>
                    <w:top w:val="none" w:sz="0" w:space="0" w:color="auto"/>
                    <w:left w:val="none" w:sz="0" w:space="0" w:color="auto"/>
                    <w:bottom w:val="none" w:sz="0" w:space="0" w:color="auto"/>
                    <w:right w:val="none" w:sz="0" w:space="0" w:color="auto"/>
                  </w:divBdr>
                </w:div>
                <w:div w:id="3676161">
                  <w:marLeft w:val="0"/>
                  <w:marRight w:val="0"/>
                  <w:marTop w:val="0"/>
                  <w:marBottom w:val="0"/>
                  <w:divBdr>
                    <w:top w:val="none" w:sz="0" w:space="0" w:color="auto"/>
                    <w:left w:val="none" w:sz="0" w:space="0" w:color="auto"/>
                    <w:bottom w:val="none" w:sz="0" w:space="0" w:color="auto"/>
                    <w:right w:val="none" w:sz="0" w:space="0" w:color="auto"/>
                  </w:divBdr>
                </w:div>
                <w:div w:id="1547793852">
                  <w:marLeft w:val="0"/>
                  <w:marRight w:val="0"/>
                  <w:marTop w:val="0"/>
                  <w:marBottom w:val="0"/>
                  <w:divBdr>
                    <w:top w:val="none" w:sz="0" w:space="0" w:color="auto"/>
                    <w:left w:val="none" w:sz="0" w:space="0" w:color="auto"/>
                    <w:bottom w:val="none" w:sz="0" w:space="0" w:color="auto"/>
                    <w:right w:val="none" w:sz="0" w:space="0" w:color="auto"/>
                  </w:divBdr>
                </w:div>
                <w:div w:id="1385105162">
                  <w:marLeft w:val="0"/>
                  <w:marRight w:val="0"/>
                  <w:marTop w:val="0"/>
                  <w:marBottom w:val="0"/>
                  <w:divBdr>
                    <w:top w:val="none" w:sz="0" w:space="0" w:color="auto"/>
                    <w:left w:val="none" w:sz="0" w:space="0" w:color="auto"/>
                    <w:bottom w:val="none" w:sz="0" w:space="0" w:color="auto"/>
                    <w:right w:val="none" w:sz="0" w:space="0" w:color="auto"/>
                  </w:divBdr>
                </w:div>
                <w:div w:id="242766079">
                  <w:marLeft w:val="0"/>
                  <w:marRight w:val="0"/>
                  <w:marTop w:val="0"/>
                  <w:marBottom w:val="0"/>
                  <w:divBdr>
                    <w:top w:val="none" w:sz="0" w:space="0" w:color="auto"/>
                    <w:left w:val="none" w:sz="0" w:space="0" w:color="auto"/>
                    <w:bottom w:val="none" w:sz="0" w:space="0" w:color="auto"/>
                    <w:right w:val="none" w:sz="0" w:space="0" w:color="auto"/>
                  </w:divBdr>
                </w:div>
                <w:div w:id="1762792913">
                  <w:marLeft w:val="0"/>
                  <w:marRight w:val="0"/>
                  <w:marTop w:val="0"/>
                  <w:marBottom w:val="0"/>
                  <w:divBdr>
                    <w:top w:val="none" w:sz="0" w:space="0" w:color="auto"/>
                    <w:left w:val="none" w:sz="0" w:space="0" w:color="auto"/>
                    <w:bottom w:val="none" w:sz="0" w:space="0" w:color="auto"/>
                    <w:right w:val="none" w:sz="0" w:space="0" w:color="auto"/>
                  </w:divBdr>
                </w:div>
                <w:div w:id="1913347736">
                  <w:marLeft w:val="0"/>
                  <w:marRight w:val="0"/>
                  <w:marTop w:val="0"/>
                  <w:marBottom w:val="0"/>
                  <w:divBdr>
                    <w:top w:val="none" w:sz="0" w:space="0" w:color="auto"/>
                    <w:left w:val="none" w:sz="0" w:space="0" w:color="auto"/>
                    <w:bottom w:val="none" w:sz="0" w:space="0" w:color="auto"/>
                    <w:right w:val="none" w:sz="0" w:space="0" w:color="auto"/>
                  </w:divBdr>
                </w:div>
                <w:div w:id="145976694">
                  <w:marLeft w:val="0"/>
                  <w:marRight w:val="0"/>
                  <w:marTop w:val="0"/>
                  <w:marBottom w:val="0"/>
                  <w:divBdr>
                    <w:top w:val="none" w:sz="0" w:space="0" w:color="auto"/>
                    <w:left w:val="none" w:sz="0" w:space="0" w:color="auto"/>
                    <w:bottom w:val="none" w:sz="0" w:space="0" w:color="auto"/>
                    <w:right w:val="none" w:sz="0" w:space="0" w:color="auto"/>
                  </w:divBdr>
                </w:div>
                <w:div w:id="1949967838">
                  <w:marLeft w:val="0"/>
                  <w:marRight w:val="0"/>
                  <w:marTop w:val="0"/>
                  <w:marBottom w:val="0"/>
                  <w:divBdr>
                    <w:top w:val="none" w:sz="0" w:space="0" w:color="auto"/>
                    <w:left w:val="none" w:sz="0" w:space="0" w:color="auto"/>
                    <w:bottom w:val="none" w:sz="0" w:space="0" w:color="auto"/>
                    <w:right w:val="none" w:sz="0" w:space="0" w:color="auto"/>
                  </w:divBdr>
                </w:div>
                <w:div w:id="1231500480">
                  <w:marLeft w:val="0"/>
                  <w:marRight w:val="0"/>
                  <w:marTop w:val="0"/>
                  <w:marBottom w:val="0"/>
                  <w:divBdr>
                    <w:top w:val="none" w:sz="0" w:space="0" w:color="auto"/>
                    <w:left w:val="none" w:sz="0" w:space="0" w:color="auto"/>
                    <w:bottom w:val="none" w:sz="0" w:space="0" w:color="auto"/>
                    <w:right w:val="none" w:sz="0" w:space="0" w:color="auto"/>
                  </w:divBdr>
                </w:div>
                <w:div w:id="893539497">
                  <w:marLeft w:val="0"/>
                  <w:marRight w:val="0"/>
                  <w:marTop w:val="0"/>
                  <w:marBottom w:val="0"/>
                  <w:divBdr>
                    <w:top w:val="none" w:sz="0" w:space="0" w:color="auto"/>
                    <w:left w:val="none" w:sz="0" w:space="0" w:color="auto"/>
                    <w:bottom w:val="none" w:sz="0" w:space="0" w:color="auto"/>
                    <w:right w:val="none" w:sz="0" w:space="0" w:color="auto"/>
                  </w:divBdr>
                </w:div>
                <w:div w:id="1707636865">
                  <w:marLeft w:val="0"/>
                  <w:marRight w:val="0"/>
                  <w:marTop w:val="0"/>
                  <w:marBottom w:val="0"/>
                  <w:divBdr>
                    <w:top w:val="none" w:sz="0" w:space="0" w:color="auto"/>
                    <w:left w:val="none" w:sz="0" w:space="0" w:color="auto"/>
                    <w:bottom w:val="none" w:sz="0" w:space="0" w:color="auto"/>
                    <w:right w:val="none" w:sz="0" w:space="0" w:color="auto"/>
                  </w:divBdr>
                </w:div>
                <w:div w:id="106585383">
                  <w:marLeft w:val="0"/>
                  <w:marRight w:val="0"/>
                  <w:marTop w:val="0"/>
                  <w:marBottom w:val="0"/>
                  <w:divBdr>
                    <w:top w:val="none" w:sz="0" w:space="0" w:color="auto"/>
                    <w:left w:val="none" w:sz="0" w:space="0" w:color="auto"/>
                    <w:bottom w:val="none" w:sz="0" w:space="0" w:color="auto"/>
                    <w:right w:val="none" w:sz="0" w:space="0" w:color="auto"/>
                  </w:divBdr>
                </w:div>
                <w:div w:id="1466005489">
                  <w:marLeft w:val="0"/>
                  <w:marRight w:val="0"/>
                  <w:marTop w:val="0"/>
                  <w:marBottom w:val="0"/>
                  <w:divBdr>
                    <w:top w:val="none" w:sz="0" w:space="0" w:color="auto"/>
                    <w:left w:val="none" w:sz="0" w:space="0" w:color="auto"/>
                    <w:bottom w:val="none" w:sz="0" w:space="0" w:color="auto"/>
                    <w:right w:val="none" w:sz="0" w:space="0" w:color="auto"/>
                  </w:divBdr>
                </w:div>
                <w:div w:id="1999649521">
                  <w:marLeft w:val="0"/>
                  <w:marRight w:val="0"/>
                  <w:marTop w:val="0"/>
                  <w:marBottom w:val="0"/>
                  <w:divBdr>
                    <w:top w:val="none" w:sz="0" w:space="0" w:color="auto"/>
                    <w:left w:val="none" w:sz="0" w:space="0" w:color="auto"/>
                    <w:bottom w:val="none" w:sz="0" w:space="0" w:color="auto"/>
                    <w:right w:val="none" w:sz="0" w:space="0" w:color="auto"/>
                  </w:divBdr>
                </w:div>
                <w:div w:id="1547452096">
                  <w:marLeft w:val="0"/>
                  <w:marRight w:val="0"/>
                  <w:marTop w:val="0"/>
                  <w:marBottom w:val="0"/>
                  <w:divBdr>
                    <w:top w:val="none" w:sz="0" w:space="0" w:color="auto"/>
                    <w:left w:val="none" w:sz="0" w:space="0" w:color="auto"/>
                    <w:bottom w:val="none" w:sz="0" w:space="0" w:color="auto"/>
                    <w:right w:val="none" w:sz="0" w:space="0" w:color="auto"/>
                  </w:divBdr>
                </w:div>
                <w:div w:id="1637756272">
                  <w:marLeft w:val="0"/>
                  <w:marRight w:val="0"/>
                  <w:marTop w:val="0"/>
                  <w:marBottom w:val="0"/>
                  <w:divBdr>
                    <w:top w:val="none" w:sz="0" w:space="0" w:color="auto"/>
                    <w:left w:val="none" w:sz="0" w:space="0" w:color="auto"/>
                    <w:bottom w:val="none" w:sz="0" w:space="0" w:color="auto"/>
                    <w:right w:val="none" w:sz="0" w:space="0" w:color="auto"/>
                  </w:divBdr>
                </w:div>
                <w:div w:id="992951593">
                  <w:marLeft w:val="0"/>
                  <w:marRight w:val="0"/>
                  <w:marTop w:val="0"/>
                  <w:marBottom w:val="0"/>
                  <w:divBdr>
                    <w:top w:val="none" w:sz="0" w:space="0" w:color="auto"/>
                    <w:left w:val="none" w:sz="0" w:space="0" w:color="auto"/>
                    <w:bottom w:val="none" w:sz="0" w:space="0" w:color="auto"/>
                    <w:right w:val="none" w:sz="0" w:space="0" w:color="auto"/>
                  </w:divBdr>
                </w:div>
                <w:div w:id="1926497839">
                  <w:marLeft w:val="0"/>
                  <w:marRight w:val="0"/>
                  <w:marTop w:val="0"/>
                  <w:marBottom w:val="0"/>
                  <w:divBdr>
                    <w:top w:val="none" w:sz="0" w:space="0" w:color="auto"/>
                    <w:left w:val="none" w:sz="0" w:space="0" w:color="auto"/>
                    <w:bottom w:val="none" w:sz="0" w:space="0" w:color="auto"/>
                    <w:right w:val="none" w:sz="0" w:space="0" w:color="auto"/>
                  </w:divBdr>
                </w:div>
                <w:div w:id="1018779840">
                  <w:marLeft w:val="0"/>
                  <w:marRight w:val="0"/>
                  <w:marTop w:val="0"/>
                  <w:marBottom w:val="0"/>
                  <w:divBdr>
                    <w:top w:val="none" w:sz="0" w:space="0" w:color="auto"/>
                    <w:left w:val="none" w:sz="0" w:space="0" w:color="auto"/>
                    <w:bottom w:val="none" w:sz="0" w:space="0" w:color="auto"/>
                    <w:right w:val="none" w:sz="0" w:space="0" w:color="auto"/>
                  </w:divBdr>
                </w:div>
                <w:div w:id="1817449601">
                  <w:marLeft w:val="0"/>
                  <w:marRight w:val="0"/>
                  <w:marTop w:val="0"/>
                  <w:marBottom w:val="0"/>
                  <w:divBdr>
                    <w:top w:val="none" w:sz="0" w:space="0" w:color="auto"/>
                    <w:left w:val="none" w:sz="0" w:space="0" w:color="auto"/>
                    <w:bottom w:val="none" w:sz="0" w:space="0" w:color="auto"/>
                    <w:right w:val="none" w:sz="0" w:space="0" w:color="auto"/>
                  </w:divBdr>
                </w:div>
                <w:div w:id="459417563">
                  <w:marLeft w:val="0"/>
                  <w:marRight w:val="0"/>
                  <w:marTop w:val="0"/>
                  <w:marBottom w:val="0"/>
                  <w:divBdr>
                    <w:top w:val="none" w:sz="0" w:space="0" w:color="auto"/>
                    <w:left w:val="none" w:sz="0" w:space="0" w:color="auto"/>
                    <w:bottom w:val="none" w:sz="0" w:space="0" w:color="auto"/>
                    <w:right w:val="none" w:sz="0" w:space="0" w:color="auto"/>
                  </w:divBdr>
                </w:div>
                <w:div w:id="218785446">
                  <w:marLeft w:val="0"/>
                  <w:marRight w:val="0"/>
                  <w:marTop w:val="0"/>
                  <w:marBottom w:val="0"/>
                  <w:divBdr>
                    <w:top w:val="none" w:sz="0" w:space="0" w:color="auto"/>
                    <w:left w:val="none" w:sz="0" w:space="0" w:color="auto"/>
                    <w:bottom w:val="none" w:sz="0" w:space="0" w:color="auto"/>
                    <w:right w:val="none" w:sz="0" w:space="0" w:color="auto"/>
                  </w:divBdr>
                </w:div>
                <w:div w:id="512767249">
                  <w:marLeft w:val="0"/>
                  <w:marRight w:val="0"/>
                  <w:marTop w:val="0"/>
                  <w:marBottom w:val="0"/>
                  <w:divBdr>
                    <w:top w:val="none" w:sz="0" w:space="0" w:color="auto"/>
                    <w:left w:val="none" w:sz="0" w:space="0" w:color="auto"/>
                    <w:bottom w:val="none" w:sz="0" w:space="0" w:color="auto"/>
                    <w:right w:val="none" w:sz="0" w:space="0" w:color="auto"/>
                  </w:divBdr>
                </w:div>
                <w:div w:id="1592815852">
                  <w:marLeft w:val="0"/>
                  <w:marRight w:val="0"/>
                  <w:marTop w:val="0"/>
                  <w:marBottom w:val="0"/>
                  <w:divBdr>
                    <w:top w:val="none" w:sz="0" w:space="0" w:color="auto"/>
                    <w:left w:val="none" w:sz="0" w:space="0" w:color="auto"/>
                    <w:bottom w:val="none" w:sz="0" w:space="0" w:color="auto"/>
                    <w:right w:val="none" w:sz="0" w:space="0" w:color="auto"/>
                  </w:divBdr>
                </w:div>
                <w:div w:id="831945828">
                  <w:marLeft w:val="0"/>
                  <w:marRight w:val="0"/>
                  <w:marTop w:val="0"/>
                  <w:marBottom w:val="0"/>
                  <w:divBdr>
                    <w:top w:val="none" w:sz="0" w:space="0" w:color="auto"/>
                    <w:left w:val="none" w:sz="0" w:space="0" w:color="auto"/>
                    <w:bottom w:val="none" w:sz="0" w:space="0" w:color="auto"/>
                    <w:right w:val="none" w:sz="0" w:space="0" w:color="auto"/>
                  </w:divBdr>
                </w:div>
                <w:div w:id="775490131">
                  <w:marLeft w:val="0"/>
                  <w:marRight w:val="0"/>
                  <w:marTop w:val="0"/>
                  <w:marBottom w:val="0"/>
                  <w:divBdr>
                    <w:top w:val="none" w:sz="0" w:space="0" w:color="auto"/>
                    <w:left w:val="none" w:sz="0" w:space="0" w:color="auto"/>
                    <w:bottom w:val="none" w:sz="0" w:space="0" w:color="auto"/>
                    <w:right w:val="none" w:sz="0" w:space="0" w:color="auto"/>
                  </w:divBdr>
                </w:div>
                <w:div w:id="617030639">
                  <w:marLeft w:val="0"/>
                  <w:marRight w:val="0"/>
                  <w:marTop w:val="0"/>
                  <w:marBottom w:val="0"/>
                  <w:divBdr>
                    <w:top w:val="none" w:sz="0" w:space="0" w:color="auto"/>
                    <w:left w:val="none" w:sz="0" w:space="0" w:color="auto"/>
                    <w:bottom w:val="none" w:sz="0" w:space="0" w:color="auto"/>
                    <w:right w:val="none" w:sz="0" w:space="0" w:color="auto"/>
                  </w:divBdr>
                </w:div>
                <w:div w:id="683900614">
                  <w:marLeft w:val="0"/>
                  <w:marRight w:val="0"/>
                  <w:marTop w:val="0"/>
                  <w:marBottom w:val="0"/>
                  <w:divBdr>
                    <w:top w:val="none" w:sz="0" w:space="0" w:color="auto"/>
                    <w:left w:val="none" w:sz="0" w:space="0" w:color="auto"/>
                    <w:bottom w:val="none" w:sz="0" w:space="0" w:color="auto"/>
                    <w:right w:val="none" w:sz="0" w:space="0" w:color="auto"/>
                  </w:divBdr>
                </w:div>
                <w:div w:id="760567814">
                  <w:marLeft w:val="0"/>
                  <w:marRight w:val="0"/>
                  <w:marTop w:val="0"/>
                  <w:marBottom w:val="0"/>
                  <w:divBdr>
                    <w:top w:val="none" w:sz="0" w:space="0" w:color="auto"/>
                    <w:left w:val="none" w:sz="0" w:space="0" w:color="auto"/>
                    <w:bottom w:val="none" w:sz="0" w:space="0" w:color="auto"/>
                    <w:right w:val="none" w:sz="0" w:space="0" w:color="auto"/>
                  </w:divBdr>
                </w:div>
                <w:div w:id="1896357109">
                  <w:marLeft w:val="0"/>
                  <w:marRight w:val="0"/>
                  <w:marTop w:val="0"/>
                  <w:marBottom w:val="0"/>
                  <w:divBdr>
                    <w:top w:val="none" w:sz="0" w:space="0" w:color="auto"/>
                    <w:left w:val="none" w:sz="0" w:space="0" w:color="auto"/>
                    <w:bottom w:val="none" w:sz="0" w:space="0" w:color="auto"/>
                    <w:right w:val="none" w:sz="0" w:space="0" w:color="auto"/>
                  </w:divBdr>
                </w:div>
                <w:div w:id="1878422747">
                  <w:marLeft w:val="0"/>
                  <w:marRight w:val="0"/>
                  <w:marTop w:val="0"/>
                  <w:marBottom w:val="0"/>
                  <w:divBdr>
                    <w:top w:val="none" w:sz="0" w:space="0" w:color="auto"/>
                    <w:left w:val="none" w:sz="0" w:space="0" w:color="auto"/>
                    <w:bottom w:val="none" w:sz="0" w:space="0" w:color="auto"/>
                    <w:right w:val="none" w:sz="0" w:space="0" w:color="auto"/>
                  </w:divBdr>
                </w:div>
                <w:div w:id="851145974">
                  <w:marLeft w:val="0"/>
                  <w:marRight w:val="0"/>
                  <w:marTop w:val="0"/>
                  <w:marBottom w:val="0"/>
                  <w:divBdr>
                    <w:top w:val="none" w:sz="0" w:space="0" w:color="auto"/>
                    <w:left w:val="none" w:sz="0" w:space="0" w:color="auto"/>
                    <w:bottom w:val="none" w:sz="0" w:space="0" w:color="auto"/>
                    <w:right w:val="none" w:sz="0" w:space="0" w:color="auto"/>
                  </w:divBdr>
                </w:div>
                <w:div w:id="898592232">
                  <w:marLeft w:val="0"/>
                  <w:marRight w:val="0"/>
                  <w:marTop w:val="0"/>
                  <w:marBottom w:val="0"/>
                  <w:divBdr>
                    <w:top w:val="none" w:sz="0" w:space="0" w:color="auto"/>
                    <w:left w:val="none" w:sz="0" w:space="0" w:color="auto"/>
                    <w:bottom w:val="none" w:sz="0" w:space="0" w:color="auto"/>
                    <w:right w:val="none" w:sz="0" w:space="0" w:color="auto"/>
                  </w:divBdr>
                </w:div>
                <w:div w:id="2094160705">
                  <w:marLeft w:val="0"/>
                  <w:marRight w:val="0"/>
                  <w:marTop w:val="0"/>
                  <w:marBottom w:val="0"/>
                  <w:divBdr>
                    <w:top w:val="none" w:sz="0" w:space="0" w:color="auto"/>
                    <w:left w:val="none" w:sz="0" w:space="0" w:color="auto"/>
                    <w:bottom w:val="none" w:sz="0" w:space="0" w:color="auto"/>
                    <w:right w:val="none" w:sz="0" w:space="0" w:color="auto"/>
                  </w:divBdr>
                </w:div>
                <w:div w:id="1658192096">
                  <w:marLeft w:val="0"/>
                  <w:marRight w:val="0"/>
                  <w:marTop w:val="0"/>
                  <w:marBottom w:val="0"/>
                  <w:divBdr>
                    <w:top w:val="none" w:sz="0" w:space="0" w:color="auto"/>
                    <w:left w:val="none" w:sz="0" w:space="0" w:color="auto"/>
                    <w:bottom w:val="none" w:sz="0" w:space="0" w:color="auto"/>
                    <w:right w:val="none" w:sz="0" w:space="0" w:color="auto"/>
                  </w:divBdr>
                </w:div>
                <w:div w:id="635843049">
                  <w:marLeft w:val="0"/>
                  <w:marRight w:val="0"/>
                  <w:marTop w:val="0"/>
                  <w:marBottom w:val="0"/>
                  <w:divBdr>
                    <w:top w:val="none" w:sz="0" w:space="0" w:color="auto"/>
                    <w:left w:val="none" w:sz="0" w:space="0" w:color="auto"/>
                    <w:bottom w:val="none" w:sz="0" w:space="0" w:color="auto"/>
                    <w:right w:val="none" w:sz="0" w:space="0" w:color="auto"/>
                  </w:divBdr>
                </w:div>
                <w:div w:id="1334450188">
                  <w:marLeft w:val="0"/>
                  <w:marRight w:val="0"/>
                  <w:marTop w:val="0"/>
                  <w:marBottom w:val="0"/>
                  <w:divBdr>
                    <w:top w:val="none" w:sz="0" w:space="0" w:color="auto"/>
                    <w:left w:val="none" w:sz="0" w:space="0" w:color="auto"/>
                    <w:bottom w:val="none" w:sz="0" w:space="0" w:color="auto"/>
                    <w:right w:val="none" w:sz="0" w:space="0" w:color="auto"/>
                  </w:divBdr>
                </w:div>
                <w:div w:id="61032087">
                  <w:marLeft w:val="0"/>
                  <w:marRight w:val="0"/>
                  <w:marTop w:val="0"/>
                  <w:marBottom w:val="0"/>
                  <w:divBdr>
                    <w:top w:val="none" w:sz="0" w:space="0" w:color="auto"/>
                    <w:left w:val="none" w:sz="0" w:space="0" w:color="auto"/>
                    <w:bottom w:val="none" w:sz="0" w:space="0" w:color="auto"/>
                    <w:right w:val="none" w:sz="0" w:space="0" w:color="auto"/>
                  </w:divBdr>
                </w:div>
                <w:div w:id="571352568">
                  <w:marLeft w:val="0"/>
                  <w:marRight w:val="0"/>
                  <w:marTop w:val="0"/>
                  <w:marBottom w:val="0"/>
                  <w:divBdr>
                    <w:top w:val="none" w:sz="0" w:space="0" w:color="auto"/>
                    <w:left w:val="none" w:sz="0" w:space="0" w:color="auto"/>
                    <w:bottom w:val="none" w:sz="0" w:space="0" w:color="auto"/>
                    <w:right w:val="none" w:sz="0" w:space="0" w:color="auto"/>
                  </w:divBdr>
                </w:div>
                <w:div w:id="693578715">
                  <w:marLeft w:val="0"/>
                  <w:marRight w:val="0"/>
                  <w:marTop w:val="0"/>
                  <w:marBottom w:val="0"/>
                  <w:divBdr>
                    <w:top w:val="none" w:sz="0" w:space="0" w:color="auto"/>
                    <w:left w:val="none" w:sz="0" w:space="0" w:color="auto"/>
                    <w:bottom w:val="none" w:sz="0" w:space="0" w:color="auto"/>
                    <w:right w:val="none" w:sz="0" w:space="0" w:color="auto"/>
                  </w:divBdr>
                </w:div>
                <w:div w:id="2028092410">
                  <w:marLeft w:val="0"/>
                  <w:marRight w:val="0"/>
                  <w:marTop w:val="0"/>
                  <w:marBottom w:val="0"/>
                  <w:divBdr>
                    <w:top w:val="none" w:sz="0" w:space="0" w:color="auto"/>
                    <w:left w:val="none" w:sz="0" w:space="0" w:color="auto"/>
                    <w:bottom w:val="none" w:sz="0" w:space="0" w:color="auto"/>
                    <w:right w:val="none" w:sz="0" w:space="0" w:color="auto"/>
                  </w:divBdr>
                </w:div>
                <w:div w:id="1829200859">
                  <w:marLeft w:val="0"/>
                  <w:marRight w:val="0"/>
                  <w:marTop w:val="0"/>
                  <w:marBottom w:val="0"/>
                  <w:divBdr>
                    <w:top w:val="none" w:sz="0" w:space="0" w:color="auto"/>
                    <w:left w:val="none" w:sz="0" w:space="0" w:color="auto"/>
                    <w:bottom w:val="none" w:sz="0" w:space="0" w:color="auto"/>
                    <w:right w:val="none" w:sz="0" w:space="0" w:color="auto"/>
                  </w:divBdr>
                </w:div>
                <w:div w:id="1724256234">
                  <w:marLeft w:val="0"/>
                  <w:marRight w:val="0"/>
                  <w:marTop w:val="0"/>
                  <w:marBottom w:val="0"/>
                  <w:divBdr>
                    <w:top w:val="none" w:sz="0" w:space="0" w:color="auto"/>
                    <w:left w:val="none" w:sz="0" w:space="0" w:color="auto"/>
                    <w:bottom w:val="none" w:sz="0" w:space="0" w:color="auto"/>
                    <w:right w:val="none" w:sz="0" w:space="0" w:color="auto"/>
                  </w:divBdr>
                </w:div>
                <w:div w:id="138307428">
                  <w:marLeft w:val="0"/>
                  <w:marRight w:val="0"/>
                  <w:marTop w:val="0"/>
                  <w:marBottom w:val="0"/>
                  <w:divBdr>
                    <w:top w:val="none" w:sz="0" w:space="0" w:color="auto"/>
                    <w:left w:val="none" w:sz="0" w:space="0" w:color="auto"/>
                    <w:bottom w:val="none" w:sz="0" w:space="0" w:color="auto"/>
                    <w:right w:val="none" w:sz="0" w:space="0" w:color="auto"/>
                  </w:divBdr>
                </w:div>
                <w:div w:id="194319211">
                  <w:marLeft w:val="0"/>
                  <w:marRight w:val="0"/>
                  <w:marTop w:val="0"/>
                  <w:marBottom w:val="0"/>
                  <w:divBdr>
                    <w:top w:val="none" w:sz="0" w:space="0" w:color="auto"/>
                    <w:left w:val="none" w:sz="0" w:space="0" w:color="auto"/>
                    <w:bottom w:val="none" w:sz="0" w:space="0" w:color="auto"/>
                    <w:right w:val="none" w:sz="0" w:space="0" w:color="auto"/>
                  </w:divBdr>
                </w:div>
                <w:div w:id="2004117052">
                  <w:marLeft w:val="0"/>
                  <w:marRight w:val="0"/>
                  <w:marTop w:val="0"/>
                  <w:marBottom w:val="0"/>
                  <w:divBdr>
                    <w:top w:val="none" w:sz="0" w:space="0" w:color="auto"/>
                    <w:left w:val="none" w:sz="0" w:space="0" w:color="auto"/>
                    <w:bottom w:val="none" w:sz="0" w:space="0" w:color="auto"/>
                    <w:right w:val="none" w:sz="0" w:space="0" w:color="auto"/>
                  </w:divBdr>
                </w:div>
                <w:div w:id="1071342831">
                  <w:marLeft w:val="0"/>
                  <w:marRight w:val="0"/>
                  <w:marTop w:val="0"/>
                  <w:marBottom w:val="0"/>
                  <w:divBdr>
                    <w:top w:val="none" w:sz="0" w:space="0" w:color="auto"/>
                    <w:left w:val="none" w:sz="0" w:space="0" w:color="auto"/>
                    <w:bottom w:val="none" w:sz="0" w:space="0" w:color="auto"/>
                    <w:right w:val="none" w:sz="0" w:space="0" w:color="auto"/>
                  </w:divBdr>
                </w:div>
                <w:div w:id="12849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200809">
          <w:marLeft w:val="0"/>
          <w:marRight w:val="0"/>
          <w:marTop w:val="12"/>
          <w:marBottom w:val="0"/>
          <w:divBdr>
            <w:top w:val="single" w:sz="48" w:space="0" w:color="auto"/>
            <w:left w:val="single" w:sz="48" w:space="0" w:color="auto"/>
            <w:bottom w:val="single" w:sz="48" w:space="0" w:color="auto"/>
            <w:right w:val="single" w:sz="48" w:space="0" w:color="auto"/>
          </w:divBdr>
          <w:divsChild>
            <w:div w:id="389578734">
              <w:marLeft w:val="0"/>
              <w:marRight w:val="0"/>
              <w:marTop w:val="0"/>
              <w:marBottom w:val="0"/>
              <w:divBdr>
                <w:top w:val="none" w:sz="0" w:space="0" w:color="auto"/>
                <w:left w:val="none" w:sz="0" w:space="0" w:color="auto"/>
                <w:bottom w:val="none" w:sz="0" w:space="0" w:color="auto"/>
                <w:right w:val="none" w:sz="0" w:space="0" w:color="auto"/>
              </w:divBdr>
              <w:divsChild>
                <w:div w:id="1476801876">
                  <w:marLeft w:val="0"/>
                  <w:marRight w:val="0"/>
                  <w:marTop w:val="0"/>
                  <w:marBottom w:val="0"/>
                  <w:divBdr>
                    <w:top w:val="none" w:sz="0" w:space="0" w:color="auto"/>
                    <w:left w:val="none" w:sz="0" w:space="0" w:color="auto"/>
                    <w:bottom w:val="none" w:sz="0" w:space="0" w:color="auto"/>
                    <w:right w:val="none" w:sz="0" w:space="0" w:color="auto"/>
                  </w:divBdr>
                </w:div>
                <w:div w:id="1933584892">
                  <w:marLeft w:val="0"/>
                  <w:marRight w:val="0"/>
                  <w:marTop w:val="0"/>
                  <w:marBottom w:val="0"/>
                  <w:divBdr>
                    <w:top w:val="none" w:sz="0" w:space="0" w:color="auto"/>
                    <w:left w:val="none" w:sz="0" w:space="0" w:color="auto"/>
                    <w:bottom w:val="none" w:sz="0" w:space="0" w:color="auto"/>
                    <w:right w:val="none" w:sz="0" w:space="0" w:color="auto"/>
                  </w:divBdr>
                </w:div>
                <w:div w:id="891696755">
                  <w:marLeft w:val="0"/>
                  <w:marRight w:val="0"/>
                  <w:marTop w:val="0"/>
                  <w:marBottom w:val="0"/>
                  <w:divBdr>
                    <w:top w:val="none" w:sz="0" w:space="0" w:color="auto"/>
                    <w:left w:val="none" w:sz="0" w:space="0" w:color="auto"/>
                    <w:bottom w:val="none" w:sz="0" w:space="0" w:color="auto"/>
                    <w:right w:val="none" w:sz="0" w:space="0" w:color="auto"/>
                  </w:divBdr>
                </w:div>
                <w:div w:id="2116512288">
                  <w:marLeft w:val="0"/>
                  <w:marRight w:val="0"/>
                  <w:marTop w:val="0"/>
                  <w:marBottom w:val="0"/>
                  <w:divBdr>
                    <w:top w:val="none" w:sz="0" w:space="0" w:color="auto"/>
                    <w:left w:val="none" w:sz="0" w:space="0" w:color="auto"/>
                    <w:bottom w:val="none" w:sz="0" w:space="0" w:color="auto"/>
                    <w:right w:val="none" w:sz="0" w:space="0" w:color="auto"/>
                  </w:divBdr>
                </w:div>
                <w:div w:id="1892377431">
                  <w:marLeft w:val="0"/>
                  <w:marRight w:val="0"/>
                  <w:marTop w:val="0"/>
                  <w:marBottom w:val="0"/>
                  <w:divBdr>
                    <w:top w:val="none" w:sz="0" w:space="0" w:color="auto"/>
                    <w:left w:val="none" w:sz="0" w:space="0" w:color="auto"/>
                    <w:bottom w:val="none" w:sz="0" w:space="0" w:color="auto"/>
                    <w:right w:val="none" w:sz="0" w:space="0" w:color="auto"/>
                  </w:divBdr>
                </w:div>
                <w:div w:id="779682073">
                  <w:marLeft w:val="0"/>
                  <w:marRight w:val="0"/>
                  <w:marTop w:val="0"/>
                  <w:marBottom w:val="0"/>
                  <w:divBdr>
                    <w:top w:val="none" w:sz="0" w:space="0" w:color="auto"/>
                    <w:left w:val="none" w:sz="0" w:space="0" w:color="auto"/>
                    <w:bottom w:val="none" w:sz="0" w:space="0" w:color="auto"/>
                    <w:right w:val="none" w:sz="0" w:space="0" w:color="auto"/>
                  </w:divBdr>
                </w:div>
                <w:div w:id="834535513">
                  <w:marLeft w:val="0"/>
                  <w:marRight w:val="0"/>
                  <w:marTop w:val="0"/>
                  <w:marBottom w:val="0"/>
                  <w:divBdr>
                    <w:top w:val="none" w:sz="0" w:space="0" w:color="auto"/>
                    <w:left w:val="none" w:sz="0" w:space="0" w:color="auto"/>
                    <w:bottom w:val="none" w:sz="0" w:space="0" w:color="auto"/>
                    <w:right w:val="none" w:sz="0" w:space="0" w:color="auto"/>
                  </w:divBdr>
                </w:div>
                <w:div w:id="1792431485">
                  <w:marLeft w:val="0"/>
                  <w:marRight w:val="0"/>
                  <w:marTop w:val="0"/>
                  <w:marBottom w:val="0"/>
                  <w:divBdr>
                    <w:top w:val="none" w:sz="0" w:space="0" w:color="auto"/>
                    <w:left w:val="none" w:sz="0" w:space="0" w:color="auto"/>
                    <w:bottom w:val="none" w:sz="0" w:space="0" w:color="auto"/>
                    <w:right w:val="none" w:sz="0" w:space="0" w:color="auto"/>
                  </w:divBdr>
                </w:div>
                <w:div w:id="1221675362">
                  <w:marLeft w:val="0"/>
                  <w:marRight w:val="0"/>
                  <w:marTop w:val="0"/>
                  <w:marBottom w:val="0"/>
                  <w:divBdr>
                    <w:top w:val="none" w:sz="0" w:space="0" w:color="auto"/>
                    <w:left w:val="none" w:sz="0" w:space="0" w:color="auto"/>
                    <w:bottom w:val="none" w:sz="0" w:space="0" w:color="auto"/>
                    <w:right w:val="none" w:sz="0" w:space="0" w:color="auto"/>
                  </w:divBdr>
                </w:div>
                <w:div w:id="1437871989">
                  <w:marLeft w:val="0"/>
                  <w:marRight w:val="0"/>
                  <w:marTop w:val="0"/>
                  <w:marBottom w:val="0"/>
                  <w:divBdr>
                    <w:top w:val="none" w:sz="0" w:space="0" w:color="auto"/>
                    <w:left w:val="none" w:sz="0" w:space="0" w:color="auto"/>
                    <w:bottom w:val="none" w:sz="0" w:space="0" w:color="auto"/>
                    <w:right w:val="none" w:sz="0" w:space="0" w:color="auto"/>
                  </w:divBdr>
                </w:div>
                <w:div w:id="713190726">
                  <w:marLeft w:val="0"/>
                  <w:marRight w:val="0"/>
                  <w:marTop w:val="0"/>
                  <w:marBottom w:val="0"/>
                  <w:divBdr>
                    <w:top w:val="none" w:sz="0" w:space="0" w:color="auto"/>
                    <w:left w:val="none" w:sz="0" w:space="0" w:color="auto"/>
                    <w:bottom w:val="none" w:sz="0" w:space="0" w:color="auto"/>
                    <w:right w:val="none" w:sz="0" w:space="0" w:color="auto"/>
                  </w:divBdr>
                </w:div>
                <w:div w:id="1240555674">
                  <w:marLeft w:val="0"/>
                  <w:marRight w:val="0"/>
                  <w:marTop w:val="0"/>
                  <w:marBottom w:val="0"/>
                  <w:divBdr>
                    <w:top w:val="none" w:sz="0" w:space="0" w:color="auto"/>
                    <w:left w:val="none" w:sz="0" w:space="0" w:color="auto"/>
                    <w:bottom w:val="none" w:sz="0" w:space="0" w:color="auto"/>
                    <w:right w:val="none" w:sz="0" w:space="0" w:color="auto"/>
                  </w:divBdr>
                </w:div>
                <w:div w:id="641426172">
                  <w:marLeft w:val="0"/>
                  <w:marRight w:val="0"/>
                  <w:marTop w:val="0"/>
                  <w:marBottom w:val="0"/>
                  <w:divBdr>
                    <w:top w:val="none" w:sz="0" w:space="0" w:color="auto"/>
                    <w:left w:val="none" w:sz="0" w:space="0" w:color="auto"/>
                    <w:bottom w:val="none" w:sz="0" w:space="0" w:color="auto"/>
                    <w:right w:val="none" w:sz="0" w:space="0" w:color="auto"/>
                  </w:divBdr>
                </w:div>
                <w:div w:id="336270313">
                  <w:marLeft w:val="0"/>
                  <w:marRight w:val="0"/>
                  <w:marTop w:val="0"/>
                  <w:marBottom w:val="0"/>
                  <w:divBdr>
                    <w:top w:val="none" w:sz="0" w:space="0" w:color="auto"/>
                    <w:left w:val="none" w:sz="0" w:space="0" w:color="auto"/>
                    <w:bottom w:val="none" w:sz="0" w:space="0" w:color="auto"/>
                    <w:right w:val="none" w:sz="0" w:space="0" w:color="auto"/>
                  </w:divBdr>
                </w:div>
                <w:div w:id="1647277755">
                  <w:marLeft w:val="0"/>
                  <w:marRight w:val="0"/>
                  <w:marTop w:val="0"/>
                  <w:marBottom w:val="0"/>
                  <w:divBdr>
                    <w:top w:val="none" w:sz="0" w:space="0" w:color="auto"/>
                    <w:left w:val="none" w:sz="0" w:space="0" w:color="auto"/>
                    <w:bottom w:val="none" w:sz="0" w:space="0" w:color="auto"/>
                    <w:right w:val="none" w:sz="0" w:space="0" w:color="auto"/>
                  </w:divBdr>
                </w:div>
                <w:div w:id="101724909">
                  <w:marLeft w:val="0"/>
                  <w:marRight w:val="0"/>
                  <w:marTop w:val="0"/>
                  <w:marBottom w:val="0"/>
                  <w:divBdr>
                    <w:top w:val="none" w:sz="0" w:space="0" w:color="auto"/>
                    <w:left w:val="none" w:sz="0" w:space="0" w:color="auto"/>
                    <w:bottom w:val="none" w:sz="0" w:space="0" w:color="auto"/>
                    <w:right w:val="none" w:sz="0" w:space="0" w:color="auto"/>
                  </w:divBdr>
                </w:div>
                <w:div w:id="1260723857">
                  <w:marLeft w:val="0"/>
                  <w:marRight w:val="0"/>
                  <w:marTop w:val="0"/>
                  <w:marBottom w:val="0"/>
                  <w:divBdr>
                    <w:top w:val="none" w:sz="0" w:space="0" w:color="auto"/>
                    <w:left w:val="none" w:sz="0" w:space="0" w:color="auto"/>
                    <w:bottom w:val="none" w:sz="0" w:space="0" w:color="auto"/>
                    <w:right w:val="none" w:sz="0" w:space="0" w:color="auto"/>
                  </w:divBdr>
                </w:div>
                <w:div w:id="800264167">
                  <w:marLeft w:val="0"/>
                  <w:marRight w:val="0"/>
                  <w:marTop w:val="0"/>
                  <w:marBottom w:val="0"/>
                  <w:divBdr>
                    <w:top w:val="none" w:sz="0" w:space="0" w:color="auto"/>
                    <w:left w:val="none" w:sz="0" w:space="0" w:color="auto"/>
                    <w:bottom w:val="none" w:sz="0" w:space="0" w:color="auto"/>
                    <w:right w:val="none" w:sz="0" w:space="0" w:color="auto"/>
                  </w:divBdr>
                </w:div>
                <w:div w:id="519199214">
                  <w:marLeft w:val="0"/>
                  <w:marRight w:val="0"/>
                  <w:marTop w:val="0"/>
                  <w:marBottom w:val="0"/>
                  <w:divBdr>
                    <w:top w:val="none" w:sz="0" w:space="0" w:color="auto"/>
                    <w:left w:val="none" w:sz="0" w:space="0" w:color="auto"/>
                    <w:bottom w:val="none" w:sz="0" w:space="0" w:color="auto"/>
                    <w:right w:val="none" w:sz="0" w:space="0" w:color="auto"/>
                  </w:divBdr>
                </w:div>
                <w:div w:id="614023857">
                  <w:marLeft w:val="0"/>
                  <w:marRight w:val="0"/>
                  <w:marTop w:val="0"/>
                  <w:marBottom w:val="0"/>
                  <w:divBdr>
                    <w:top w:val="none" w:sz="0" w:space="0" w:color="auto"/>
                    <w:left w:val="none" w:sz="0" w:space="0" w:color="auto"/>
                    <w:bottom w:val="none" w:sz="0" w:space="0" w:color="auto"/>
                    <w:right w:val="none" w:sz="0" w:space="0" w:color="auto"/>
                  </w:divBdr>
                </w:div>
                <w:div w:id="623388991">
                  <w:marLeft w:val="0"/>
                  <w:marRight w:val="0"/>
                  <w:marTop w:val="0"/>
                  <w:marBottom w:val="0"/>
                  <w:divBdr>
                    <w:top w:val="none" w:sz="0" w:space="0" w:color="auto"/>
                    <w:left w:val="none" w:sz="0" w:space="0" w:color="auto"/>
                    <w:bottom w:val="none" w:sz="0" w:space="0" w:color="auto"/>
                    <w:right w:val="none" w:sz="0" w:space="0" w:color="auto"/>
                  </w:divBdr>
                </w:div>
                <w:div w:id="1643803694">
                  <w:marLeft w:val="0"/>
                  <w:marRight w:val="0"/>
                  <w:marTop w:val="0"/>
                  <w:marBottom w:val="0"/>
                  <w:divBdr>
                    <w:top w:val="none" w:sz="0" w:space="0" w:color="auto"/>
                    <w:left w:val="none" w:sz="0" w:space="0" w:color="auto"/>
                    <w:bottom w:val="none" w:sz="0" w:space="0" w:color="auto"/>
                    <w:right w:val="none" w:sz="0" w:space="0" w:color="auto"/>
                  </w:divBdr>
                </w:div>
                <w:div w:id="1160728374">
                  <w:marLeft w:val="0"/>
                  <w:marRight w:val="0"/>
                  <w:marTop w:val="0"/>
                  <w:marBottom w:val="0"/>
                  <w:divBdr>
                    <w:top w:val="none" w:sz="0" w:space="0" w:color="auto"/>
                    <w:left w:val="none" w:sz="0" w:space="0" w:color="auto"/>
                    <w:bottom w:val="none" w:sz="0" w:space="0" w:color="auto"/>
                    <w:right w:val="none" w:sz="0" w:space="0" w:color="auto"/>
                  </w:divBdr>
                </w:div>
                <w:div w:id="1730686258">
                  <w:marLeft w:val="0"/>
                  <w:marRight w:val="0"/>
                  <w:marTop w:val="0"/>
                  <w:marBottom w:val="0"/>
                  <w:divBdr>
                    <w:top w:val="none" w:sz="0" w:space="0" w:color="auto"/>
                    <w:left w:val="none" w:sz="0" w:space="0" w:color="auto"/>
                    <w:bottom w:val="none" w:sz="0" w:space="0" w:color="auto"/>
                    <w:right w:val="none" w:sz="0" w:space="0" w:color="auto"/>
                  </w:divBdr>
                </w:div>
                <w:div w:id="1791587973">
                  <w:marLeft w:val="0"/>
                  <w:marRight w:val="0"/>
                  <w:marTop w:val="0"/>
                  <w:marBottom w:val="0"/>
                  <w:divBdr>
                    <w:top w:val="none" w:sz="0" w:space="0" w:color="auto"/>
                    <w:left w:val="none" w:sz="0" w:space="0" w:color="auto"/>
                    <w:bottom w:val="none" w:sz="0" w:space="0" w:color="auto"/>
                    <w:right w:val="none" w:sz="0" w:space="0" w:color="auto"/>
                  </w:divBdr>
                </w:div>
                <w:div w:id="1863668945">
                  <w:marLeft w:val="0"/>
                  <w:marRight w:val="0"/>
                  <w:marTop w:val="0"/>
                  <w:marBottom w:val="0"/>
                  <w:divBdr>
                    <w:top w:val="none" w:sz="0" w:space="0" w:color="auto"/>
                    <w:left w:val="none" w:sz="0" w:space="0" w:color="auto"/>
                    <w:bottom w:val="none" w:sz="0" w:space="0" w:color="auto"/>
                    <w:right w:val="none" w:sz="0" w:space="0" w:color="auto"/>
                  </w:divBdr>
                </w:div>
                <w:div w:id="1793595286">
                  <w:marLeft w:val="0"/>
                  <w:marRight w:val="0"/>
                  <w:marTop w:val="0"/>
                  <w:marBottom w:val="0"/>
                  <w:divBdr>
                    <w:top w:val="none" w:sz="0" w:space="0" w:color="auto"/>
                    <w:left w:val="none" w:sz="0" w:space="0" w:color="auto"/>
                    <w:bottom w:val="none" w:sz="0" w:space="0" w:color="auto"/>
                    <w:right w:val="none" w:sz="0" w:space="0" w:color="auto"/>
                  </w:divBdr>
                </w:div>
                <w:div w:id="1481844931">
                  <w:marLeft w:val="0"/>
                  <w:marRight w:val="0"/>
                  <w:marTop w:val="0"/>
                  <w:marBottom w:val="0"/>
                  <w:divBdr>
                    <w:top w:val="none" w:sz="0" w:space="0" w:color="auto"/>
                    <w:left w:val="none" w:sz="0" w:space="0" w:color="auto"/>
                    <w:bottom w:val="none" w:sz="0" w:space="0" w:color="auto"/>
                    <w:right w:val="none" w:sz="0" w:space="0" w:color="auto"/>
                  </w:divBdr>
                </w:div>
                <w:div w:id="1280376983">
                  <w:marLeft w:val="0"/>
                  <w:marRight w:val="0"/>
                  <w:marTop w:val="0"/>
                  <w:marBottom w:val="0"/>
                  <w:divBdr>
                    <w:top w:val="none" w:sz="0" w:space="0" w:color="auto"/>
                    <w:left w:val="none" w:sz="0" w:space="0" w:color="auto"/>
                    <w:bottom w:val="none" w:sz="0" w:space="0" w:color="auto"/>
                    <w:right w:val="none" w:sz="0" w:space="0" w:color="auto"/>
                  </w:divBdr>
                </w:div>
                <w:div w:id="806506536">
                  <w:marLeft w:val="0"/>
                  <w:marRight w:val="0"/>
                  <w:marTop w:val="0"/>
                  <w:marBottom w:val="0"/>
                  <w:divBdr>
                    <w:top w:val="none" w:sz="0" w:space="0" w:color="auto"/>
                    <w:left w:val="none" w:sz="0" w:space="0" w:color="auto"/>
                    <w:bottom w:val="none" w:sz="0" w:space="0" w:color="auto"/>
                    <w:right w:val="none" w:sz="0" w:space="0" w:color="auto"/>
                  </w:divBdr>
                </w:div>
                <w:div w:id="1047292603">
                  <w:marLeft w:val="0"/>
                  <w:marRight w:val="0"/>
                  <w:marTop w:val="0"/>
                  <w:marBottom w:val="0"/>
                  <w:divBdr>
                    <w:top w:val="none" w:sz="0" w:space="0" w:color="auto"/>
                    <w:left w:val="none" w:sz="0" w:space="0" w:color="auto"/>
                    <w:bottom w:val="none" w:sz="0" w:space="0" w:color="auto"/>
                    <w:right w:val="none" w:sz="0" w:space="0" w:color="auto"/>
                  </w:divBdr>
                </w:div>
                <w:div w:id="780418720">
                  <w:marLeft w:val="0"/>
                  <w:marRight w:val="0"/>
                  <w:marTop w:val="0"/>
                  <w:marBottom w:val="0"/>
                  <w:divBdr>
                    <w:top w:val="none" w:sz="0" w:space="0" w:color="auto"/>
                    <w:left w:val="none" w:sz="0" w:space="0" w:color="auto"/>
                    <w:bottom w:val="none" w:sz="0" w:space="0" w:color="auto"/>
                    <w:right w:val="none" w:sz="0" w:space="0" w:color="auto"/>
                  </w:divBdr>
                </w:div>
                <w:div w:id="315690033">
                  <w:marLeft w:val="0"/>
                  <w:marRight w:val="0"/>
                  <w:marTop w:val="0"/>
                  <w:marBottom w:val="0"/>
                  <w:divBdr>
                    <w:top w:val="none" w:sz="0" w:space="0" w:color="auto"/>
                    <w:left w:val="none" w:sz="0" w:space="0" w:color="auto"/>
                    <w:bottom w:val="none" w:sz="0" w:space="0" w:color="auto"/>
                    <w:right w:val="none" w:sz="0" w:space="0" w:color="auto"/>
                  </w:divBdr>
                </w:div>
                <w:div w:id="1347558600">
                  <w:marLeft w:val="0"/>
                  <w:marRight w:val="0"/>
                  <w:marTop w:val="0"/>
                  <w:marBottom w:val="0"/>
                  <w:divBdr>
                    <w:top w:val="none" w:sz="0" w:space="0" w:color="auto"/>
                    <w:left w:val="none" w:sz="0" w:space="0" w:color="auto"/>
                    <w:bottom w:val="none" w:sz="0" w:space="0" w:color="auto"/>
                    <w:right w:val="none" w:sz="0" w:space="0" w:color="auto"/>
                  </w:divBdr>
                </w:div>
                <w:div w:id="645161249">
                  <w:marLeft w:val="0"/>
                  <w:marRight w:val="0"/>
                  <w:marTop w:val="0"/>
                  <w:marBottom w:val="0"/>
                  <w:divBdr>
                    <w:top w:val="none" w:sz="0" w:space="0" w:color="auto"/>
                    <w:left w:val="none" w:sz="0" w:space="0" w:color="auto"/>
                    <w:bottom w:val="none" w:sz="0" w:space="0" w:color="auto"/>
                    <w:right w:val="none" w:sz="0" w:space="0" w:color="auto"/>
                  </w:divBdr>
                </w:div>
                <w:div w:id="1522401639">
                  <w:marLeft w:val="0"/>
                  <w:marRight w:val="0"/>
                  <w:marTop w:val="0"/>
                  <w:marBottom w:val="0"/>
                  <w:divBdr>
                    <w:top w:val="none" w:sz="0" w:space="0" w:color="auto"/>
                    <w:left w:val="none" w:sz="0" w:space="0" w:color="auto"/>
                    <w:bottom w:val="none" w:sz="0" w:space="0" w:color="auto"/>
                    <w:right w:val="none" w:sz="0" w:space="0" w:color="auto"/>
                  </w:divBdr>
                </w:div>
                <w:div w:id="1470517542">
                  <w:marLeft w:val="0"/>
                  <w:marRight w:val="0"/>
                  <w:marTop w:val="0"/>
                  <w:marBottom w:val="0"/>
                  <w:divBdr>
                    <w:top w:val="none" w:sz="0" w:space="0" w:color="auto"/>
                    <w:left w:val="none" w:sz="0" w:space="0" w:color="auto"/>
                    <w:bottom w:val="none" w:sz="0" w:space="0" w:color="auto"/>
                    <w:right w:val="none" w:sz="0" w:space="0" w:color="auto"/>
                  </w:divBdr>
                </w:div>
                <w:div w:id="969824330">
                  <w:marLeft w:val="0"/>
                  <w:marRight w:val="0"/>
                  <w:marTop w:val="0"/>
                  <w:marBottom w:val="0"/>
                  <w:divBdr>
                    <w:top w:val="none" w:sz="0" w:space="0" w:color="auto"/>
                    <w:left w:val="none" w:sz="0" w:space="0" w:color="auto"/>
                    <w:bottom w:val="none" w:sz="0" w:space="0" w:color="auto"/>
                    <w:right w:val="none" w:sz="0" w:space="0" w:color="auto"/>
                  </w:divBdr>
                </w:div>
                <w:div w:id="1065839516">
                  <w:marLeft w:val="0"/>
                  <w:marRight w:val="0"/>
                  <w:marTop w:val="0"/>
                  <w:marBottom w:val="0"/>
                  <w:divBdr>
                    <w:top w:val="none" w:sz="0" w:space="0" w:color="auto"/>
                    <w:left w:val="none" w:sz="0" w:space="0" w:color="auto"/>
                    <w:bottom w:val="none" w:sz="0" w:space="0" w:color="auto"/>
                    <w:right w:val="none" w:sz="0" w:space="0" w:color="auto"/>
                  </w:divBdr>
                </w:div>
                <w:div w:id="1626960450">
                  <w:marLeft w:val="0"/>
                  <w:marRight w:val="0"/>
                  <w:marTop w:val="0"/>
                  <w:marBottom w:val="0"/>
                  <w:divBdr>
                    <w:top w:val="none" w:sz="0" w:space="0" w:color="auto"/>
                    <w:left w:val="none" w:sz="0" w:space="0" w:color="auto"/>
                    <w:bottom w:val="none" w:sz="0" w:space="0" w:color="auto"/>
                    <w:right w:val="none" w:sz="0" w:space="0" w:color="auto"/>
                  </w:divBdr>
                </w:div>
                <w:div w:id="1859810537">
                  <w:marLeft w:val="0"/>
                  <w:marRight w:val="0"/>
                  <w:marTop w:val="0"/>
                  <w:marBottom w:val="0"/>
                  <w:divBdr>
                    <w:top w:val="none" w:sz="0" w:space="0" w:color="auto"/>
                    <w:left w:val="none" w:sz="0" w:space="0" w:color="auto"/>
                    <w:bottom w:val="none" w:sz="0" w:space="0" w:color="auto"/>
                    <w:right w:val="none" w:sz="0" w:space="0" w:color="auto"/>
                  </w:divBdr>
                </w:div>
                <w:div w:id="847594442">
                  <w:marLeft w:val="0"/>
                  <w:marRight w:val="0"/>
                  <w:marTop w:val="0"/>
                  <w:marBottom w:val="0"/>
                  <w:divBdr>
                    <w:top w:val="none" w:sz="0" w:space="0" w:color="auto"/>
                    <w:left w:val="none" w:sz="0" w:space="0" w:color="auto"/>
                    <w:bottom w:val="none" w:sz="0" w:space="0" w:color="auto"/>
                    <w:right w:val="none" w:sz="0" w:space="0" w:color="auto"/>
                  </w:divBdr>
                </w:div>
                <w:div w:id="834035583">
                  <w:marLeft w:val="0"/>
                  <w:marRight w:val="0"/>
                  <w:marTop w:val="0"/>
                  <w:marBottom w:val="0"/>
                  <w:divBdr>
                    <w:top w:val="none" w:sz="0" w:space="0" w:color="auto"/>
                    <w:left w:val="none" w:sz="0" w:space="0" w:color="auto"/>
                    <w:bottom w:val="none" w:sz="0" w:space="0" w:color="auto"/>
                    <w:right w:val="none" w:sz="0" w:space="0" w:color="auto"/>
                  </w:divBdr>
                </w:div>
                <w:div w:id="706103409">
                  <w:marLeft w:val="0"/>
                  <w:marRight w:val="0"/>
                  <w:marTop w:val="0"/>
                  <w:marBottom w:val="0"/>
                  <w:divBdr>
                    <w:top w:val="none" w:sz="0" w:space="0" w:color="auto"/>
                    <w:left w:val="none" w:sz="0" w:space="0" w:color="auto"/>
                    <w:bottom w:val="none" w:sz="0" w:space="0" w:color="auto"/>
                    <w:right w:val="none" w:sz="0" w:space="0" w:color="auto"/>
                  </w:divBdr>
                </w:div>
                <w:div w:id="1182819190">
                  <w:marLeft w:val="0"/>
                  <w:marRight w:val="0"/>
                  <w:marTop w:val="0"/>
                  <w:marBottom w:val="0"/>
                  <w:divBdr>
                    <w:top w:val="none" w:sz="0" w:space="0" w:color="auto"/>
                    <w:left w:val="none" w:sz="0" w:space="0" w:color="auto"/>
                    <w:bottom w:val="none" w:sz="0" w:space="0" w:color="auto"/>
                    <w:right w:val="none" w:sz="0" w:space="0" w:color="auto"/>
                  </w:divBdr>
                </w:div>
                <w:div w:id="1162968956">
                  <w:marLeft w:val="0"/>
                  <w:marRight w:val="0"/>
                  <w:marTop w:val="0"/>
                  <w:marBottom w:val="0"/>
                  <w:divBdr>
                    <w:top w:val="none" w:sz="0" w:space="0" w:color="auto"/>
                    <w:left w:val="none" w:sz="0" w:space="0" w:color="auto"/>
                    <w:bottom w:val="none" w:sz="0" w:space="0" w:color="auto"/>
                    <w:right w:val="none" w:sz="0" w:space="0" w:color="auto"/>
                  </w:divBdr>
                </w:div>
                <w:div w:id="1623995407">
                  <w:marLeft w:val="0"/>
                  <w:marRight w:val="0"/>
                  <w:marTop w:val="0"/>
                  <w:marBottom w:val="0"/>
                  <w:divBdr>
                    <w:top w:val="none" w:sz="0" w:space="0" w:color="auto"/>
                    <w:left w:val="none" w:sz="0" w:space="0" w:color="auto"/>
                    <w:bottom w:val="none" w:sz="0" w:space="0" w:color="auto"/>
                    <w:right w:val="none" w:sz="0" w:space="0" w:color="auto"/>
                  </w:divBdr>
                </w:div>
                <w:div w:id="998851355">
                  <w:marLeft w:val="0"/>
                  <w:marRight w:val="0"/>
                  <w:marTop w:val="0"/>
                  <w:marBottom w:val="0"/>
                  <w:divBdr>
                    <w:top w:val="none" w:sz="0" w:space="0" w:color="auto"/>
                    <w:left w:val="none" w:sz="0" w:space="0" w:color="auto"/>
                    <w:bottom w:val="none" w:sz="0" w:space="0" w:color="auto"/>
                    <w:right w:val="none" w:sz="0" w:space="0" w:color="auto"/>
                  </w:divBdr>
                </w:div>
                <w:div w:id="2144303271">
                  <w:marLeft w:val="0"/>
                  <w:marRight w:val="0"/>
                  <w:marTop w:val="0"/>
                  <w:marBottom w:val="0"/>
                  <w:divBdr>
                    <w:top w:val="none" w:sz="0" w:space="0" w:color="auto"/>
                    <w:left w:val="none" w:sz="0" w:space="0" w:color="auto"/>
                    <w:bottom w:val="none" w:sz="0" w:space="0" w:color="auto"/>
                    <w:right w:val="none" w:sz="0" w:space="0" w:color="auto"/>
                  </w:divBdr>
                </w:div>
                <w:div w:id="1170103868">
                  <w:marLeft w:val="0"/>
                  <w:marRight w:val="0"/>
                  <w:marTop w:val="0"/>
                  <w:marBottom w:val="0"/>
                  <w:divBdr>
                    <w:top w:val="none" w:sz="0" w:space="0" w:color="auto"/>
                    <w:left w:val="none" w:sz="0" w:space="0" w:color="auto"/>
                    <w:bottom w:val="none" w:sz="0" w:space="0" w:color="auto"/>
                    <w:right w:val="none" w:sz="0" w:space="0" w:color="auto"/>
                  </w:divBdr>
                </w:div>
                <w:div w:id="1329746938">
                  <w:marLeft w:val="0"/>
                  <w:marRight w:val="0"/>
                  <w:marTop w:val="0"/>
                  <w:marBottom w:val="0"/>
                  <w:divBdr>
                    <w:top w:val="none" w:sz="0" w:space="0" w:color="auto"/>
                    <w:left w:val="none" w:sz="0" w:space="0" w:color="auto"/>
                    <w:bottom w:val="none" w:sz="0" w:space="0" w:color="auto"/>
                    <w:right w:val="none" w:sz="0" w:space="0" w:color="auto"/>
                  </w:divBdr>
                </w:div>
                <w:div w:id="1149858345">
                  <w:marLeft w:val="0"/>
                  <w:marRight w:val="0"/>
                  <w:marTop w:val="0"/>
                  <w:marBottom w:val="0"/>
                  <w:divBdr>
                    <w:top w:val="none" w:sz="0" w:space="0" w:color="auto"/>
                    <w:left w:val="none" w:sz="0" w:space="0" w:color="auto"/>
                    <w:bottom w:val="none" w:sz="0" w:space="0" w:color="auto"/>
                    <w:right w:val="none" w:sz="0" w:space="0" w:color="auto"/>
                  </w:divBdr>
                </w:div>
                <w:div w:id="984160311">
                  <w:marLeft w:val="0"/>
                  <w:marRight w:val="0"/>
                  <w:marTop w:val="0"/>
                  <w:marBottom w:val="0"/>
                  <w:divBdr>
                    <w:top w:val="none" w:sz="0" w:space="0" w:color="auto"/>
                    <w:left w:val="none" w:sz="0" w:space="0" w:color="auto"/>
                    <w:bottom w:val="none" w:sz="0" w:space="0" w:color="auto"/>
                    <w:right w:val="none" w:sz="0" w:space="0" w:color="auto"/>
                  </w:divBdr>
                </w:div>
                <w:div w:id="50924970">
                  <w:marLeft w:val="0"/>
                  <w:marRight w:val="0"/>
                  <w:marTop w:val="0"/>
                  <w:marBottom w:val="0"/>
                  <w:divBdr>
                    <w:top w:val="none" w:sz="0" w:space="0" w:color="auto"/>
                    <w:left w:val="none" w:sz="0" w:space="0" w:color="auto"/>
                    <w:bottom w:val="none" w:sz="0" w:space="0" w:color="auto"/>
                    <w:right w:val="none" w:sz="0" w:space="0" w:color="auto"/>
                  </w:divBdr>
                </w:div>
                <w:div w:id="1224028922">
                  <w:marLeft w:val="0"/>
                  <w:marRight w:val="0"/>
                  <w:marTop w:val="0"/>
                  <w:marBottom w:val="0"/>
                  <w:divBdr>
                    <w:top w:val="none" w:sz="0" w:space="0" w:color="auto"/>
                    <w:left w:val="none" w:sz="0" w:space="0" w:color="auto"/>
                    <w:bottom w:val="none" w:sz="0" w:space="0" w:color="auto"/>
                    <w:right w:val="none" w:sz="0" w:space="0" w:color="auto"/>
                  </w:divBdr>
                </w:div>
                <w:div w:id="813328472">
                  <w:marLeft w:val="0"/>
                  <w:marRight w:val="0"/>
                  <w:marTop w:val="0"/>
                  <w:marBottom w:val="0"/>
                  <w:divBdr>
                    <w:top w:val="none" w:sz="0" w:space="0" w:color="auto"/>
                    <w:left w:val="none" w:sz="0" w:space="0" w:color="auto"/>
                    <w:bottom w:val="none" w:sz="0" w:space="0" w:color="auto"/>
                    <w:right w:val="none" w:sz="0" w:space="0" w:color="auto"/>
                  </w:divBdr>
                </w:div>
                <w:div w:id="414058347">
                  <w:marLeft w:val="0"/>
                  <w:marRight w:val="0"/>
                  <w:marTop w:val="0"/>
                  <w:marBottom w:val="0"/>
                  <w:divBdr>
                    <w:top w:val="none" w:sz="0" w:space="0" w:color="auto"/>
                    <w:left w:val="none" w:sz="0" w:space="0" w:color="auto"/>
                    <w:bottom w:val="none" w:sz="0" w:space="0" w:color="auto"/>
                    <w:right w:val="none" w:sz="0" w:space="0" w:color="auto"/>
                  </w:divBdr>
                </w:div>
                <w:div w:id="564493231">
                  <w:marLeft w:val="0"/>
                  <w:marRight w:val="0"/>
                  <w:marTop w:val="0"/>
                  <w:marBottom w:val="0"/>
                  <w:divBdr>
                    <w:top w:val="none" w:sz="0" w:space="0" w:color="auto"/>
                    <w:left w:val="none" w:sz="0" w:space="0" w:color="auto"/>
                    <w:bottom w:val="none" w:sz="0" w:space="0" w:color="auto"/>
                    <w:right w:val="none" w:sz="0" w:space="0" w:color="auto"/>
                  </w:divBdr>
                </w:div>
                <w:div w:id="475996996">
                  <w:marLeft w:val="0"/>
                  <w:marRight w:val="0"/>
                  <w:marTop w:val="0"/>
                  <w:marBottom w:val="0"/>
                  <w:divBdr>
                    <w:top w:val="none" w:sz="0" w:space="0" w:color="auto"/>
                    <w:left w:val="none" w:sz="0" w:space="0" w:color="auto"/>
                    <w:bottom w:val="none" w:sz="0" w:space="0" w:color="auto"/>
                    <w:right w:val="none" w:sz="0" w:space="0" w:color="auto"/>
                  </w:divBdr>
                </w:div>
                <w:div w:id="50353532">
                  <w:marLeft w:val="0"/>
                  <w:marRight w:val="0"/>
                  <w:marTop w:val="0"/>
                  <w:marBottom w:val="0"/>
                  <w:divBdr>
                    <w:top w:val="none" w:sz="0" w:space="0" w:color="auto"/>
                    <w:left w:val="none" w:sz="0" w:space="0" w:color="auto"/>
                    <w:bottom w:val="none" w:sz="0" w:space="0" w:color="auto"/>
                    <w:right w:val="none" w:sz="0" w:space="0" w:color="auto"/>
                  </w:divBdr>
                </w:div>
                <w:div w:id="548107377">
                  <w:marLeft w:val="0"/>
                  <w:marRight w:val="0"/>
                  <w:marTop w:val="0"/>
                  <w:marBottom w:val="0"/>
                  <w:divBdr>
                    <w:top w:val="none" w:sz="0" w:space="0" w:color="auto"/>
                    <w:left w:val="none" w:sz="0" w:space="0" w:color="auto"/>
                    <w:bottom w:val="none" w:sz="0" w:space="0" w:color="auto"/>
                    <w:right w:val="none" w:sz="0" w:space="0" w:color="auto"/>
                  </w:divBdr>
                </w:div>
                <w:div w:id="1174682954">
                  <w:marLeft w:val="0"/>
                  <w:marRight w:val="0"/>
                  <w:marTop w:val="0"/>
                  <w:marBottom w:val="0"/>
                  <w:divBdr>
                    <w:top w:val="none" w:sz="0" w:space="0" w:color="auto"/>
                    <w:left w:val="none" w:sz="0" w:space="0" w:color="auto"/>
                    <w:bottom w:val="none" w:sz="0" w:space="0" w:color="auto"/>
                    <w:right w:val="none" w:sz="0" w:space="0" w:color="auto"/>
                  </w:divBdr>
                </w:div>
                <w:div w:id="1277641747">
                  <w:marLeft w:val="0"/>
                  <w:marRight w:val="0"/>
                  <w:marTop w:val="0"/>
                  <w:marBottom w:val="0"/>
                  <w:divBdr>
                    <w:top w:val="none" w:sz="0" w:space="0" w:color="auto"/>
                    <w:left w:val="none" w:sz="0" w:space="0" w:color="auto"/>
                    <w:bottom w:val="none" w:sz="0" w:space="0" w:color="auto"/>
                    <w:right w:val="none" w:sz="0" w:space="0" w:color="auto"/>
                  </w:divBdr>
                </w:div>
                <w:div w:id="847983657">
                  <w:marLeft w:val="0"/>
                  <w:marRight w:val="0"/>
                  <w:marTop w:val="0"/>
                  <w:marBottom w:val="0"/>
                  <w:divBdr>
                    <w:top w:val="none" w:sz="0" w:space="0" w:color="auto"/>
                    <w:left w:val="none" w:sz="0" w:space="0" w:color="auto"/>
                    <w:bottom w:val="none" w:sz="0" w:space="0" w:color="auto"/>
                    <w:right w:val="none" w:sz="0" w:space="0" w:color="auto"/>
                  </w:divBdr>
                </w:div>
                <w:div w:id="517618445">
                  <w:marLeft w:val="0"/>
                  <w:marRight w:val="0"/>
                  <w:marTop w:val="0"/>
                  <w:marBottom w:val="0"/>
                  <w:divBdr>
                    <w:top w:val="none" w:sz="0" w:space="0" w:color="auto"/>
                    <w:left w:val="none" w:sz="0" w:space="0" w:color="auto"/>
                    <w:bottom w:val="none" w:sz="0" w:space="0" w:color="auto"/>
                    <w:right w:val="none" w:sz="0" w:space="0" w:color="auto"/>
                  </w:divBdr>
                </w:div>
                <w:div w:id="2105955443">
                  <w:marLeft w:val="0"/>
                  <w:marRight w:val="0"/>
                  <w:marTop w:val="0"/>
                  <w:marBottom w:val="0"/>
                  <w:divBdr>
                    <w:top w:val="none" w:sz="0" w:space="0" w:color="auto"/>
                    <w:left w:val="none" w:sz="0" w:space="0" w:color="auto"/>
                    <w:bottom w:val="none" w:sz="0" w:space="0" w:color="auto"/>
                    <w:right w:val="none" w:sz="0" w:space="0" w:color="auto"/>
                  </w:divBdr>
                </w:div>
                <w:div w:id="1304970164">
                  <w:marLeft w:val="0"/>
                  <w:marRight w:val="0"/>
                  <w:marTop w:val="0"/>
                  <w:marBottom w:val="0"/>
                  <w:divBdr>
                    <w:top w:val="none" w:sz="0" w:space="0" w:color="auto"/>
                    <w:left w:val="none" w:sz="0" w:space="0" w:color="auto"/>
                    <w:bottom w:val="none" w:sz="0" w:space="0" w:color="auto"/>
                    <w:right w:val="none" w:sz="0" w:space="0" w:color="auto"/>
                  </w:divBdr>
                </w:div>
                <w:div w:id="1617788544">
                  <w:marLeft w:val="0"/>
                  <w:marRight w:val="0"/>
                  <w:marTop w:val="0"/>
                  <w:marBottom w:val="0"/>
                  <w:divBdr>
                    <w:top w:val="none" w:sz="0" w:space="0" w:color="auto"/>
                    <w:left w:val="none" w:sz="0" w:space="0" w:color="auto"/>
                    <w:bottom w:val="none" w:sz="0" w:space="0" w:color="auto"/>
                    <w:right w:val="none" w:sz="0" w:space="0" w:color="auto"/>
                  </w:divBdr>
                </w:div>
                <w:div w:id="490483911">
                  <w:marLeft w:val="0"/>
                  <w:marRight w:val="0"/>
                  <w:marTop w:val="0"/>
                  <w:marBottom w:val="0"/>
                  <w:divBdr>
                    <w:top w:val="none" w:sz="0" w:space="0" w:color="auto"/>
                    <w:left w:val="none" w:sz="0" w:space="0" w:color="auto"/>
                    <w:bottom w:val="none" w:sz="0" w:space="0" w:color="auto"/>
                    <w:right w:val="none" w:sz="0" w:space="0" w:color="auto"/>
                  </w:divBdr>
                </w:div>
                <w:div w:id="1585189335">
                  <w:marLeft w:val="0"/>
                  <w:marRight w:val="0"/>
                  <w:marTop w:val="0"/>
                  <w:marBottom w:val="0"/>
                  <w:divBdr>
                    <w:top w:val="none" w:sz="0" w:space="0" w:color="auto"/>
                    <w:left w:val="none" w:sz="0" w:space="0" w:color="auto"/>
                    <w:bottom w:val="none" w:sz="0" w:space="0" w:color="auto"/>
                    <w:right w:val="none" w:sz="0" w:space="0" w:color="auto"/>
                  </w:divBdr>
                </w:div>
                <w:div w:id="1705666963">
                  <w:marLeft w:val="0"/>
                  <w:marRight w:val="0"/>
                  <w:marTop w:val="0"/>
                  <w:marBottom w:val="0"/>
                  <w:divBdr>
                    <w:top w:val="none" w:sz="0" w:space="0" w:color="auto"/>
                    <w:left w:val="none" w:sz="0" w:space="0" w:color="auto"/>
                    <w:bottom w:val="none" w:sz="0" w:space="0" w:color="auto"/>
                    <w:right w:val="none" w:sz="0" w:space="0" w:color="auto"/>
                  </w:divBdr>
                </w:div>
                <w:div w:id="1088694817">
                  <w:marLeft w:val="0"/>
                  <w:marRight w:val="0"/>
                  <w:marTop w:val="0"/>
                  <w:marBottom w:val="0"/>
                  <w:divBdr>
                    <w:top w:val="none" w:sz="0" w:space="0" w:color="auto"/>
                    <w:left w:val="none" w:sz="0" w:space="0" w:color="auto"/>
                    <w:bottom w:val="none" w:sz="0" w:space="0" w:color="auto"/>
                    <w:right w:val="none" w:sz="0" w:space="0" w:color="auto"/>
                  </w:divBdr>
                </w:div>
                <w:div w:id="1022977311">
                  <w:marLeft w:val="0"/>
                  <w:marRight w:val="0"/>
                  <w:marTop w:val="0"/>
                  <w:marBottom w:val="0"/>
                  <w:divBdr>
                    <w:top w:val="none" w:sz="0" w:space="0" w:color="auto"/>
                    <w:left w:val="none" w:sz="0" w:space="0" w:color="auto"/>
                    <w:bottom w:val="none" w:sz="0" w:space="0" w:color="auto"/>
                    <w:right w:val="none" w:sz="0" w:space="0" w:color="auto"/>
                  </w:divBdr>
                </w:div>
                <w:div w:id="1845701877">
                  <w:marLeft w:val="0"/>
                  <w:marRight w:val="0"/>
                  <w:marTop w:val="0"/>
                  <w:marBottom w:val="0"/>
                  <w:divBdr>
                    <w:top w:val="none" w:sz="0" w:space="0" w:color="auto"/>
                    <w:left w:val="none" w:sz="0" w:space="0" w:color="auto"/>
                    <w:bottom w:val="none" w:sz="0" w:space="0" w:color="auto"/>
                    <w:right w:val="none" w:sz="0" w:space="0" w:color="auto"/>
                  </w:divBdr>
                </w:div>
                <w:div w:id="1063407152">
                  <w:marLeft w:val="0"/>
                  <w:marRight w:val="0"/>
                  <w:marTop w:val="0"/>
                  <w:marBottom w:val="0"/>
                  <w:divBdr>
                    <w:top w:val="none" w:sz="0" w:space="0" w:color="auto"/>
                    <w:left w:val="none" w:sz="0" w:space="0" w:color="auto"/>
                    <w:bottom w:val="none" w:sz="0" w:space="0" w:color="auto"/>
                    <w:right w:val="none" w:sz="0" w:space="0" w:color="auto"/>
                  </w:divBdr>
                </w:div>
                <w:div w:id="570577620">
                  <w:marLeft w:val="0"/>
                  <w:marRight w:val="0"/>
                  <w:marTop w:val="0"/>
                  <w:marBottom w:val="0"/>
                  <w:divBdr>
                    <w:top w:val="none" w:sz="0" w:space="0" w:color="auto"/>
                    <w:left w:val="none" w:sz="0" w:space="0" w:color="auto"/>
                    <w:bottom w:val="none" w:sz="0" w:space="0" w:color="auto"/>
                    <w:right w:val="none" w:sz="0" w:space="0" w:color="auto"/>
                  </w:divBdr>
                </w:div>
                <w:div w:id="636960235">
                  <w:marLeft w:val="0"/>
                  <w:marRight w:val="0"/>
                  <w:marTop w:val="0"/>
                  <w:marBottom w:val="0"/>
                  <w:divBdr>
                    <w:top w:val="none" w:sz="0" w:space="0" w:color="auto"/>
                    <w:left w:val="none" w:sz="0" w:space="0" w:color="auto"/>
                    <w:bottom w:val="none" w:sz="0" w:space="0" w:color="auto"/>
                    <w:right w:val="none" w:sz="0" w:space="0" w:color="auto"/>
                  </w:divBdr>
                </w:div>
                <w:div w:id="136994548">
                  <w:marLeft w:val="0"/>
                  <w:marRight w:val="0"/>
                  <w:marTop w:val="0"/>
                  <w:marBottom w:val="0"/>
                  <w:divBdr>
                    <w:top w:val="none" w:sz="0" w:space="0" w:color="auto"/>
                    <w:left w:val="none" w:sz="0" w:space="0" w:color="auto"/>
                    <w:bottom w:val="none" w:sz="0" w:space="0" w:color="auto"/>
                    <w:right w:val="none" w:sz="0" w:space="0" w:color="auto"/>
                  </w:divBdr>
                </w:div>
                <w:div w:id="1317299630">
                  <w:marLeft w:val="0"/>
                  <w:marRight w:val="0"/>
                  <w:marTop w:val="0"/>
                  <w:marBottom w:val="0"/>
                  <w:divBdr>
                    <w:top w:val="none" w:sz="0" w:space="0" w:color="auto"/>
                    <w:left w:val="none" w:sz="0" w:space="0" w:color="auto"/>
                    <w:bottom w:val="none" w:sz="0" w:space="0" w:color="auto"/>
                    <w:right w:val="none" w:sz="0" w:space="0" w:color="auto"/>
                  </w:divBdr>
                </w:div>
                <w:div w:id="149333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561101">
          <w:marLeft w:val="0"/>
          <w:marRight w:val="0"/>
          <w:marTop w:val="12"/>
          <w:marBottom w:val="0"/>
          <w:divBdr>
            <w:top w:val="single" w:sz="48" w:space="0" w:color="auto"/>
            <w:left w:val="single" w:sz="48" w:space="0" w:color="auto"/>
            <w:bottom w:val="single" w:sz="48" w:space="0" w:color="auto"/>
            <w:right w:val="single" w:sz="48" w:space="0" w:color="auto"/>
          </w:divBdr>
          <w:divsChild>
            <w:div w:id="1207331016">
              <w:marLeft w:val="0"/>
              <w:marRight w:val="0"/>
              <w:marTop w:val="0"/>
              <w:marBottom w:val="0"/>
              <w:divBdr>
                <w:top w:val="none" w:sz="0" w:space="0" w:color="auto"/>
                <w:left w:val="none" w:sz="0" w:space="0" w:color="auto"/>
                <w:bottom w:val="none" w:sz="0" w:space="0" w:color="auto"/>
                <w:right w:val="none" w:sz="0" w:space="0" w:color="auto"/>
              </w:divBdr>
              <w:divsChild>
                <w:div w:id="74323244">
                  <w:marLeft w:val="0"/>
                  <w:marRight w:val="0"/>
                  <w:marTop w:val="0"/>
                  <w:marBottom w:val="0"/>
                  <w:divBdr>
                    <w:top w:val="none" w:sz="0" w:space="0" w:color="auto"/>
                    <w:left w:val="none" w:sz="0" w:space="0" w:color="auto"/>
                    <w:bottom w:val="none" w:sz="0" w:space="0" w:color="auto"/>
                    <w:right w:val="none" w:sz="0" w:space="0" w:color="auto"/>
                  </w:divBdr>
                </w:div>
                <w:div w:id="1232739850">
                  <w:marLeft w:val="0"/>
                  <w:marRight w:val="0"/>
                  <w:marTop w:val="0"/>
                  <w:marBottom w:val="0"/>
                  <w:divBdr>
                    <w:top w:val="none" w:sz="0" w:space="0" w:color="auto"/>
                    <w:left w:val="none" w:sz="0" w:space="0" w:color="auto"/>
                    <w:bottom w:val="none" w:sz="0" w:space="0" w:color="auto"/>
                    <w:right w:val="none" w:sz="0" w:space="0" w:color="auto"/>
                  </w:divBdr>
                </w:div>
                <w:div w:id="1717200853">
                  <w:marLeft w:val="0"/>
                  <w:marRight w:val="0"/>
                  <w:marTop w:val="0"/>
                  <w:marBottom w:val="0"/>
                  <w:divBdr>
                    <w:top w:val="none" w:sz="0" w:space="0" w:color="auto"/>
                    <w:left w:val="none" w:sz="0" w:space="0" w:color="auto"/>
                    <w:bottom w:val="none" w:sz="0" w:space="0" w:color="auto"/>
                    <w:right w:val="none" w:sz="0" w:space="0" w:color="auto"/>
                  </w:divBdr>
                </w:div>
                <w:div w:id="1950621340">
                  <w:marLeft w:val="0"/>
                  <w:marRight w:val="0"/>
                  <w:marTop w:val="0"/>
                  <w:marBottom w:val="0"/>
                  <w:divBdr>
                    <w:top w:val="none" w:sz="0" w:space="0" w:color="auto"/>
                    <w:left w:val="none" w:sz="0" w:space="0" w:color="auto"/>
                    <w:bottom w:val="none" w:sz="0" w:space="0" w:color="auto"/>
                    <w:right w:val="none" w:sz="0" w:space="0" w:color="auto"/>
                  </w:divBdr>
                </w:div>
                <w:div w:id="1435007276">
                  <w:marLeft w:val="0"/>
                  <w:marRight w:val="0"/>
                  <w:marTop w:val="0"/>
                  <w:marBottom w:val="0"/>
                  <w:divBdr>
                    <w:top w:val="none" w:sz="0" w:space="0" w:color="auto"/>
                    <w:left w:val="none" w:sz="0" w:space="0" w:color="auto"/>
                    <w:bottom w:val="none" w:sz="0" w:space="0" w:color="auto"/>
                    <w:right w:val="none" w:sz="0" w:space="0" w:color="auto"/>
                  </w:divBdr>
                </w:div>
                <w:div w:id="798648024">
                  <w:marLeft w:val="0"/>
                  <w:marRight w:val="0"/>
                  <w:marTop w:val="0"/>
                  <w:marBottom w:val="0"/>
                  <w:divBdr>
                    <w:top w:val="none" w:sz="0" w:space="0" w:color="auto"/>
                    <w:left w:val="none" w:sz="0" w:space="0" w:color="auto"/>
                    <w:bottom w:val="none" w:sz="0" w:space="0" w:color="auto"/>
                    <w:right w:val="none" w:sz="0" w:space="0" w:color="auto"/>
                  </w:divBdr>
                </w:div>
                <w:div w:id="417291145">
                  <w:marLeft w:val="0"/>
                  <w:marRight w:val="0"/>
                  <w:marTop w:val="0"/>
                  <w:marBottom w:val="0"/>
                  <w:divBdr>
                    <w:top w:val="none" w:sz="0" w:space="0" w:color="auto"/>
                    <w:left w:val="none" w:sz="0" w:space="0" w:color="auto"/>
                    <w:bottom w:val="none" w:sz="0" w:space="0" w:color="auto"/>
                    <w:right w:val="none" w:sz="0" w:space="0" w:color="auto"/>
                  </w:divBdr>
                </w:div>
                <w:div w:id="1022894958">
                  <w:marLeft w:val="0"/>
                  <w:marRight w:val="0"/>
                  <w:marTop w:val="0"/>
                  <w:marBottom w:val="0"/>
                  <w:divBdr>
                    <w:top w:val="none" w:sz="0" w:space="0" w:color="auto"/>
                    <w:left w:val="none" w:sz="0" w:space="0" w:color="auto"/>
                    <w:bottom w:val="none" w:sz="0" w:space="0" w:color="auto"/>
                    <w:right w:val="none" w:sz="0" w:space="0" w:color="auto"/>
                  </w:divBdr>
                </w:div>
                <w:div w:id="938488453">
                  <w:marLeft w:val="0"/>
                  <w:marRight w:val="0"/>
                  <w:marTop w:val="0"/>
                  <w:marBottom w:val="0"/>
                  <w:divBdr>
                    <w:top w:val="none" w:sz="0" w:space="0" w:color="auto"/>
                    <w:left w:val="none" w:sz="0" w:space="0" w:color="auto"/>
                    <w:bottom w:val="none" w:sz="0" w:space="0" w:color="auto"/>
                    <w:right w:val="none" w:sz="0" w:space="0" w:color="auto"/>
                  </w:divBdr>
                </w:div>
                <w:div w:id="803894161">
                  <w:marLeft w:val="0"/>
                  <w:marRight w:val="0"/>
                  <w:marTop w:val="0"/>
                  <w:marBottom w:val="0"/>
                  <w:divBdr>
                    <w:top w:val="none" w:sz="0" w:space="0" w:color="auto"/>
                    <w:left w:val="none" w:sz="0" w:space="0" w:color="auto"/>
                    <w:bottom w:val="none" w:sz="0" w:space="0" w:color="auto"/>
                    <w:right w:val="none" w:sz="0" w:space="0" w:color="auto"/>
                  </w:divBdr>
                </w:div>
                <w:div w:id="581913600">
                  <w:marLeft w:val="0"/>
                  <w:marRight w:val="0"/>
                  <w:marTop w:val="0"/>
                  <w:marBottom w:val="0"/>
                  <w:divBdr>
                    <w:top w:val="none" w:sz="0" w:space="0" w:color="auto"/>
                    <w:left w:val="none" w:sz="0" w:space="0" w:color="auto"/>
                    <w:bottom w:val="none" w:sz="0" w:space="0" w:color="auto"/>
                    <w:right w:val="none" w:sz="0" w:space="0" w:color="auto"/>
                  </w:divBdr>
                </w:div>
                <w:div w:id="938607538">
                  <w:marLeft w:val="0"/>
                  <w:marRight w:val="0"/>
                  <w:marTop w:val="0"/>
                  <w:marBottom w:val="0"/>
                  <w:divBdr>
                    <w:top w:val="none" w:sz="0" w:space="0" w:color="auto"/>
                    <w:left w:val="none" w:sz="0" w:space="0" w:color="auto"/>
                    <w:bottom w:val="none" w:sz="0" w:space="0" w:color="auto"/>
                    <w:right w:val="none" w:sz="0" w:space="0" w:color="auto"/>
                  </w:divBdr>
                </w:div>
                <w:div w:id="1014651234">
                  <w:marLeft w:val="0"/>
                  <w:marRight w:val="0"/>
                  <w:marTop w:val="0"/>
                  <w:marBottom w:val="0"/>
                  <w:divBdr>
                    <w:top w:val="none" w:sz="0" w:space="0" w:color="auto"/>
                    <w:left w:val="none" w:sz="0" w:space="0" w:color="auto"/>
                    <w:bottom w:val="none" w:sz="0" w:space="0" w:color="auto"/>
                    <w:right w:val="none" w:sz="0" w:space="0" w:color="auto"/>
                  </w:divBdr>
                </w:div>
                <w:div w:id="818426915">
                  <w:marLeft w:val="0"/>
                  <w:marRight w:val="0"/>
                  <w:marTop w:val="0"/>
                  <w:marBottom w:val="0"/>
                  <w:divBdr>
                    <w:top w:val="none" w:sz="0" w:space="0" w:color="auto"/>
                    <w:left w:val="none" w:sz="0" w:space="0" w:color="auto"/>
                    <w:bottom w:val="none" w:sz="0" w:space="0" w:color="auto"/>
                    <w:right w:val="none" w:sz="0" w:space="0" w:color="auto"/>
                  </w:divBdr>
                </w:div>
                <w:div w:id="1080981435">
                  <w:marLeft w:val="0"/>
                  <w:marRight w:val="0"/>
                  <w:marTop w:val="0"/>
                  <w:marBottom w:val="0"/>
                  <w:divBdr>
                    <w:top w:val="none" w:sz="0" w:space="0" w:color="auto"/>
                    <w:left w:val="none" w:sz="0" w:space="0" w:color="auto"/>
                    <w:bottom w:val="none" w:sz="0" w:space="0" w:color="auto"/>
                    <w:right w:val="none" w:sz="0" w:space="0" w:color="auto"/>
                  </w:divBdr>
                </w:div>
                <w:div w:id="2114007899">
                  <w:marLeft w:val="0"/>
                  <w:marRight w:val="0"/>
                  <w:marTop w:val="0"/>
                  <w:marBottom w:val="0"/>
                  <w:divBdr>
                    <w:top w:val="none" w:sz="0" w:space="0" w:color="auto"/>
                    <w:left w:val="none" w:sz="0" w:space="0" w:color="auto"/>
                    <w:bottom w:val="none" w:sz="0" w:space="0" w:color="auto"/>
                    <w:right w:val="none" w:sz="0" w:space="0" w:color="auto"/>
                  </w:divBdr>
                </w:div>
                <w:div w:id="881599878">
                  <w:marLeft w:val="0"/>
                  <w:marRight w:val="0"/>
                  <w:marTop w:val="0"/>
                  <w:marBottom w:val="0"/>
                  <w:divBdr>
                    <w:top w:val="none" w:sz="0" w:space="0" w:color="auto"/>
                    <w:left w:val="none" w:sz="0" w:space="0" w:color="auto"/>
                    <w:bottom w:val="none" w:sz="0" w:space="0" w:color="auto"/>
                    <w:right w:val="none" w:sz="0" w:space="0" w:color="auto"/>
                  </w:divBdr>
                </w:div>
                <w:div w:id="465973689">
                  <w:marLeft w:val="0"/>
                  <w:marRight w:val="0"/>
                  <w:marTop w:val="0"/>
                  <w:marBottom w:val="0"/>
                  <w:divBdr>
                    <w:top w:val="none" w:sz="0" w:space="0" w:color="auto"/>
                    <w:left w:val="none" w:sz="0" w:space="0" w:color="auto"/>
                    <w:bottom w:val="none" w:sz="0" w:space="0" w:color="auto"/>
                    <w:right w:val="none" w:sz="0" w:space="0" w:color="auto"/>
                  </w:divBdr>
                </w:div>
                <w:div w:id="173619644">
                  <w:marLeft w:val="0"/>
                  <w:marRight w:val="0"/>
                  <w:marTop w:val="0"/>
                  <w:marBottom w:val="0"/>
                  <w:divBdr>
                    <w:top w:val="none" w:sz="0" w:space="0" w:color="auto"/>
                    <w:left w:val="none" w:sz="0" w:space="0" w:color="auto"/>
                    <w:bottom w:val="none" w:sz="0" w:space="0" w:color="auto"/>
                    <w:right w:val="none" w:sz="0" w:space="0" w:color="auto"/>
                  </w:divBdr>
                </w:div>
                <w:div w:id="163934613">
                  <w:marLeft w:val="0"/>
                  <w:marRight w:val="0"/>
                  <w:marTop w:val="0"/>
                  <w:marBottom w:val="0"/>
                  <w:divBdr>
                    <w:top w:val="none" w:sz="0" w:space="0" w:color="auto"/>
                    <w:left w:val="none" w:sz="0" w:space="0" w:color="auto"/>
                    <w:bottom w:val="none" w:sz="0" w:space="0" w:color="auto"/>
                    <w:right w:val="none" w:sz="0" w:space="0" w:color="auto"/>
                  </w:divBdr>
                </w:div>
                <w:div w:id="453713525">
                  <w:marLeft w:val="0"/>
                  <w:marRight w:val="0"/>
                  <w:marTop w:val="0"/>
                  <w:marBottom w:val="0"/>
                  <w:divBdr>
                    <w:top w:val="none" w:sz="0" w:space="0" w:color="auto"/>
                    <w:left w:val="none" w:sz="0" w:space="0" w:color="auto"/>
                    <w:bottom w:val="none" w:sz="0" w:space="0" w:color="auto"/>
                    <w:right w:val="none" w:sz="0" w:space="0" w:color="auto"/>
                  </w:divBdr>
                </w:div>
                <w:div w:id="80445388">
                  <w:marLeft w:val="0"/>
                  <w:marRight w:val="0"/>
                  <w:marTop w:val="0"/>
                  <w:marBottom w:val="0"/>
                  <w:divBdr>
                    <w:top w:val="none" w:sz="0" w:space="0" w:color="auto"/>
                    <w:left w:val="none" w:sz="0" w:space="0" w:color="auto"/>
                    <w:bottom w:val="none" w:sz="0" w:space="0" w:color="auto"/>
                    <w:right w:val="none" w:sz="0" w:space="0" w:color="auto"/>
                  </w:divBdr>
                </w:div>
                <w:div w:id="1667325292">
                  <w:marLeft w:val="0"/>
                  <w:marRight w:val="0"/>
                  <w:marTop w:val="0"/>
                  <w:marBottom w:val="0"/>
                  <w:divBdr>
                    <w:top w:val="none" w:sz="0" w:space="0" w:color="auto"/>
                    <w:left w:val="none" w:sz="0" w:space="0" w:color="auto"/>
                    <w:bottom w:val="none" w:sz="0" w:space="0" w:color="auto"/>
                    <w:right w:val="none" w:sz="0" w:space="0" w:color="auto"/>
                  </w:divBdr>
                </w:div>
                <w:div w:id="719667073">
                  <w:marLeft w:val="0"/>
                  <w:marRight w:val="0"/>
                  <w:marTop w:val="0"/>
                  <w:marBottom w:val="0"/>
                  <w:divBdr>
                    <w:top w:val="none" w:sz="0" w:space="0" w:color="auto"/>
                    <w:left w:val="none" w:sz="0" w:space="0" w:color="auto"/>
                    <w:bottom w:val="none" w:sz="0" w:space="0" w:color="auto"/>
                    <w:right w:val="none" w:sz="0" w:space="0" w:color="auto"/>
                  </w:divBdr>
                </w:div>
                <w:div w:id="1098599447">
                  <w:marLeft w:val="0"/>
                  <w:marRight w:val="0"/>
                  <w:marTop w:val="0"/>
                  <w:marBottom w:val="0"/>
                  <w:divBdr>
                    <w:top w:val="none" w:sz="0" w:space="0" w:color="auto"/>
                    <w:left w:val="none" w:sz="0" w:space="0" w:color="auto"/>
                    <w:bottom w:val="none" w:sz="0" w:space="0" w:color="auto"/>
                    <w:right w:val="none" w:sz="0" w:space="0" w:color="auto"/>
                  </w:divBdr>
                </w:div>
                <w:div w:id="967736738">
                  <w:marLeft w:val="0"/>
                  <w:marRight w:val="0"/>
                  <w:marTop w:val="0"/>
                  <w:marBottom w:val="0"/>
                  <w:divBdr>
                    <w:top w:val="none" w:sz="0" w:space="0" w:color="auto"/>
                    <w:left w:val="none" w:sz="0" w:space="0" w:color="auto"/>
                    <w:bottom w:val="none" w:sz="0" w:space="0" w:color="auto"/>
                    <w:right w:val="none" w:sz="0" w:space="0" w:color="auto"/>
                  </w:divBdr>
                </w:div>
                <w:div w:id="1291941577">
                  <w:marLeft w:val="0"/>
                  <w:marRight w:val="0"/>
                  <w:marTop w:val="0"/>
                  <w:marBottom w:val="0"/>
                  <w:divBdr>
                    <w:top w:val="none" w:sz="0" w:space="0" w:color="auto"/>
                    <w:left w:val="none" w:sz="0" w:space="0" w:color="auto"/>
                    <w:bottom w:val="none" w:sz="0" w:space="0" w:color="auto"/>
                    <w:right w:val="none" w:sz="0" w:space="0" w:color="auto"/>
                  </w:divBdr>
                </w:div>
                <w:div w:id="523640149">
                  <w:marLeft w:val="0"/>
                  <w:marRight w:val="0"/>
                  <w:marTop w:val="0"/>
                  <w:marBottom w:val="0"/>
                  <w:divBdr>
                    <w:top w:val="none" w:sz="0" w:space="0" w:color="auto"/>
                    <w:left w:val="none" w:sz="0" w:space="0" w:color="auto"/>
                    <w:bottom w:val="none" w:sz="0" w:space="0" w:color="auto"/>
                    <w:right w:val="none" w:sz="0" w:space="0" w:color="auto"/>
                  </w:divBdr>
                </w:div>
                <w:div w:id="1197893846">
                  <w:marLeft w:val="0"/>
                  <w:marRight w:val="0"/>
                  <w:marTop w:val="0"/>
                  <w:marBottom w:val="0"/>
                  <w:divBdr>
                    <w:top w:val="none" w:sz="0" w:space="0" w:color="auto"/>
                    <w:left w:val="none" w:sz="0" w:space="0" w:color="auto"/>
                    <w:bottom w:val="none" w:sz="0" w:space="0" w:color="auto"/>
                    <w:right w:val="none" w:sz="0" w:space="0" w:color="auto"/>
                  </w:divBdr>
                </w:div>
                <w:div w:id="2117603417">
                  <w:marLeft w:val="0"/>
                  <w:marRight w:val="0"/>
                  <w:marTop w:val="0"/>
                  <w:marBottom w:val="0"/>
                  <w:divBdr>
                    <w:top w:val="none" w:sz="0" w:space="0" w:color="auto"/>
                    <w:left w:val="none" w:sz="0" w:space="0" w:color="auto"/>
                    <w:bottom w:val="none" w:sz="0" w:space="0" w:color="auto"/>
                    <w:right w:val="none" w:sz="0" w:space="0" w:color="auto"/>
                  </w:divBdr>
                </w:div>
                <w:div w:id="639380526">
                  <w:marLeft w:val="0"/>
                  <w:marRight w:val="0"/>
                  <w:marTop w:val="0"/>
                  <w:marBottom w:val="0"/>
                  <w:divBdr>
                    <w:top w:val="none" w:sz="0" w:space="0" w:color="auto"/>
                    <w:left w:val="none" w:sz="0" w:space="0" w:color="auto"/>
                    <w:bottom w:val="none" w:sz="0" w:space="0" w:color="auto"/>
                    <w:right w:val="none" w:sz="0" w:space="0" w:color="auto"/>
                  </w:divBdr>
                </w:div>
                <w:div w:id="89281299">
                  <w:marLeft w:val="0"/>
                  <w:marRight w:val="0"/>
                  <w:marTop w:val="0"/>
                  <w:marBottom w:val="0"/>
                  <w:divBdr>
                    <w:top w:val="none" w:sz="0" w:space="0" w:color="auto"/>
                    <w:left w:val="none" w:sz="0" w:space="0" w:color="auto"/>
                    <w:bottom w:val="none" w:sz="0" w:space="0" w:color="auto"/>
                    <w:right w:val="none" w:sz="0" w:space="0" w:color="auto"/>
                  </w:divBdr>
                </w:div>
                <w:div w:id="475999437">
                  <w:marLeft w:val="0"/>
                  <w:marRight w:val="0"/>
                  <w:marTop w:val="0"/>
                  <w:marBottom w:val="0"/>
                  <w:divBdr>
                    <w:top w:val="none" w:sz="0" w:space="0" w:color="auto"/>
                    <w:left w:val="none" w:sz="0" w:space="0" w:color="auto"/>
                    <w:bottom w:val="none" w:sz="0" w:space="0" w:color="auto"/>
                    <w:right w:val="none" w:sz="0" w:space="0" w:color="auto"/>
                  </w:divBdr>
                </w:div>
                <w:div w:id="1476490204">
                  <w:marLeft w:val="0"/>
                  <w:marRight w:val="0"/>
                  <w:marTop w:val="0"/>
                  <w:marBottom w:val="0"/>
                  <w:divBdr>
                    <w:top w:val="none" w:sz="0" w:space="0" w:color="auto"/>
                    <w:left w:val="none" w:sz="0" w:space="0" w:color="auto"/>
                    <w:bottom w:val="none" w:sz="0" w:space="0" w:color="auto"/>
                    <w:right w:val="none" w:sz="0" w:space="0" w:color="auto"/>
                  </w:divBdr>
                </w:div>
                <w:div w:id="1893928311">
                  <w:marLeft w:val="0"/>
                  <w:marRight w:val="0"/>
                  <w:marTop w:val="0"/>
                  <w:marBottom w:val="0"/>
                  <w:divBdr>
                    <w:top w:val="none" w:sz="0" w:space="0" w:color="auto"/>
                    <w:left w:val="none" w:sz="0" w:space="0" w:color="auto"/>
                    <w:bottom w:val="none" w:sz="0" w:space="0" w:color="auto"/>
                    <w:right w:val="none" w:sz="0" w:space="0" w:color="auto"/>
                  </w:divBdr>
                </w:div>
                <w:div w:id="459302649">
                  <w:marLeft w:val="0"/>
                  <w:marRight w:val="0"/>
                  <w:marTop w:val="0"/>
                  <w:marBottom w:val="0"/>
                  <w:divBdr>
                    <w:top w:val="none" w:sz="0" w:space="0" w:color="auto"/>
                    <w:left w:val="none" w:sz="0" w:space="0" w:color="auto"/>
                    <w:bottom w:val="none" w:sz="0" w:space="0" w:color="auto"/>
                    <w:right w:val="none" w:sz="0" w:space="0" w:color="auto"/>
                  </w:divBdr>
                </w:div>
                <w:div w:id="202719670">
                  <w:marLeft w:val="0"/>
                  <w:marRight w:val="0"/>
                  <w:marTop w:val="0"/>
                  <w:marBottom w:val="0"/>
                  <w:divBdr>
                    <w:top w:val="none" w:sz="0" w:space="0" w:color="auto"/>
                    <w:left w:val="none" w:sz="0" w:space="0" w:color="auto"/>
                    <w:bottom w:val="none" w:sz="0" w:space="0" w:color="auto"/>
                    <w:right w:val="none" w:sz="0" w:space="0" w:color="auto"/>
                  </w:divBdr>
                </w:div>
                <w:div w:id="26570406">
                  <w:marLeft w:val="0"/>
                  <w:marRight w:val="0"/>
                  <w:marTop w:val="0"/>
                  <w:marBottom w:val="0"/>
                  <w:divBdr>
                    <w:top w:val="none" w:sz="0" w:space="0" w:color="auto"/>
                    <w:left w:val="none" w:sz="0" w:space="0" w:color="auto"/>
                    <w:bottom w:val="none" w:sz="0" w:space="0" w:color="auto"/>
                    <w:right w:val="none" w:sz="0" w:space="0" w:color="auto"/>
                  </w:divBdr>
                </w:div>
                <w:div w:id="103228878">
                  <w:marLeft w:val="0"/>
                  <w:marRight w:val="0"/>
                  <w:marTop w:val="0"/>
                  <w:marBottom w:val="0"/>
                  <w:divBdr>
                    <w:top w:val="none" w:sz="0" w:space="0" w:color="auto"/>
                    <w:left w:val="none" w:sz="0" w:space="0" w:color="auto"/>
                    <w:bottom w:val="none" w:sz="0" w:space="0" w:color="auto"/>
                    <w:right w:val="none" w:sz="0" w:space="0" w:color="auto"/>
                  </w:divBdr>
                </w:div>
                <w:div w:id="1795055306">
                  <w:marLeft w:val="0"/>
                  <w:marRight w:val="0"/>
                  <w:marTop w:val="0"/>
                  <w:marBottom w:val="0"/>
                  <w:divBdr>
                    <w:top w:val="none" w:sz="0" w:space="0" w:color="auto"/>
                    <w:left w:val="none" w:sz="0" w:space="0" w:color="auto"/>
                    <w:bottom w:val="none" w:sz="0" w:space="0" w:color="auto"/>
                    <w:right w:val="none" w:sz="0" w:space="0" w:color="auto"/>
                  </w:divBdr>
                </w:div>
                <w:div w:id="372116528">
                  <w:marLeft w:val="0"/>
                  <w:marRight w:val="0"/>
                  <w:marTop w:val="0"/>
                  <w:marBottom w:val="0"/>
                  <w:divBdr>
                    <w:top w:val="none" w:sz="0" w:space="0" w:color="auto"/>
                    <w:left w:val="none" w:sz="0" w:space="0" w:color="auto"/>
                    <w:bottom w:val="none" w:sz="0" w:space="0" w:color="auto"/>
                    <w:right w:val="none" w:sz="0" w:space="0" w:color="auto"/>
                  </w:divBdr>
                </w:div>
                <w:div w:id="503400540">
                  <w:marLeft w:val="0"/>
                  <w:marRight w:val="0"/>
                  <w:marTop w:val="0"/>
                  <w:marBottom w:val="0"/>
                  <w:divBdr>
                    <w:top w:val="none" w:sz="0" w:space="0" w:color="auto"/>
                    <w:left w:val="none" w:sz="0" w:space="0" w:color="auto"/>
                    <w:bottom w:val="none" w:sz="0" w:space="0" w:color="auto"/>
                    <w:right w:val="none" w:sz="0" w:space="0" w:color="auto"/>
                  </w:divBdr>
                </w:div>
                <w:div w:id="17512752">
                  <w:marLeft w:val="0"/>
                  <w:marRight w:val="0"/>
                  <w:marTop w:val="0"/>
                  <w:marBottom w:val="0"/>
                  <w:divBdr>
                    <w:top w:val="none" w:sz="0" w:space="0" w:color="auto"/>
                    <w:left w:val="none" w:sz="0" w:space="0" w:color="auto"/>
                    <w:bottom w:val="none" w:sz="0" w:space="0" w:color="auto"/>
                    <w:right w:val="none" w:sz="0" w:space="0" w:color="auto"/>
                  </w:divBdr>
                </w:div>
                <w:div w:id="284973015">
                  <w:marLeft w:val="0"/>
                  <w:marRight w:val="0"/>
                  <w:marTop w:val="0"/>
                  <w:marBottom w:val="0"/>
                  <w:divBdr>
                    <w:top w:val="none" w:sz="0" w:space="0" w:color="auto"/>
                    <w:left w:val="none" w:sz="0" w:space="0" w:color="auto"/>
                    <w:bottom w:val="none" w:sz="0" w:space="0" w:color="auto"/>
                    <w:right w:val="none" w:sz="0" w:space="0" w:color="auto"/>
                  </w:divBdr>
                </w:div>
                <w:div w:id="2027436722">
                  <w:marLeft w:val="0"/>
                  <w:marRight w:val="0"/>
                  <w:marTop w:val="0"/>
                  <w:marBottom w:val="0"/>
                  <w:divBdr>
                    <w:top w:val="none" w:sz="0" w:space="0" w:color="auto"/>
                    <w:left w:val="none" w:sz="0" w:space="0" w:color="auto"/>
                    <w:bottom w:val="none" w:sz="0" w:space="0" w:color="auto"/>
                    <w:right w:val="none" w:sz="0" w:space="0" w:color="auto"/>
                  </w:divBdr>
                </w:div>
                <w:div w:id="1545099986">
                  <w:marLeft w:val="0"/>
                  <w:marRight w:val="0"/>
                  <w:marTop w:val="0"/>
                  <w:marBottom w:val="0"/>
                  <w:divBdr>
                    <w:top w:val="none" w:sz="0" w:space="0" w:color="auto"/>
                    <w:left w:val="none" w:sz="0" w:space="0" w:color="auto"/>
                    <w:bottom w:val="none" w:sz="0" w:space="0" w:color="auto"/>
                    <w:right w:val="none" w:sz="0" w:space="0" w:color="auto"/>
                  </w:divBdr>
                </w:div>
                <w:div w:id="1211503546">
                  <w:marLeft w:val="0"/>
                  <w:marRight w:val="0"/>
                  <w:marTop w:val="0"/>
                  <w:marBottom w:val="0"/>
                  <w:divBdr>
                    <w:top w:val="none" w:sz="0" w:space="0" w:color="auto"/>
                    <w:left w:val="none" w:sz="0" w:space="0" w:color="auto"/>
                    <w:bottom w:val="none" w:sz="0" w:space="0" w:color="auto"/>
                    <w:right w:val="none" w:sz="0" w:space="0" w:color="auto"/>
                  </w:divBdr>
                </w:div>
                <w:div w:id="1276870639">
                  <w:marLeft w:val="0"/>
                  <w:marRight w:val="0"/>
                  <w:marTop w:val="0"/>
                  <w:marBottom w:val="0"/>
                  <w:divBdr>
                    <w:top w:val="none" w:sz="0" w:space="0" w:color="auto"/>
                    <w:left w:val="none" w:sz="0" w:space="0" w:color="auto"/>
                    <w:bottom w:val="none" w:sz="0" w:space="0" w:color="auto"/>
                    <w:right w:val="none" w:sz="0" w:space="0" w:color="auto"/>
                  </w:divBdr>
                </w:div>
                <w:div w:id="505243547">
                  <w:marLeft w:val="0"/>
                  <w:marRight w:val="0"/>
                  <w:marTop w:val="0"/>
                  <w:marBottom w:val="0"/>
                  <w:divBdr>
                    <w:top w:val="none" w:sz="0" w:space="0" w:color="auto"/>
                    <w:left w:val="none" w:sz="0" w:space="0" w:color="auto"/>
                    <w:bottom w:val="none" w:sz="0" w:space="0" w:color="auto"/>
                    <w:right w:val="none" w:sz="0" w:space="0" w:color="auto"/>
                  </w:divBdr>
                </w:div>
                <w:div w:id="1320813861">
                  <w:marLeft w:val="0"/>
                  <w:marRight w:val="0"/>
                  <w:marTop w:val="0"/>
                  <w:marBottom w:val="0"/>
                  <w:divBdr>
                    <w:top w:val="none" w:sz="0" w:space="0" w:color="auto"/>
                    <w:left w:val="none" w:sz="0" w:space="0" w:color="auto"/>
                    <w:bottom w:val="none" w:sz="0" w:space="0" w:color="auto"/>
                    <w:right w:val="none" w:sz="0" w:space="0" w:color="auto"/>
                  </w:divBdr>
                </w:div>
                <w:div w:id="1788501862">
                  <w:marLeft w:val="0"/>
                  <w:marRight w:val="0"/>
                  <w:marTop w:val="0"/>
                  <w:marBottom w:val="0"/>
                  <w:divBdr>
                    <w:top w:val="none" w:sz="0" w:space="0" w:color="auto"/>
                    <w:left w:val="none" w:sz="0" w:space="0" w:color="auto"/>
                    <w:bottom w:val="none" w:sz="0" w:space="0" w:color="auto"/>
                    <w:right w:val="none" w:sz="0" w:space="0" w:color="auto"/>
                  </w:divBdr>
                </w:div>
                <w:div w:id="22949415">
                  <w:marLeft w:val="0"/>
                  <w:marRight w:val="0"/>
                  <w:marTop w:val="0"/>
                  <w:marBottom w:val="0"/>
                  <w:divBdr>
                    <w:top w:val="none" w:sz="0" w:space="0" w:color="auto"/>
                    <w:left w:val="none" w:sz="0" w:space="0" w:color="auto"/>
                    <w:bottom w:val="none" w:sz="0" w:space="0" w:color="auto"/>
                    <w:right w:val="none" w:sz="0" w:space="0" w:color="auto"/>
                  </w:divBdr>
                </w:div>
                <w:div w:id="327170089">
                  <w:marLeft w:val="0"/>
                  <w:marRight w:val="0"/>
                  <w:marTop w:val="0"/>
                  <w:marBottom w:val="0"/>
                  <w:divBdr>
                    <w:top w:val="none" w:sz="0" w:space="0" w:color="auto"/>
                    <w:left w:val="none" w:sz="0" w:space="0" w:color="auto"/>
                    <w:bottom w:val="none" w:sz="0" w:space="0" w:color="auto"/>
                    <w:right w:val="none" w:sz="0" w:space="0" w:color="auto"/>
                  </w:divBdr>
                </w:div>
                <w:div w:id="224410917">
                  <w:marLeft w:val="0"/>
                  <w:marRight w:val="0"/>
                  <w:marTop w:val="0"/>
                  <w:marBottom w:val="0"/>
                  <w:divBdr>
                    <w:top w:val="none" w:sz="0" w:space="0" w:color="auto"/>
                    <w:left w:val="none" w:sz="0" w:space="0" w:color="auto"/>
                    <w:bottom w:val="none" w:sz="0" w:space="0" w:color="auto"/>
                    <w:right w:val="none" w:sz="0" w:space="0" w:color="auto"/>
                  </w:divBdr>
                </w:div>
                <w:div w:id="1052921502">
                  <w:marLeft w:val="0"/>
                  <w:marRight w:val="0"/>
                  <w:marTop w:val="0"/>
                  <w:marBottom w:val="0"/>
                  <w:divBdr>
                    <w:top w:val="none" w:sz="0" w:space="0" w:color="auto"/>
                    <w:left w:val="none" w:sz="0" w:space="0" w:color="auto"/>
                    <w:bottom w:val="none" w:sz="0" w:space="0" w:color="auto"/>
                    <w:right w:val="none" w:sz="0" w:space="0" w:color="auto"/>
                  </w:divBdr>
                </w:div>
                <w:div w:id="387269540">
                  <w:marLeft w:val="0"/>
                  <w:marRight w:val="0"/>
                  <w:marTop w:val="0"/>
                  <w:marBottom w:val="0"/>
                  <w:divBdr>
                    <w:top w:val="none" w:sz="0" w:space="0" w:color="auto"/>
                    <w:left w:val="none" w:sz="0" w:space="0" w:color="auto"/>
                    <w:bottom w:val="none" w:sz="0" w:space="0" w:color="auto"/>
                    <w:right w:val="none" w:sz="0" w:space="0" w:color="auto"/>
                  </w:divBdr>
                </w:div>
                <w:div w:id="121577441">
                  <w:marLeft w:val="0"/>
                  <w:marRight w:val="0"/>
                  <w:marTop w:val="0"/>
                  <w:marBottom w:val="0"/>
                  <w:divBdr>
                    <w:top w:val="none" w:sz="0" w:space="0" w:color="auto"/>
                    <w:left w:val="none" w:sz="0" w:space="0" w:color="auto"/>
                    <w:bottom w:val="none" w:sz="0" w:space="0" w:color="auto"/>
                    <w:right w:val="none" w:sz="0" w:space="0" w:color="auto"/>
                  </w:divBdr>
                </w:div>
                <w:div w:id="2125954158">
                  <w:marLeft w:val="0"/>
                  <w:marRight w:val="0"/>
                  <w:marTop w:val="0"/>
                  <w:marBottom w:val="0"/>
                  <w:divBdr>
                    <w:top w:val="none" w:sz="0" w:space="0" w:color="auto"/>
                    <w:left w:val="none" w:sz="0" w:space="0" w:color="auto"/>
                    <w:bottom w:val="none" w:sz="0" w:space="0" w:color="auto"/>
                    <w:right w:val="none" w:sz="0" w:space="0" w:color="auto"/>
                  </w:divBdr>
                </w:div>
                <w:div w:id="881595094">
                  <w:marLeft w:val="0"/>
                  <w:marRight w:val="0"/>
                  <w:marTop w:val="0"/>
                  <w:marBottom w:val="0"/>
                  <w:divBdr>
                    <w:top w:val="none" w:sz="0" w:space="0" w:color="auto"/>
                    <w:left w:val="none" w:sz="0" w:space="0" w:color="auto"/>
                    <w:bottom w:val="none" w:sz="0" w:space="0" w:color="auto"/>
                    <w:right w:val="none" w:sz="0" w:space="0" w:color="auto"/>
                  </w:divBdr>
                </w:div>
                <w:div w:id="596712484">
                  <w:marLeft w:val="0"/>
                  <w:marRight w:val="0"/>
                  <w:marTop w:val="0"/>
                  <w:marBottom w:val="0"/>
                  <w:divBdr>
                    <w:top w:val="none" w:sz="0" w:space="0" w:color="auto"/>
                    <w:left w:val="none" w:sz="0" w:space="0" w:color="auto"/>
                    <w:bottom w:val="none" w:sz="0" w:space="0" w:color="auto"/>
                    <w:right w:val="none" w:sz="0" w:space="0" w:color="auto"/>
                  </w:divBdr>
                </w:div>
                <w:div w:id="349920268">
                  <w:marLeft w:val="0"/>
                  <w:marRight w:val="0"/>
                  <w:marTop w:val="0"/>
                  <w:marBottom w:val="0"/>
                  <w:divBdr>
                    <w:top w:val="none" w:sz="0" w:space="0" w:color="auto"/>
                    <w:left w:val="none" w:sz="0" w:space="0" w:color="auto"/>
                    <w:bottom w:val="none" w:sz="0" w:space="0" w:color="auto"/>
                    <w:right w:val="none" w:sz="0" w:space="0" w:color="auto"/>
                  </w:divBdr>
                </w:div>
                <w:div w:id="1408116448">
                  <w:marLeft w:val="0"/>
                  <w:marRight w:val="0"/>
                  <w:marTop w:val="0"/>
                  <w:marBottom w:val="0"/>
                  <w:divBdr>
                    <w:top w:val="none" w:sz="0" w:space="0" w:color="auto"/>
                    <w:left w:val="none" w:sz="0" w:space="0" w:color="auto"/>
                    <w:bottom w:val="none" w:sz="0" w:space="0" w:color="auto"/>
                    <w:right w:val="none" w:sz="0" w:space="0" w:color="auto"/>
                  </w:divBdr>
                </w:div>
                <w:div w:id="2089108057">
                  <w:marLeft w:val="0"/>
                  <w:marRight w:val="0"/>
                  <w:marTop w:val="0"/>
                  <w:marBottom w:val="0"/>
                  <w:divBdr>
                    <w:top w:val="none" w:sz="0" w:space="0" w:color="auto"/>
                    <w:left w:val="none" w:sz="0" w:space="0" w:color="auto"/>
                    <w:bottom w:val="none" w:sz="0" w:space="0" w:color="auto"/>
                    <w:right w:val="none" w:sz="0" w:space="0" w:color="auto"/>
                  </w:divBdr>
                </w:div>
                <w:div w:id="1692535131">
                  <w:marLeft w:val="0"/>
                  <w:marRight w:val="0"/>
                  <w:marTop w:val="0"/>
                  <w:marBottom w:val="0"/>
                  <w:divBdr>
                    <w:top w:val="none" w:sz="0" w:space="0" w:color="auto"/>
                    <w:left w:val="none" w:sz="0" w:space="0" w:color="auto"/>
                    <w:bottom w:val="none" w:sz="0" w:space="0" w:color="auto"/>
                    <w:right w:val="none" w:sz="0" w:space="0" w:color="auto"/>
                  </w:divBdr>
                </w:div>
                <w:div w:id="26757500">
                  <w:marLeft w:val="0"/>
                  <w:marRight w:val="0"/>
                  <w:marTop w:val="0"/>
                  <w:marBottom w:val="0"/>
                  <w:divBdr>
                    <w:top w:val="none" w:sz="0" w:space="0" w:color="auto"/>
                    <w:left w:val="none" w:sz="0" w:space="0" w:color="auto"/>
                    <w:bottom w:val="none" w:sz="0" w:space="0" w:color="auto"/>
                    <w:right w:val="none" w:sz="0" w:space="0" w:color="auto"/>
                  </w:divBdr>
                </w:div>
                <w:div w:id="626594082">
                  <w:marLeft w:val="0"/>
                  <w:marRight w:val="0"/>
                  <w:marTop w:val="0"/>
                  <w:marBottom w:val="0"/>
                  <w:divBdr>
                    <w:top w:val="none" w:sz="0" w:space="0" w:color="auto"/>
                    <w:left w:val="none" w:sz="0" w:space="0" w:color="auto"/>
                    <w:bottom w:val="none" w:sz="0" w:space="0" w:color="auto"/>
                    <w:right w:val="none" w:sz="0" w:space="0" w:color="auto"/>
                  </w:divBdr>
                </w:div>
                <w:div w:id="1145898424">
                  <w:marLeft w:val="0"/>
                  <w:marRight w:val="0"/>
                  <w:marTop w:val="0"/>
                  <w:marBottom w:val="0"/>
                  <w:divBdr>
                    <w:top w:val="none" w:sz="0" w:space="0" w:color="auto"/>
                    <w:left w:val="none" w:sz="0" w:space="0" w:color="auto"/>
                    <w:bottom w:val="none" w:sz="0" w:space="0" w:color="auto"/>
                    <w:right w:val="none" w:sz="0" w:space="0" w:color="auto"/>
                  </w:divBdr>
                </w:div>
                <w:div w:id="5446875">
                  <w:marLeft w:val="0"/>
                  <w:marRight w:val="0"/>
                  <w:marTop w:val="0"/>
                  <w:marBottom w:val="0"/>
                  <w:divBdr>
                    <w:top w:val="none" w:sz="0" w:space="0" w:color="auto"/>
                    <w:left w:val="none" w:sz="0" w:space="0" w:color="auto"/>
                    <w:bottom w:val="none" w:sz="0" w:space="0" w:color="auto"/>
                    <w:right w:val="none" w:sz="0" w:space="0" w:color="auto"/>
                  </w:divBdr>
                </w:div>
                <w:div w:id="77867975">
                  <w:marLeft w:val="0"/>
                  <w:marRight w:val="0"/>
                  <w:marTop w:val="0"/>
                  <w:marBottom w:val="0"/>
                  <w:divBdr>
                    <w:top w:val="none" w:sz="0" w:space="0" w:color="auto"/>
                    <w:left w:val="none" w:sz="0" w:space="0" w:color="auto"/>
                    <w:bottom w:val="none" w:sz="0" w:space="0" w:color="auto"/>
                    <w:right w:val="none" w:sz="0" w:space="0" w:color="auto"/>
                  </w:divBdr>
                </w:div>
                <w:div w:id="2142528403">
                  <w:marLeft w:val="0"/>
                  <w:marRight w:val="0"/>
                  <w:marTop w:val="0"/>
                  <w:marBottom w:val="0"/>
                  <w:divBdr>
                    <w:top w:val="none" w:sz="0" w:space="0" w:color="auto"/>
                    <w:left w:val="none" w:sz="0" w:space="0" w:color="auto"/>
                    <w:bottom w:val="none" w:sz="0" w:space="0" w:color="auto"/>
                    <w:right w:val="none" w:sz="0" w:space="0" w:color="auto"/>
                  </w:divBdr>
                </w:div>
                <w:div w:id="313220373">
                  <w:marLeft w:val="0"/>
                  <w:marRight w:val="0"/>
                  <w:marTop w:val="0"/>
                  <w:marBottom w:val="0"/>
                  <w:divBdr>
                    <w:top w:val="none" w:sz="0" w:space="0" w:color="auto"/>
                    <w:left w:val="none" w:sz="0" w:space="0" w:color="auto"/>
                    <w:bottom w:val="none" w:sz="0" w:space="0" w:color="auto"/>
                    <w:right w:val="none" w:sz="0" w:space="0" w:color="auto"/>
                  </w:divBdr>
                </w:div>
                <w:div w:id="220947190">
                  <w:marLeft w:val="0"/>
                  <w:marRight w:val="0"/>
                  <w:marTop w:val="0"/>
                  <w:marBottom w:val="0"/>
                  <w:divBdr>
                    <w:top w:val="none" w:sz="0" w:space="0" w:color="auto"/>
                    <w:left w:val="none" w:sz="0" w:space="0" w:color="auto"/>
                    <w:bottom w:val="none" w:sz="0" w:space="0" w:color="auto"/>
                    <w:right w:val="none" w:sz="0" w:space="0" w:color="auto"/>
                  </w:divBdr>
                </w:div>
                <w:div w:id="457840390">
                  <w:marLeft w:val="0"/>
                  <w:marRight w:val="0"/>
                  <w:marTop w:val="0"/>
                  <w:marBottom w:val="0"/>
                  <w:divBdr>
                    <w:top w:val="none" w:sz="0" w:space="0" w:color="auto"/>
                    <w:left w:val="none" w:sz="0" w:space="0" w:color="auto"/>
                    <w:bottom w:val="none" w:sz="0" w:space="0" w:color="auto"/>
                    <w:right w:val="none" w:sz="0" w:space="0" w:color="auto"/>
                  </w:divBdr>
                </w:div>
                <w:div w:id="1472477473">
                  <w:marLeft w:val="0"/>
                  <w:marRight w:val="0"/>
                  <w:marTop w:val="0"/>
                  <w:marBottom w:val="0"/>
                  <w:divBdr>
                    <w:top w:val="none" w:sz="0" w:space="0" w:color="auto"/>
                    <w:left w:val="none" w:sz="0" w:space="0" w:color="auto"/>
                    <w:bottom w:val="none" w:sz="0" w:space="0" w:color="auto"/>
                    <w:right w:val="none" w:sz="0" w:space="0" w:color="auto"/>
                  </w:divBdr>
                </w:div>
                <w:div w:id="825709621">
                  <w:marLeft w:val="0"/>
                  <w:marRight w:val="0"/>
                  <w:marTop w:val="0"/>
                  <w:marBottom w:val="0"/>
                  <w:divBdr>
                    <w:top w:val="none" w:sz="0" w:space="0" w:color="auto"/>
                    <w:left w:val="none" w:sz="0" w:space="0" w:color="auto"/>
                    <w:bottom w:val="none" w:sz="0" w:space="0" w:color="auto"/>
                    <w:right w:val="none" w:sz="0" w:space="0" w:color="auto"/>
                  </w:divBdr>
                </w:div>
                <w:div w:id="207381489">
                  <w:marLeft w:val="0"/>
                  <w:marRight w:val="0"/>
                  <w:marTop w:val="0"/>
                  <w:marBottom w:val="0"/>
                  <w:divBdr>
                    <w:top w:val="none" w:sz="0" w:space="0" w:color="auto"/>
                    <w:left w:val="none" w:sz="0" w:space="0" w:color="auto"/>
                    <w:bottom w:val="none" w:sz="0" w:space="0" w:color="auto"/>
                    <w:right w:val="none" w:sz="0" w:space="0" w:color="auto"/>
                  </w:divBdr>
                </w:div>
                <w:div w:id="1134785619">
                  <w:marLeft w:val="0"/>
                  <w:marRight w:val="0"/>
                  <w:marTop w:val="0"/>
                  <w:marBottom w:val="0"/>
                  <w:divBdr>
                    <w:top w:val="none" w:sz="0" w:space="0" w:color="auto"/>
                    <w:left w:val="none" w:sz="0" w:space="0" w:color="auto"/>
                    <w:bottom w:val="none" w:sz="0" w:space="0" w:color="auto"/>
                    <w:right w:val="none" w:sz="0" w:space="0" w:color="auto"/>
                  </w:divBdr>
                </w:div>
                <w:div w:id="814689344">
                  <w:marLeft w:val="0"/>
                  <w:marRight w:val="0"/>
                  <w:marTop w:val="0"/>
                  <w:marBottom w:val="0"/>
                  <w:divBdr>
                    <w:top w:val="none" w:sz="0" w:space="0" w:color="auto"/>
                    <w:left w:val="none" w:sz="0" w:space="0" w:color="auto"/>
                    <w:bottom w:val="none" w:sz="0" w:space="0" w:color="auto"/>
                    <w:right w:val="none" w:sz="0" w:space="0" w:color="auto"/>
                  </w:divBdr>
                </w:div>
                <w:div w:id="864976748">
                  <w:marLeft w:val="0"/>
                  <w:marRight w:val="0"/>
                  <w:marTop w:val="0"/>
                  <w:marBottom w:val="0"/>
                  <w:divBdr>
                    <w:top w:val="none" w:sz="0" w:space="0" w:color="auto"/>
                    <w:left w:val="none" w:sz="0" w:space="0" w:color="auto"/>
                    <w:bottom w:val="none" w:sz="0" w:space="0" w:color="auto"/>
                    <w:right w:val="none" w:sz="0" w:space="0" w:color="auto"/>
                  </w:divBdr>
                </w:div>
                <w:div w:id="1861778141">
                  <w:marLeft w:val="0"/>
                  <w:marRight w:val="0"/>
                  <w:marTop w:val="0"/>
                  <w:marBottom w:val="0"/>
                  <w:divBdr>
                    <w:top w:val="none" w:sz="0" w:space="0" w:color="auto"/>
                    <w:left w:val="none" w:sz="0" w:space="0" w:color="auto"/>
                    <w:bottom w:val="none" w:sz="0" w:space="0" w:color="auto"/>
                    <w:right w:val="none" w:sz="0" w:space="0" w:color="auto"/>
                  </w:divBdr>
                </w:div>
                <w:div w:id="491143903">
                  <w:marLeft w:val="0"/>
                  <w:marRight w:val="0"/>
                  <w:marTop w:val="0"/>
                  <w:marBottom w:val="0"/>
                  <w:divBdr>
                    <w:top w:val="none" w:sz="0" w:space="0" w:color="auto"/>
                    <w:left w:val="none" w:sz="0" w:space="0" w:color="auto"/>
                    <w:bottom w:val="none" w:sz="0" w:space="0" w:color="auto"/>
                    <w:right w:val="none" w:sz="0" w:space="0" w:color="auto"/>
                  </w:divBdr>
                </w:div>
                <w:div w:id="220098169">
                  <w:marLeft w:val="0"/>
                  <w:marRight w:val="0"/>
                  <w:marTop w:val="0"/>
                  <w:marBottom w:val="0"/>
                  <w:divBdr>
                    <w:top w:val="none" w:sz="0" w:space="0" w:color="auto"/>
                    <w:left w:val="none" w:sz="0" w:space="0" w:color="auto"/>
                    <w:bottom w:val="none" w:sz="0" w:space="0" w:color="auto"/>
                    <w:right w:val="none" w:sz="0" w:space="0" w:color="auto"/>
                  </w:divBdr>
                </w:div>
                <w:div w:id="999387005">
                  <w:marLeft w:val="0"/>
                  <w:marRight w:val="0"/>
                  <w:marTop w:val="0"/>
                  <w:marBottom w:val="0"/>
                  <w:divBdr>
                    <w:top w:val="none" w:sz="0" w:space="0" w:color="auto"/>
                    <w:left w:val="none" w:sz="0" w:space="0" w:color="auto"/>
                    <w:bottom w:val="none" w:sz="0" w:space="0" w:color="auto"/>
                    <w:right w:val="none" w:sz="0" w:space="0" w:color="auto"/>
                  </w:divBdr>
                </w:div>
                <w:div w:id="63656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93468">
          <w:marLeft w:val="0"/>
          <w:marRight w:val="0"/>
          <w:marTop w:val="12"/>
          <w:marBottom w:val="0"/>
          <w:divBdr>
            <w:top w:val="single" w:sz="48" w:space="0" w:color="auto"/>
            <w:left w:val="single" w:sz="48" w:space="0" w:color="auto"/>
            <w:bottom w:val="single" w:sz="48" w:space="0" w:color="auto"/>
            <w:right w:val="single" w:sz="48" w:space="0" w:color="auto"/>
          </w:divBdr>
          <w:divsChild>
            <w:div w:id="1338844132">
              <w:marLeft w:val="0"/>
              <w:marRight w:val="0"/>
              <w:marTop w:val="0"/>
              <w:marBottom w:val="0"/>
              <w:divBdr>
                <w:top w:val="none" w:sz="0" w:space="0" w:color="auto"/>
                <w:left w:val="none" w:sz="0" w:space="0" w:color="auto"/>
                <w:bottom w:val="none" w:sz="0" w:space="0" w:color="auto"/>
                <w:right w:val="none" w:sz="0" w:space="0" w:color="auto"/>
              </w:divBdr>
              <w:divsChild>
                <w:div w:id="2110658440">
                  <w:marLeft w:val="0"/>
                  <w:marRight w:val="0"/>
                  <w:marTop w:val="0"/>
                  <w:marBottom w:val="0"/>
                  <w:divBdr>
                    <w:top w:val="none" w:sz="0" w:space="0" w:color="auto"/>
                    <w:left w:val="none" w:sz="0" w:space="0" w:color="auto"/>
                    <w:bottom w:val="none" w:sz="0" w:space="0" w:color="auto"/>
                    <w:right w:val="none" w:sz="0" w:space="0" w:color="auto"/>
                  </w:divBdr>
                </w:div>
                <w:div w:id="1491098495">
                  <w:marLeft w:val="0"/>
                  <w:marRight w:val="0"/>
                  <w:marTop w:val="0"/>
                  <w:marBottom w:val="0"/>
                  <w:divBdr>
                    <w:top w:val="none" w:sz="0" w:space="0" w:color="auto"/>
                    <w:left w:val="none" w:sz="0" w:space="0" w:color="auto"/>
                    <w:bottom w:val="none" w:sz="0" w:space="0" w:color="auto"/>
                    <w:right w:val="none" w:sz="0" w:space="0" w:color="auto"/>
                  </w:divBdr>
                </w:div>
                <w:div w:id="1227377059">
                  <w:marLeft w:val="0"/>
                  <w:marRight w:val="0"/>
                  <w:marTop w:val="0"/>
                  <w:marBottom w:val="0"/>
                  <w:divBdr>
                    <w:top w:val="none" w:sz="0" w:space="0" w:color="auto"/>
                    <w:left w:val="none" w:sz="0" w:space="0" w:color="auto"/>
                    <w:bottom w:val="none" w:sz="0" w:space="0" w:color="auto"/>
                    <w:right w:val="none" w:sz="0" w:space="0" w:color="auto"/>
                  </w:divBdr>
                </w:div>
                <w:div w:id="591476998">
                  <w:marLeft w:val="0"/>
                  <w:marRight w:val="0"/>
                  <w:marTop w:val="0"/>
                  <w:marBottom w:val="0"/>
                  <w:divBdr>
                    <w:top w:val="none" w:sz="0" w:space="0" w:color="auto"/>
                    <w:left w:val="none" w:sz="0" w:space="0" w:color="auto"/>
                    <w:bottom w:val="none" w:sz="0" w:space="0" w:color="auto"/>
                    <w:right w:val="none" w:sz="0" w:space="0" w:color="auto"/>
                  </w:divBdr>
                </w:div>
                <w:div w:id="668170677">
                  <w:marLeft w:val="0"/>
                  <w:marRight w:val="0"/>
                  <w:marTop w:val="0"/>
                  <w:marBottom w:val="0"/>
                  <w:divBdr>
                    <w:top w:val="none" w:sz="0" w:space="0" w:color="auto"/>
                    <w:left w:val="none" w:sz="0" w:space="0" w:color="auto"/>
                    <w:bottom w:val="none" w:sz="0" w:space="0" w:color="auto"/>
                    <w:right w:val="none" w:sz="0" w:space="0" w:color="auto"/>
                  </w:divBdr>
                </w:div>
                <w:div w:id="1052077198">
                  <w:marLeft w:val="0"/>
                  <w:marRight w:val="0"/>
                  <w:marTop w:val="0"/>
                  <w:marBottom w:val="0"/>
                  <w:divBdr>
                    <w:top w:val="none" w:sz="0" w:space="0" w:color="auto"/>
                    <w:left w:val="none" w:sz="0" w:space="0" w:color="auto"/>
                    <w:bottom w:val="none" w:sz="0" w:space="0" w:color="auto"/>
                    <w:right w:val="none" w:sz="0" w:space="0" w:color="auto"/>
                  </w:divBdr>
                </w:div>
                <w:div w:id="496387426">
                  <w:marLeft w:val="0"/>
                  <w:marRight w:val="0"/>
                  <w:marTop w:val="0"/>
                  <w:marBottom w:val="0"/>
                  <w:divBdr>
                    <w:top w:val="none" w:sz="0" w:space="0" w:color="auto"/>
                    <w:left w:val="none" w:sz="0" w:space="0" w:color="auto"/>
                    <w:bottom w:val="none" w:sz="0" w:space="0" w:color="auto"/>
                    <w:right w:val="none" w:sz="0" w:space="0" w:color="auto"/>
                  </w:divBdr>
                </w:div>
                <w:div w:id="1720206845">
                  <w:marLeft w:val="0"/>
                  <w:marRight w:val="0"/>
                  <w:marTop w:val="0"/>
                  <w:marBottom w:val="0"/>
                  <w:divBdr>
                    <w:top w:val="none" w:sz="0" w:space="0" w:color="auto"/>
                    <w:left w:val="none" w:sz="0" w:space="0" w:color="auto"/>
                    <w:bottom w:val="none" w:sz="0" w:space="0" w:color="auto"/>
                    <w:right w:val="none" w:sz="0" w:space="0" w:color="auto"/>
                  </w:divBdr>
                </w:div>
                <w:div w:id="151263052">
                  <w:marLeft w:val="0"/>
                  <w:marRight w:val="0"/>
                  <w:marTop w:val="0"/>
                  <w:marBottom w:val="0"/>
                  <w:divBdr>
                    <w:top w:val="none" w:sz="0" w:space="0" w:color="auto"/>
                    <w:left w:val="none" w:sz="0" w:space="0" w:color="auto"/>
                    <w:bottom w:val="none" w:sz="0" w:space="0" w:color="auto"/>
                    <w:right w:val="none" w:sz="0" w:space="0" w:color="auto"/>
                  </w:divBdr>
                </w:div>
                <w:div w:id="1244215973">
                  <w:marLeft w:val="0"/>
                  <w:marRight w:val="0"/>
                  <w:marTop w:val="0"/>
                  <w:marBottom w:val="0"/>
                  <w:divBdr>
                    <w:top w:val="none" w:sz="0" w:space="0" w:color="auto"/>
                    <w:left w:val="none" w:sz="0" w:space="0" w:color="auto"/>
                    <w:bottom w:val="none" w:sz="0" w:space="0" w:color="auto"/>
                    <w:right w:val="none" w:sz="0" w:space="0" w:color="auto"/>
                  </w:divBdr>
                </w:div>
                <w:div w:id="1969822505">
                  <w:marLeft w:val="0"/>
                  <w:marRight w:val="0"/>
                  <w:marTop w:val="0"/>
                  <w:marBottom w:val="0"/>
                  <w:divBdr>
                    <w:top w:val="none" w:sz="0" w:space="0" w:color="auto"/>
                    <w:left w:val="none" w:sz="0" w:space="0" w:color="auto"/>
                    <w:bottom w:val="none" w:sz="0" w:space="0" w:color="auto"/>
                    <w:right w:val="none" w:sz="0" w:space="0" w:color="auto"/>
                  </w:divBdr>
                </w:div>
                <w:div w:id="139033161">
                  <w:marLeft w:val="0"/>
                  <w:marRight w:val="0"/>
                  <w:marTop w:val="0"/>
                  <w:marBottom w:val="0"/>
                  <w:divBdr>
                    <w:top w:val="none" w:sz="0" w:space="0" w:color="auto"/>
                    <w:left w:val="none" w:sz="0" w:space="0" w:color="auto"/>
                    <w:bottom w:val="none" w:sz="0" w:space="0" w:color="auto"/>
                    <w:right w:val="none" w:sz="0" w:space="0" w:color="auto"/>
                  </w:divBdr>
                </w:div>
                <w:div w:id="1976987001">
                  <w:marLeft w:val="0"/>
                  <w:marRight w:val="0"/>
                  <w:marTop w:val="0"/>
                  <w:marBottom w:val="0"/>
                  <w:divBdr>
                    <w:top w:val="none" w:sz="0" w:space="0" w:color="auto"/>
                    <w:left w:val="none" w:sz="0" w:space="0" w:color="auto"/>
                    <w:bottom w:val="none" w:sz="0" w:space="0" w:color="auto"/>
                    <w:right w:val="none" w:sz="0" w:space="0" w:color="auto"/>
                  </w:divBdr>
                </w:div>
                <w:div w:id="1517111443">
                  <w:marLeft w:val="0"/>
                  <w:marRight w:val="0"/>
                  <w:marTop w:val="0"/>
                  <w:marBottom w:val="0"/>
                  <w:divBdr>
                    <w:top w:val="none" w:sz="0" w:space="0" w:color="auto"/>
                    <w:left w:val="none" w:sz="0" w:space="0" w:color="auto"/>
                    <w:bottom w:val="none" w:sz="0" w:space="0" w:color="auto"/>
                    <w:right w:val="none" w:sz="0" w:space="0" w:color="auto"/>
                  </w:divBdr>
                </w:div>
                <w:div w:id="1285162883">
                  <w:marLeft w:val="0"/>
                  <w:marRight w:val="0"/>
                  <w:marTop w:val="0"/>
                  <w:marBottom w:val="0"/>
                  <w:divBdr>
                    <w:top w:val="none" w:sz="0" w:space="0" w:color="auto"/>
                    <w:left w:val="none" w:sz="0" w:space="0" w:color="auto"/>
                    <w:bottom w:val="none" w:sz="0" w:space="0" w:color="auto"/>
                    <w:right w:val="none" w:sz="0" w:space="0" w:color="auto"/>
                  </w:divBdr>
                </w:div>
                <w:div w:id="1181163702">
                  <w:marLeft w:val="0"/>
                  <w:marRight w:val="0"/>
                  <w:marTop w:val="0"/>
                  <w:marBottom w:val="0"/>
                  <w:divBdr>
                    <w:top w:val="none" w:sz="0" w:space="0" w:color="auto"/>
                    <w:left w:val="none" w:sz="0" w:space="0" w:color="auto"/>
                    <w:bottom w:val="none" w:sz="0" w:space="0" w:color="auto"/>
                    <w:right w:val="none" w:sz="0" w:space="0" w:color="auto"/>
                  </w:divBdr>
                </w:div>
                <w:div w:id="63261801">
                  <w:marLeft w:val="0"/>
                  <w:marRight w:val="0"/>
                  <w:marTop w:val="0"/>
                  <w:marBottom w:val="0"/>
                  <w:divBdr>
                    <w:top w:val="none" w:sz="0" w:space="0" w:color="auto"/>
                    <w:left w:val="none" w:sz="0" w:space="0" w:color="auto"/>
                    <w:bottom w:val="none" w:sz="0" w:space="0" w:color="auto"/>
                    <w:right w:val="none" w:sz="0" w:space="0" w:color="auto"/>
                  </w:divBdr>
                </w:div>
                <w:div w:id="1958021099">
                  <w:marLeft w:val="0"/>
                  <w:marRight w:val="0"/>
                  <w:marTop w:val="0"/>
                  <w:marBottom w:val="0"/>
                  <w:divBdr>
                    <w:top w:val="none" w:sz="0" w:space="0" w:color="auto"/>
                    <w:left w:val="none" w:sz="0" w:space="0" w:color="auto"/>
                    <w:bottom w:val="none" w:sz="0" w:space="0" w:color="auto"/>
                    <w:right w:val="none" w:sz="0" w:space="0" w:color="auto"/>
                  </w:divBdr>
                </w:div>
                <w:div w:id="1199201871">
                  <w:marLeft w:val="0"/>
                  <w:marRight w:val="0"/>
                  <w:marTop w:val="0"/>
                  <w:marBottom w:val="0"/>
                  <w:divBdr>
                    <w:top w:val="none" w:sz="0" w:space="0" w:color="auto"/>
                    <w:left w:val="none" w:sz="0" w:space="0" w:color="auto"/>
                    <w:bottom w:val="none" w:sz="0" w:space="0" w:color="auto"/>
                    <w:right w:val="none" w:sz="0" w:space="0" w:color="auto"/>
                  </w:divBdr>
                </w:div>
                <w:div w:id="622268559">
                  <w:marLeft w:val="0"/>
                  <w:marRight w:val="0"/>
                  <w:marTop w:val="0"/>
                  <w:marBottom w:val="0"/>
                  <w:divBdr>
                    <w:top w:val="none" w:sz="0" w:space="0" w:color="auto"/>
                    <w:left w:val="none" w:sz="0" w:space="0" w:color="auto"/>
                    <w:bottom w:val="none" w:sz="0" w:space="0" w:color="auto"/>
                    <w:right w:val="none" w:sz="0" w:space="0" w:color="auto"/>
                  </w:divBdr>
                </w:div>
                <w:div w:id="1185635694">
                  <w:marLeft w:val="0"/>
                  <w:marRight w:val="0"/>
                  <w:marTop w:val="0"/>
                  <w:marBottom w:val="0"/>
                  <w:divBdr>
                    <w:top w:val="none" w:sz="0" w:space="0" w:color="auto"/>
                    <w:left w:val="none" w:sz="0" w:space="0" w:color="auto"/>
                    <w:bottom w:val="none" w:sz="0" w:space="0" w:color="auto"/>
                    <w:right w:val="none" w:sz="0" w:space="0" w:color="auto"/>
                  </w:divBdr>
                </w:div>
                <w:div w:id="1680083774">
                  <w:marLeft w:val="0"/>
                  <w:marRight w:val="0"/>
                  <w:marTop w:val="0"/>
                  <w:marBottom w:val="0"/>
                  <w:divBdr>
                    <w:top w:val="none" w:sz="0" w:space="0" w:color="auto"/>
                    <w:left w:val="none" w:sz="0" w:space="0" w:color="auto"/>
                    <w:bottom w:val="none" w:sz="0" w:space="0" w:color="auto"/>
                    <w:right w:val="none" w:sz="0" w:space="0" w:color="auto"/>
                  </w:divBdr>
                </w:div>
                <w:div w:id="1208683936">
                  <w:marLeft w:val="0"/>
                  <w:marRight w:val="0"/>
                  <w:marTop w:val="0"/>
                  <w:marBottom w:val="0"/>
                  <w:divBdr>
                    <w:top w:val="none" w:sz="0" w:space="0" w:color="auto"/>
                    <w:left w:val="none" w:sz="0" w:space="0" w:color="auto"/>
                    <w:bottom w:val="none" w:sz="0" w:space="0" w:color="auto"/>
                    <w:right w:val="none" w:sz="0" w:space="0" w:color="auto"/>
                  </w:divBdr>
                </w:div>
                <w:div w:id="1238788584">
                  <w:marLeft w:val="0"/>
                  <w:marRight w:val="0"/>
                  <w:marTop w:val="0"/>
                  <w:marBottom w:val="0"/>
                  <w:divBdr>
                    <w:top w:val="none" w:sz="0" w:space="0" w:color="auto"/>
                    <w:left w:val="none" w:sz="0" w:space="0" w:color="auto"/>
                    <w:bottom w:val="none" w:sz="0" w:space="0" w:color="auto"/>
                    <w:right w:val="none" w:sz="0" w:space="0" w:color="auto"/>
                  </w:divBdr>
                </w:div>
                <w:div w:id="503210200">
                  <w:marLeft w:val="0"/>
                  <w:marRight w:val="0"/>
                  <w:marTop w:val="0"/>
                  <w:marBottom w:val="0"/>
                  <w:divBdr>
                    <w:top w:val="none" w:sz="0" w:space="0" w:color="auto"/>
                    <w:left w:val="none" w:sz="0" w:space="0" w:color="auto"/>
                    <w:bottom w:val="none" w:sz="0" w:space="0" w:color="auto"/>
                    <w:right w:val="none" w:sz="0" w:space="0" w:color="auto"/>
                  </w:divBdr>
                </w:div>
                <w:div w:id="1692758628">
                  <w:marLeft w:val="0"/>
                  <w:marRight w:val="0"/>
                  <w:marTop w:val="0"/>
                  <w:marBottom w:val="0"/>
                  <w:divBdr>
                    <w:top w:val="none" w:sz="0" w:space="0" w:color="auto"/>
                    <w:left w:val="none" w:sz="0" w:space="0" w:color="auto"/>
                    <w:bottom w:val="none" w:sz="0" w:space="0" w:color="auto"/>
                    <w:right w:val="none" w:sz="0" w:space="0" w:color="auto"/>
                  </w:divBdr>
                </w:div>
                <w:div w:id="511072812">
                  <w:marLeft w:val="0"/>
                  <w:marRight w:val="0"/>
                  <w:marTop w:val="0"/>
                  <w:marBottom w:val="0"/>
                  <w:divBdr>
                    <w:top w:val="none" w:sz="0" w:space="0" w:color="auto"/>
                    <w:left w:val="none" w:sz="0" w:space="0" w:color="auto"/>
                    <w:bottom w:val="none" w:sz="0" w:space="0" w:color="auto"/>
                    <w:right w:val="none" w:sz="0" w:space="0" w:color="auto"/>
                  </w:divBdr>
                </w:div>
                <w:div w:id="1648050713">
                  <w:marLeft w:val="0"/>
                  <w:marRight w:val="0"/>
                  <w:marTop w:val="0"/>
                  <w:marBottom w:val="0"/>
                  <w:divBdr>
                    <w:top w:val="none" w:sz="0" w:space="0" w:color="auto"/>
                    <w:left w:val="none" w:sz="0" w:space="0" w:color="auto"/>
                    <w:bottom w:val="none" w:sz="0" w:space="0" w:color="auto"/>
                    <w:right w:val="none" w:sz="0" w:space="0" w:color="auto"/>
                  </w:divBdr>
                </w:div>
                <w:div w:id="1308780563">
                  <w:marLeft w:val="0"/>
                  <w:marRight w:val="0"/>
                  <w:marTop w:val="0"/>
                  <w:marBottom w:val="0"/>
                  <w:divBdr>
                    <w:top w:val="none" w:sz="0" w:space="0" w:color="auto"/>
                    <w:left w:val="none" w:sz="0" w:space="0" w:color="auto"/>
                    <w:bottom w:val="none" w:sz="0" w:space="0" w:color="auto"/>
                    <w:right w:val="none" w:sz="0" w:space="0" w:color="auto"/>
                  </w:divBdr>
                </w:div>
                <w:div w:id="1131636066">
                  <w:marLeft w:val="0"/>
                  <w:marRight w:val="0"/>
                  <w:marTop w:val="0"/>
                  <w:marBottom w:val="0"/>
                  <w:divBdr>
                    <w:top w:val="none" w:sz="0" w:space="0" w:color="auto"/>
                    <w:left w:val="none" w:sz="0" w:space="0" w:color="auto"/>
                    <w:bottom w:val="none" w:sz="0" w:space="0" w:color="auto"/>
                    <w:right w:val="none" w:sz="0" w:space="0" w:color="auto"/>
                  </w:divBdr>
                </w:div>
                <w:div w:id="1947931061">
                  <w:marLeft w:val="0"/>
                  <w:marRight w:val="0"/>
                  <w:marTop w:val="0"/>
                  <w:marBottom w:val="0"/>
                  <w:divBdr>
                    <w:top w:val="none" w:sz="0" w:space="0" w:color="auto"/>
                    <w:left w:val="none" w:sz="0" w:space="0" w:color="auto"/>
                    <w:bottom w:val="none" w:sz="0" w:space="0" w:color="auto"/>
                    <w:right w:val="none" w:sz="0" w:space="0" w:color="auto"/>
                  </w:divBdr>
                </w:div>
                <w:div w:id="1531264147">
                  <w:marLeft w:val="0"/>
                  <w:marRight w:val="0"/>
                  <w:marTop w:val="0"/>
                  <w:marBottom w:val="0"/>
                  <w:divBdr>
                    <w:top w:val="none" w:sz="0" w:space="0" w:color="auto"/>
                    <w:left w:val="none" w:sz="0" w:space="0" w:color="auto"/>
                    <w:bottom w:val="none" w:sz="0" w:space="0" w:color="auto"/>
                    <w:right w:val="none" w:sz="0" w:space="0" w:color="auto"/>
                  </w:divBdr>
                </w:div>
                <w:div w:id="1793089356">
                  <w:marLeft w:val="0"/>
                  <w:marRight w:val="0"/>
                  <w:marTop w:val="0"/>
                  <w:marBottom w:val="0"/>
                  <w:divBdr>
                    <w:top w:val="none" w:sz="0" w:space="0" w:color="auto"/>
                    <w:left w:val="none" w:sz="0" w:space="0" w:color="auto"/>
                    <w:bottom w:val="none" w:sz="0" w:space="0" w:color="auto"/>
                    <w:right w:val="none" w:sz="0" w:space="0" w:color="auto"/>
                  </w:divBdr>
                </w:div>
                <w:div w:id="301887085">
                  <w:marLeft w:val="0"/>
                  <w:marRight w:val="0"/>
                  <w:marTop w:val="0"/>
                  <w:marBottom w:val="0"/>
                  <w:divBdr>
                    <w:top w:val="none" w:sz="0" w:space="0" w:color="auto"/>
                    <w:left w:val="none" w:sz="0" w:space="0" w:color="auto"/>
                    <w:bottom w:val="none" w:sz="0" w:space="0" w:color="auto"/>
                    <w:right w:val="none" w:sz="0" w:space="0" w:color="auto"/>
                  </w:divBdr>
                </w:div>
                <w:div w:id="45765387">
                  <w:marLeft w:val="0"/>
                  <w:marRight w:val="0"/>
                  <w:marTop w:val="0"/>
                  <w:marBottom w:val="0"/>
                  <w:divBdr>
                    <w:top w:val="none" w:sz="0" w:space="0" w:color="auto"/>
                    <w:left w:val="none" w:sz="0" w:space="0" w:color="auto"/>
                    <w:bottom w:val="none" w:sz="0" w:space="0" w:color="auto"/>
                    <w:right w:val="none" w:sz="0" w:space="0" w:color="auto"/>
                  </w:divBdr>
                </w:div>
                <w:div w:id="1771389909">
                  <w:marLeft w:val="0"/>
                  <w:marRight w:val="0"/>
                  <w:marTop w:val="0"/>
                  <w:marBottom w:val="0"/>
                  <w:divBdr>
                    <w:top w:val="none" w:sz="0" w:space="0" w:color="auto"/>
                    <w:left w:val="none" w:sz="0" w:space="0" w:color="auto"/>
                    <w:bottom w:val="none" w:sz="0" w:space="0" w:color="auto"/>
                    <w:right w:val="none" w:sz="0" w:space="0" w:color="auto"/>
                  </w:divBdr>
                </w:div>
                <w:div w:id="1321422724">
                  <w:marLeft w:val="0"/>
                  <w:marRight w:val="0"/>
                  <w:marTop w:val="0"/>
                  <w:marBottom w:val="0"/>
                  <w:divBdr>
                    <w:top w:val="none" w:sz="0" w:space="0" w:color="auto"/>
                    <w:left w:val="none" w:sz="0" w:space="0" w:color="auto"/>
                    <w:bottom w:val="none" w:sz="0" w:space="0" w:color="auto"/>
                    <w:right w:val="none" w:sz="0" w:space="0" w:color="auto"/>
                  </w:divBdr>
                </w:div>
                <w:div w:id="550927192">
                  <w:marLeft w:val="0"/>
                  <w:marRight w:val="0"/>
                  <w:marTop w:val="0"/>
                  <w:marBottom w:val="0"/>
                  <w:divBdr>
                    <w:top w:val="none" w:sz="0" w:space="0" w:color="auto"/>
                    <w:left w:val="none" w:sz="0" w:space="0" w:color="auto"/>
                    <w:bottom w:val="none" w:sz="0" w:space="0" w:color="auto"/>
                    <w:right w:val="none" w:sz="0" w:space="0" w:color="auto"/>
                  </w:divBdr>
                </w:div>
                <w:div w:id="114258866">
                  <w:marLeft w:val="0"/>
                  <w:marRight w:val="0"/>
                  <w:marTop w:val="0"/>
                  <w:marBottom w:val="0"/>
                  <w:divBdr>
                    <w:top w:val="none" w:sz="0" w:space="0" w:color="auto"/>
                    <w:left w:val="none" w:sz="0" w:space="0" w:color="auto"/>
                    <w:bottom w:val="none" w:sz="0" w:space="0" w:color="auto"/>
                    <w:right w:val="none" w:sz="0" w:space="0" w:color="auto"/>
                  </w:divBdr>
                </w:div>
                <w:div w:id="742221586">
                  <w:marLeft w:val="0"/>
                  <w:marRight w:val="0"/>
                  <w:marTop w:val="0"/>
                  <w:marBottom w:val="0"/>
                  <w:divBdr>
                    <w:top w:val="none" w:sz="0" w:space="0" w:color="auto"/>
                    <w:left w:val="none" w:sz="0" w:space="0" w:color="auto"/>
                    <w:bottom w:val="none" w:sz="0" w:space="0" w:color="auto"/>
                    <w:right w:val="none" w:sz="0" w:space="0" w:color="auto"/>
                  </w:divBdr>
                </w:div>
                <w:div w:id="1233781484">
                  <w:marLeft w:val="0"/>
                  <w:marRight w:val="0"/>
                  <w:marTop w:val="0"/>
                  <w:marBottom w:val="0"/>
                  <w:divBdr>
                    <w:top w:val="none" w:sz="0" w:space="0" w:color="auto"/>
                    <w:left w:val="none" w:sz="0" w:space="0" w:color="auto"/>
                    <w:bottom w:val="none" w:sz="0" w:space="0" w:color="auto"/>
                    <w:right w:val="none" w:sz="0" w:space="0" w:color="auto"/>
                  </w:divBdr>
                </w:div>
                <w:div w:id="704913534">
                  <w:marLeft w:val="0"/>
                  <w:marRight w:val="0"/>
                  <w:marTop w:val="0"/>
                  <w:marBottom w:val="0"/>
                  <w:divBdr>
                    <w:top w:val="none" w:sz="0" w:space="0" w:color="auto"/>
                    <w:left w:val="none" w:sz="0" w:space="0" w:color="auto"/>
                    <w:bottom w:val="none" w:sz="0" w:space="0" w:color="auto"/>
                    <w:right w:val="none" w:sz="0" w:space="0" w:color="auto"/>
                  </w:divBdr>
                </w:div>
                <w:div w:id="456722918">
                  <w:marLeft w:val="0"/>
                  <w:marRight w:val="0"/>
                  <w:marTop w:val="0"/>
                  <w:marBottom w:val="0"/>
                  <w:divBdr>
                    <w:top w:val="none" w:sz="0" w:space="0" w:color="auto"/>
                    <w:left w:val="none" w:sz="0" w:space="0" w:color="auto"/>
                    <w:bottom w:val="none" w:sz="0" w:space="0" w:color="auto"/>
                    <w:right w:val="none" w:sz="0" w:space="0" w:color="auto"/>
                  </w:divBdr>
                </w:div>
                <w:div w:id="1514681641">
                  <w:marLeft w:val="0"/>
                  <w:marRight w:val="0"/>
                  <w:marTop w:val="0"/>
                  <w:marBottom w:val="0"/>
                  <w:divBdr>
                    <w:top w:val="none" w:sz="0" w:space="0" w:color="auto"/>
                    <w:left w:val="none" w:sz="0" w:space="0" w:color="auto"/>
                    <w:bottom w:val="none" w:sz="0" w:space="0" w:color="auto"/>
                    <w:right w:val="none" w:sz="0" w:space="0" w:color="auto"/>
                  </w:divBdr>
                </w:div>
                <w:div w:id="1814760304">
                  <w:marLeft w:val="0"/>
                  <w:marRight w:val="0"/>
                  <w:marTop w:val="0"/>
                  <w:marBottom w:val="0"/>
                  <w:divBdr>
                    <w:top w:val="none" w:sz="0" w:space="0" w:color="auto"/>
                    <w:left w:val="none" w:sz="0" w:space="0" w:color="auto"/>
                    <w:bottom w:val="none" w:sz="0" w:space="0" w:color="auto"/>
                    <w:right w:val="none" w:sz="0" w:space="0" w:color="auto"/>
                  </w:divBdr>
                </w:div>
                <w:div w:id="1288506570">
                  <w:marLeft w:val="0"/>
                  <w:marRight w:val="0"/>
                  <w:marTop w:val="0"/>
                  <w:marBottom w:val="0"/>
                  <w:divBdr>
                    <w:top w:val="none" w:sz="0" w:space="0" w:color="auto"/>
                    <w:left w:val="none" w:sz="0" w:space="0" w:color="auto"/>
                    <w:bottom w:val="none" w:sz="0" w:space="0" w:color="auto"/>
                    <w:right w:val="none" w:sz="0" w:space="0" w:color="auto"/>
                  </w:divBdr>
                </w:div>
                <w:div w:id="683019856">
                  <w:marLeft w:val="0"/>
                  <w:marRight w:val="0"/>
                  <w:marTop w:val="0"/>
                  <w:marBottom w:val="0"/>
                  <w:divBdr>
                    <w:top w:val="none" w:sz="0" w:space="0" w:color="auto"/>
                    <w:left w:val="none" w:sz="0" w:space="0" w:color="auto"/>
                    <w:bottom w:val="none" w:sz="0" w:space="0" w:color="auto"/>
                    <w:right w:val="none" w:sz="0" w:space="0" w:color="auto"/>
                  </w:divBdr>
                </w:div>
                <w:div w:id="285894302">
                  <w:marLeft w:val="0"/>
                  <w:marRight w:val="0"/>
                  <w:marTop w:val="0"/>
                  <w:marBottom w:val="0"/>
                  <w:divBdr>
                    <w:top w:val="none" w:sz="0" w:space="0" w:color="auto"/>
                    <w:left w:val="none" w:sz="0" w:space="0" w:color="auto"/>
                    <w:bottom w:val="none" w:sz="0" w:space="0" w:color="auto"/>
                    <w:right w:val="none" w:sz="0" w:space="0" w:color="auto"/>
                  </w:divBdr>
                </w:div>
                <w:div w:id="1646156916">
                  <w:marLeft w:val="0"/>
                  <w:marRight w:val="0"/>
                  <w:marTop w:val="0"/>
                  <w:marBottom w:val="0"/>
                  <w:divBdr>
                    <w:top w:val="none" w:sz="0" w:space="0" w:color="auto"/>
                    <w:left w:val="none" w:sz="0" w:space="0" w:color="auto"/>
                    <w:bottom w:val="none" w:sz="0" w:space="0" w:color="auto"/>
                    <w:right w:val="none" w:sz="0" w:space="0" w:color="auto"/>
                  </w:divBdr>
                </w:div>
                <w:div w:id="2081712916">
                  <w:marLeft w:val="0"/>
                  <w:marRight w:val="0"/>
                  <w:marTop w:val="0"/>
                  <w:marBottom w:val="0"/>
                  <w:divBdr>
                    <w:top w:val="none" w:sz="0" w:space="0" w:color="auto"/>
                    <w:left w:val="none" w:sz="0" w:space="0" w:color="auto"/>
                    <w:bottom w:val="none" w:sz="0" w:space="0" w:color="auto"/>
                    <w:right w:val="none" w:sz="0" w:space="0" w:color="auto"/>
                  </w:divBdr>
                </w:div>
                <w:div w:id="101389380">
                  <w:marLeft w:val="0"/>
                  <w:marRight w:val="0"/>
                  <w:marTop w:val="0"/>
                  <w:marBottom w:val="0"/>
                  <w:divBdr>
                    <w:top w:val="none" w:sz="0" w:space="0" w:color="auto"/>
                    <w:left w:val="none" w:sz="0" w:space="0" w:color="auto"/>
                    <w:bottom w:val="none" w:sz="0" w:space="0" w:color="auto"/>
                    <w:right w:val="none" w:sz="0" w:space="0" w:color="auto"/>
                  </w:divBdr>
                </w:div>
                <w:div w:id="358169530">
                  <w:marLeft w:val="0"/>
                  <w:marRight w:val="0"/>
                  <w:marTop w:val="0"/>
                  <w:marBottom w:val="0"/>
                  <w:divBdr>
                    <w:top w:val="none" w:sz="0" w:space="0" w:color="auto"/>
                    <w:left w:val="none" w:sz="0" w:space="0" w:color="auto"/>
                    <w:bottom w:val="none" w:sz="0" w:space="0" w:color="auto"/>
                    <w:right w:val="none" w:sz="0" w:space="0" w:color="auto"/>
                  </w:divBdr>
                </w:div>
                <w:div w:id="1612736383">
                  <w:marLeft w:val="0"/>
                  <w:marRight w:val="0"/>
                  <w:marTop w:val="0"/>
                  <w:marBottom w:val="0"/>
                  <w:divBdr>
                    <w:top w:val="none" w:sz="0" w:space="0" w:color="auto"/>
                    <w:left w:val="none" w:sz="0" w:space="0" w:color="auto"/>
                    <w:bottom w:val="none" w:sz="0" w:space="0" w:color="auto"/>
                    <w:right w:val="none" w:sz="0" w:space="0" w:color="auto"/>
                  </w:divBdr>
                </w:div>
                <w:div w:id="499197741">
                  <w:marLeft w:val="0"/>
                  <w:marRight w:val="0"/>
                  <w:marTop w:val="0"/>
                  <w:marBottom w:val="0"/>
                  <w:divBdr>
                    <w:top w:val="none" w:sz="0" w:space="0" w:color="auto"/>
                    <w:left w:val="none" w:sz="0" w:space="0" w:color="auto"/>
                    <w:bottom w:val="none" w:sz="0" w:space="0" w:color="auto"/>
                    <w:right w:val="none" w:sz="0" w:space="0" w:color="auto"/>
                  </w:divBdr>
                </w:div>
                <w:div w:id="1971014598">
                  <w:marLeft w:val="0"/>
                  <w:marRight w:val="0"/>
                  <w:marTop w:val="0"/>
                  <w:marBottom w:val="0"/>
                  <w:divBdr>
                    <w:top w:val="none" w:sz="0" w:space="0" w:color="auto"/>
                    <w:left w:val="none" w:sz="0" w:space="0" w:color="auto"/>
                    <w:bottom w:val="none" w:sz="0" w:space="0" w:color="auto"/>
                    <w:right w:val="none" w:sz="0" w:space="0" w:color="auto"/>
                  </w:divBdr>
                </w:div>
                <w:div w:id="189030395">
                  <w:marLeft w:val="0"/>
                  <w:marRight w:val="0"/>
                  <w:marTop w:val="0"/>
                  <w:marBottom w:val="0"/>
                  <w:divBdr>
                    <w:top w:val="none" w:sz="0" w:space="0" w:color="auto"/>
                    <w:left w:val="none" w:sz="0" w:space="0" w:color="auto"/>
                    <w:bottom w:val="none" w:sz="0" w:space="0" w:color="auto"/>
                    <w:right w:val="none" w:sz="0" w:space="0" w:color="auto"/>
                  </w:divBdr>
                </w:div>
                <w:div w:id="920526667">
                  <w:marLeft w:val="0"/>
                  <w:marRight w:val="0"/>
                  <w:marTop w:val="0"/>
                  <w:marBottom w:val="0"/>
                  <w:divBdr>
                    <w:top w:val="none" w:sz="0" w:space="0" w:color="auto"/>
                    <w:left w:val="none" w:sz="0" w:space="0" w:color="auto"/>
                    <w:bottom w:val="none" w:sz="0" w:space="0" w:color="auto"/>
                    <w:right w:val="none" w:sz="0" w:space="0" w:color="auto"/>
                  </w:divBdr>
                </w:div>
                <w:div w:id="467092690">
                  <w:marLeft w:val="0"/>
                  <w:marRight w:val="0"/>
                  <w:marTop w:val="0"/>
                  <w:marBottom w:val="0"/>
                  <w:divBdr>
                    <w:top w:val="none" w:sz="0" w:space="0" w:color="auto"/>
                    <w:left w:val="none" w:sz="0" w:space="0" w:color="auto"/>
                    <w:bottom w:val="none" w:sz="0" w:space="0" w:color="auto"/>
                    <w:right w:val="none" w:sz="0" w:space="0" w:color="auto"/>
                  </w:divBdr>
                </w:div>
                <w:div w:id="1286892165">
                  <w:marLeft w:val="0"/>
                  <w:marRight w:val="0"/>
                  <w:marTop w:val="0"/>
                  <w:marBottom w:val="0"/>
                  <w:divBdr>
                    <w:top w:val="none" w:sz="0" w:space="0" w:color="auto"/>
                    <w:left w:val="none" w:sz="0" w:space="0" w:color="auto"/>
                    <w:bottom w:val="none" w:sz="0" w:space="0" w:color="auto"/>
                    <w:right w:val="none" w:sz="0" w:space="0" w:color="auto"/>
                  </w:divBdr>
                </w:div>
                <w:div w:id="163865635">
                  <w:marLeft w:val="0"/>
                  <w:marRight w:val="0"/>
                  <w:marTop w:val="0"/>
                  <w:marBottom w:val="0"/>
                  <w:divBdr>
                    <w:top w:val="none" w:sz="0" w:space="0" w:color="auto"/>
                    <w:left w:val="none" w:sz="0" w:space="0" w:color="auto"/>
                    <w:bottom w:val="none" w:sz="0" w:space="0" w:color="auto"/>
                    <w:right w:val="none" w:sz="0" w:space="0" w:color="auto"/>
                  </w:divBdr>
                </w:div>
                <w:div w:id="839583183">
                  <w:marLeft w:val="0"/>
                  <w:marRight w:val="0"/>
                  <w:marTop w:val="0"/>
                  <w:marBottom w:val="0"/>
                  <w:divBdr>
                    <w:top w:val="none" w:sz="0" w:space="0" w:color="auto"/>
                    <w:left w:val="none" w:sz="0" w:space="0" w:color="auto"/>
                    <w:bottom w:val="none" w:sz="0" w:space="0" w:color="auto"/>
                    <w:right w:val="none" w:sz="0" w:space="0" w:color="auto"/>
                  </w:divBdr>
                </w:div>
                <w:div w:id="1703048744">
                  <w:marLeft w:val="0"/>
                  <w:marRight w:val="0"/>
                  <w:marTop w:val="0"/>
                  <w:marBottom w:val="0"/>
                  <w:divBdr>
                    <w:top w:val="none" w:sz="0" w:space="0" w:color="auto"/>
                    <w:left w:val="none" w:sz="0" w:space="0" w:color="auto"/>
                    <w:bottom w:val="none" w:sz="0" w:space="0" w:color="auto"/>
                    <w:right w:val="none" w:sz="0" w:space="0" w:color="auto"/>
                  </w:divBdr>
                </w:div>
                <w:div w:id="402921226">
                  <w:marLeft w:val="0"/>
                  <w:marRight w:val="0"/>
                  <w:marTop w:val="0"/>
                  <w:marBottom w:val="0"/>
                  <w:divBdr>
                    <w:top w:val="none" w:sz="0" w:space="0" w:color="auto"/>
                    <w:left w:val="none" w:sz="0" w:space="0" w:color="auto"/>
                    <w:bottom w:val="none" w:sz="0" w:space="0" w:color="auto"/>
                    <w:right w:val="none" w:sz="0" w:space="0" w:color="auto"/>
                  </w:divBdr>
                </w:div>
                <w:div w:id="1659265074">
                  <w:marLeft w:val="0"/>
                  <w:marRight w:val="0"/>
                  <w:marTop w:val="0"/>
                  <w:marBottom w:val="0"/>
                  <w:divBdr>
                    <w:top w:val="none" w:sz="0" w:space="0" w:color="auto"/>
                    <w:left w:val="none" w:sz="0" w:space="0" w:color="auto"/>
                    <w:bottom w:val="none" w:sz="0" w:space="0" w:color="auto"/>
                    <w:right w:val="none" w:sz="0" w:space="0" w:color="auto"/>
                  </w:divBdr>
                </w:div>
                <w:div w:id="193928644">
                  <w:marLeft w:val="0"/>
                  <w:marRight w:val="0"/>
                  <w:marTop w:val="0"/>
                  <w:marBottom w:val="0"/>
                  <w:divBdr>
                    <w:top w:val="none" w:sz="0" w:space="0" w:color="auto"/>
                    <w:left w:val="none" w:sz="0" w:space="0" w:color="auto"/>
                    <w:bottom w:val="none" w:sz="0" w:space="0" w:color="auto"/>
                    <w:right w:val="none" w:sz="0" w:space="0" w:color="auto"/>
                  </w:divBdr>
                </w:div>
                <w:div w:id="44717136">
                  <w:marLeft w:val="0"/>
                  <w:marRight w:val="0"/>
                  <w:marTop w:val="0"/>
                  <w:marBottom w:val="0"/>
                  <w:divBdr>
                    <w:top w:val="none" w:sz="0" w:space="0" w:color="auto"/>
                    <w:left w:val="none" w:sz="0" w:space="0" w:color="auto"/>
                    <w:bottom w:val="none" w:sz="0" w:space="0" w:color="auto"/>
                    <w:right w:val="none" w:sz="0" w:space="0" w:color="auto"/>
                  </w:divBdr>
                </w:div>
                <w:div w:id="706874031">
                  <w:marLeft w:val="0"/>
                  <w:marRight w:val="0"/>
                  <w:marTop w:val="0"/>
                  <w:marBottom w:val="0"/>
                  <w:divBdr>
                    <w:top w:val="none" w:sz="0" w:space="0" w:color="auto"/>
                    <w:left w:val="none" w:sz="0" w:space="0" w:color="auto"/>
                    <w:bottom w:val="none" w:sz="0" w:space="0" w:color="auto"/>
                    <w:right w:val="none" w:sz="0" w:space="0" w:color="auto"/>
                  </w:divBdr>
                </w:div>
                <w:div w:id="1522358788">
                  <w:marLeft w:val="0"/>
                  <w:marRight w:val="0"/>
                  <w:marTop w:val="0"/>
                  <w:marBottom w:val="0"/>
                  <w:divBdr>
                    <w:top w:val="none" w:sz="0" w:space="0" w:color="auto"/>
                    <w:left w:val="none" w:sz="0" w:space="0" w:color="auto"/>
                    <w:bottom w:val="none" w:sz="0" w:space="0" w:color="auto"/>
                    <w:right w:val="none" w:sz="0" w:space="0" w:color="auto"/>
                  </w:divBdr>
                </w:div>
                <w:div w:id="1636179175">
                  <w:marLeft w:val="0"/>
                  <w:marRight w:val="0"/>
                  <w:marTop w:val="0"/>
                  <w:marBottom w:val="0"/>
                  <w:divBdr>
                    <w:top w:val="none" w:sz="0" w:space="0" w:color="auto"/>
                    <w:left w:val="none" w:sz="0" w:space="0" w:color="auto"/>
                    <w:bottom w:val="none" w:sz="0" w:space="0" w:color="auto"/>
                    <w:right w:val="none" w:sz="0" w:space="0" w:color="auto"/>
                  </w:divBdr>
                </w:div>
                <w:div w:id="1590697502">
                  <w:marLeft w:val="0"/>
                  <w:marRight w:val="0"/>
                  <w:marTop w:val="0"/>
                  <w:marBottom w:val="0"/>
                  <w:divBdr>
                    <w:top w:val="none" w:sz="0" w:space="0" w:color="auto"/>
                    <w:left w:val="none" w:sz="0" w:space="0" w:color="auto"/>
                    <w:bottom w:val="none" w:sz="0" w:space="0" w:color="auto"/>
                    <w:right w:val="none" w:sz="0" w:space="0" w:color="auto"/>
                  </w:divBdr>
                </w:div>
                <w:div w:id="34081794">
                  <w:marLeft w:val="0"/>
                  <w:marRight w:val="0"/>
                  <w:marTop w:val="0"/>
                  <w:marBottom w:val="0"/>
                  <w:divBdr>
                    <w:top w:val="none" w:sz="0" w:space="0" w:color="auto"/>
                    <w:left w:val="none" w:sz="0" w:space="0" w:color="auto"/>
                    <w:bottom w:val="none" w:sz="0" w:space="0" w:color="auto"/>
                    <w:right w:val="none" w:sz="0" w:space="0" w:color="auto"/>
                  </w:divBdr>
                </w:div>
                <w:div w:id="960188897">
                  <w:marLeft w:val="0"/>
                  <w:marRight w:val="0"/>
                  <w:marTop w:val="0"/>
                  <w:marBottom w:val="0"/>
                  <w:divBdr>
                    <w:top w:val="none" w:sz="0" w:space="0" w:color="auto"/>
                    <w:left w:val="none" w:sz="0" w:space="0" w:color="auto"/>
                    <w:bottom w:val="none" w:sz="0" w:space="0" w:color="auto"/>
                    <w:right w:val="none" w:sz="0" w:space="0" w:color="auto"/>
                  </w:divBdr>
                </w:div>
                <w:div w:id="1059018091">
                  <w:marLeft w:val="0"/>
                  <w:marRight w:val="0"/>
                  <w:marTop w:val="0"/>
                  <w:marBottom w:val="0"/>
                  <w:divBdr>
                    <w:top w:val="none" w:sz="0" w:space="0" w:color="auto"/>
                    <w:left w:val="none" w:sz="0" w:space="0" w:color="auto"/>
                    <w:bottom w:val="none" w:sz="0" w:space="0" w:color="auto"/>
                    <w:right w:val="none" w:sz="0" w:space="0" w:color="auto"/>
                  </w:divBdr>
                </w:div>
                <w:div w:id="4528056">
                  <w:marLeft w:val="0"/>
                  <w:marRight w:val="0"/>
                  <w:marTop w:val="0"/>
                  <w:marBottom w:val="0"/>
                  <w:divBdr>
                    <w:top w:val="none" w:sz="0" w:space="0" w:color="auto"/>
                    <w:left w:val="none" w:sz="0" w:space="0" w:color="auto"/>
                    <w:bottom w:val="none" w:sz="0" w:space="0" w:color="auto"/>
                    <w:right w:val="none" w:sz="0" w:space="0" w:color="auto"/>
                  </w:divBdr>
                </w:div>
                <w:div w:id="2107774276">
                  <w:marLeft w:val="0"/>
                  <w:marRight w:val="0"/>
                  <w:marTop w:val="0"/>
                  <w:marBottom w:val="0"/>
                  <w:divBdr>
                    <w:top w:val="none" w:sz="0" w:space="0" w:color="auto"/>
                    <w:left w:val="none" w:sz="0" w:space="0" w:color="auto"/>
                    <w:bottom w:val="none" w:sz="0" w:space="0" w:color="auto"/>
                    <w:right w:val="none" w:sz="0" w:space="0" w:color="auto"/>
                  </w:divBdr>
                </w:div>
                <w:div w:id="1337271446">
                  <w:marLeft w:val="0"/>
                  <w:marRight w:val="0"/>
                  <w:marTop w:val="0"/>
                  <w:marBottom w:val="0"/>
                  <w:divBdr>
                    <w:top w:val="none" w:sz="0" w:space="0" w:color="auto"/>
                    <w:left w:val="none" w:sz="0" w:space="0" w:color="auto"/>
                    <w:bottom w:val="none" w:sz="0" w:space="0" w:color="auto"/>
                    <w:right w:val="none" w:sz="0" w:space="0" w:color="auto"/>
                  </w:divBdr>
                </w:div>
                <w:div w:id="793063463">
                  <w:marLeft w:val="0"/>
                  <w:marRight w:val="0"/>
                  <w:marTop w:val="0"/>
                  <w:marBottom w:val="0"/>
                  <w:divBdr>
                    <w:top w:val="none" w:sz="0" w:space="0" w:color="auto"/>
                    <w:left w:val="none" w:sz="0" w:space="0" w:color="auto"/>
                    <w:bottom w:val="none" w:sz="0" w:space="0" w:color="auto"/>
                    <w:right w:val="none" w:sz="0" w:space="0" w:color="auto"/>
                  </w:divBdr>
                </w:div>
                <w:div w:id="1418476238">
                  <w:marLeft w:val="0"/>
                  <w:marRight w:val="0"/>
                  <w:marTop w:val="0"/>
                  <w:marBottom w:val="0"/>
                  <w:divBdr>
                    <w:top w:val="none" w:sz="0" w:space="0" w:color="auto"/>
                    <w:left w:val="none" w:sz="0" w:space="0" w:color="auto"/>
                    <w:bottom w:val="none" w:sz="0" w:space="0" w:color="auto"/>
                    <w:right w:val="none" w:sz="0" w:space="0" w:color="auto"/>
                  </w:divBdr>
                </w:div>
                <w:div w:id="180975151">
                  <w:marLeft w:val="0"/>
                  <w:marRight w:val="0"/>
                  <w:marTop w:val="0"/>
                  <w:marBottom w:val="0"/>
                  <w:divBdr>
                    <w:top w:val="none" w:sz="0" w:space="0" w:color="auto"/>
                    <w:left w:val="none" w:sz="0" w:space="0" w:color="auto"/>
                    <w:bottom w:val="none" w:sz="0" w:space="0" w:color="auto"/>
                    <w:right w:val="none" w:sz="0" w:space="0" w:color="auto"/>
                  </w:divBdr>
                </w:div>
                <w:div w:id="660355734">
                  <w:marLeft w:val="0"/>
                  <w:marRight w:val="0"/>
                  <w:marTop w:val="0"/>
                  <w:marBottom w:val="0"/>
                  <w:divBdr>
                    <w:top w:val="none" w:sz="0" w:space="0" w:color="auto"/>
                    <w:left w:val="none" w:sz="0" w:space="0" w:color="auto"/>
                    <w:bottom w:val="none" w:sz="0" w:space="0" w:color="auto"/>
                    <w:right w:val="none" w:sz="0" w:space="0" w:color="auto"/>
                  </w:divBdr>
                </w:div>
                <w:div w:id="467624354">
                  <w:marLeft w:val="0"/>
                  <w:marRight w:val="0"/>
                  <w:marTop w:val="0"/>
                  <w:marBottom w:val="0"/>
                  <w:divBdr>
                    <w:top w:val="none" w:sz="0" w:space="0" w:color="auto"/>
                    <w:left w:val="none" w:sz="0" w:space="0" w:color="auto"/>
                    <w:bottom w:val="none" w:sz="0" w:space="0" w:color="auto"/>
                    <w:right w:val="none" w:sz="0" w:space="0" w:color="auto"/>
                  </w:divBdr>
                </w:div>
                <w:div w:id="483863882">
                  <w:marLeft w:val="0"/>
                  <w:marRight w:val="0"/>
                  <w:marTop w:val="0"/>
                  <w:marBottom w:val="0"/>
                  <w:divBdr>
                    <w:top w:val="none" w:sz="0" w:space="0" w:color="auto"/>
                    <w:left w:val="none" w:sz="0" w:space="0" w:color="auto"/>
                    <w:bottom w:val="none" w:sz="0" w:space="0" w:color="auto"/>
                    <w:right w:val="none" w:sz="0" w:space="0" w:color="auto"/>
                  </w:divBdr>
                </w:div>
                <w:div w:id="33646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338840">
          <w:marLeft w:val="0"/>
          <w:marRight w:val="0"/>
          <w:marTop w:val="12"/>
          <w:marBottom w:val="0"/>
          <w:divBdr>
            <w:top w:val="single" w:sz="48" w:space="0" w:color="auto"/>
            <w:left w:val="single" w:sz="48" w:space="0" w:color="auto"/>
            <w:bottom w:val="single" w:sz="48" w:space="0" w:color="auto"/>
            <w:right w:val="single" w:sz="48" w:space="0" w:color="auto"/>
          </w:divBdr>
          <w:divsChild>
            <w:div w:id="964652436">
              <w:marLeft w:val="0"/>
              <w:marRight w:val="0"/>
              <w:marTop w:val="0"/>
              <w:marBottom w:val="0"/>
              <w:divBdr>
                <w:top w:val="none" w:sz="0" w:space="0" w:color="auto"/>
                <w:left w:val="none" w:sz="0" w:space="0" w:color="auto"/>
                <w:bottom w:val="none" w:sz="0" w:space="0" w:color="auto"/>
                <w:right w:val="none" w:sz="0" w:space="0" w:color="auto"/>
              </w:divBdr>
              <w:divsChild>
                <w:div w:id="203830910">
                  <w:marLeft w:val="0"/>
                  <w:marRight w:val="0"/>
                  <w:marTop w:val="0"/>
                  <w:marBottom w:val="0"/>
                  <w:divBdr>
                    <w:top w:val="none" w:sz="0" w:space="0" w:color="auto"/>
                    <w:left w:val="none" w:sz="0" w:space="0" w:color="auto"/>
                    <w:bottom w:val="none" w:sz="0" w:space="0" w:color="auto"/>
                    <w:right w:val="none" w:sz="0" w:space="0" w:color="auto"/>
                  </w:divBdr>
                </w:div>
                <w:div w:id="576398478">
                  <w:marLeft w:val="0"/>
                  <w:marRight w:val="0"/>
                  <w:marTop w:val="0"/>
                  <w:marBottom w:val="0"/>
                  <w:divBdr>
                    <w:top w:val="none" w:sz="0" w:space="0" w:color="auto"/>
                    <w:left w:val="none" w:sz="0" w:space="0" w:color="auto"/>
                    <w:bottom w:val="none" w:sz="0" w:space="0" w:color="auto"/>
                    <w:right w:val="none" w:sz="0" w:space="0" w:color="auto"/>
                  </w:divBdr>
                </w:div>
                <w:div w:id="1642222566">
                  <w:marLeft w:val="0"/>
                  <w:marRight w:val="0"/>
                  <w:marTop w:val="0"/>
                  <w:marBottom w:val="0"/>
                  <w:divBdr>
                    <w:top w:val="none" w:sz="0" w:space="0" w:color="auto"/>
                    <w:left w:val="none" w:sz="0" w:space="0" w:color="auto"/>
                    <w:bottom w:val="none" w:sz="0" w:space="0" w:color="auto"/>
                    <w:right w:val="none" w:sz="0" w:space="0" w:color="auto"/>
                  </w:divBdr>
                </w:div>
                <w:div w:id="1199784560">
                  <w:marLeft w:val="0"/>
                  <w:marRight w:val="0"/>
                  <w:marTop w:val="0"/>
                  <w:marBottom w:val="0"/>
                  <w:divBdr>
                    <w:top w:val="none" w:sz="0" w:space="0" w:color="auto"/>
                    <w:left w:val="none" w:sz="0" w:space="0" w:color="auto"/>
                    <w:bottom w:val="none" w:sz="0" w:space="0" w:color="auto"/>
                    <w:right w:val="none" w:sz="0" w:space="0" w:color="auto"/>
                  </w:divBdr>
                </w:div>
                <w:div w:id="1604267790">
                  <w:marLeft w:val="0"/>
                  <w:marRight w:val="0"/>
                  <w:marTop w:val="0"/>
                  <w:marBottom w:val="0"/>
                  <w:divBdr>
                    <w:top w:val="none" w:sz="0" w:space="0" w:color="auto"/>
                    <w:left w:val="none" w:sz="0" w:space="0" w:color="auto"/>
                    <w:bottom w:val="none" w:sz="0" w:space="0" w:color="auto"/>
                    <w:right w:val="none" w:sz="0" w:space="0" w:color="auto"/>
                  </w:divBdr>
                </w:div>
                <w:div w:id="1388264325">
                  <w:marLeft w:val="0"/>
                  <w:marRight w:val="0"/>
                  <w:marTop w:val="0"/>
                  <w:marBottom w:val="0"/>
                  <w:divBdr>
                    <w:top w:val="none" w:sz="0" w:space="0" w:color="auto"/>
                    <w:left w:val="none" w:sz="0" w:space="0" w:color="auto"/>
                    <w:bottom w:val="none" w:sz="0" w:space="0" w:color="auto"/>
                    <w:right w:val="none" w:sz="0" w:space="0" w:color="auto"/>
                  </w:divBdr>
                </w:div>
                <w:div w:id="1762989871">
                  <w:marLeft w:val="0"/>
                  <w:marRight w:val="0"/>
                  <w:marTop w:val="0"/>
                  <w:marBottom w:val="0"/>
                  <w:divBdr>
                    <w:top w:val="none" w:sz="0" w:space="0" w:color="auto"/>
                    <w:left w:val="none" w:sz="0" w:space="0" w:color="auto"/>
                    <w:bottom w:val="none" w:sz="0" w:space="0" w:color="auto"/>
                    <w:right w:val="none" w:sz="0" w:space="0" w:color="auto"/>
                  </w:divBdr>
                </w:div>
                <w:div w:id="70548949">
                  <w:marLeft w:val="0"/>
                  <w:marRight w:val="0"/>
                  <w:marTop w:val="0"/>
                  <w:marBottom w:val="0"/>
                  <w:divBdr>
                    <w:top w:val="none" w:sz="0" w:space="0" w:color="auto"/>
                    <w:left w:val="none" w:sz="0" w:space="0" w:color="auto"/>
                    <w:bottom w:val="none" w:sz="0" w:space="0" w:color="auto"/>
                    <w:right w:val="none" w:sz="0" w:space="0" w:color="auto"/>
                  </w:divBdr>
                </w:div>
                <w:div w:id="68701613">
                  <w:marLeft w:val="0"/>
                  <w:marRight w:val="0"/>
                  <w:marTop w:val="0"/>
                  <w:marBottom w:val="0"/>
                  <w:divBdr>
                    <w:top w:val="none" w:sz="0" w:space="0" w:color="auto"/>
                    <w:left w:val="none" w:sz="0" w:space="0" w:color="auto"/>
                    <w:bottom w:val="none" w:sz="0" w:space="0" w:color="auto"/>
                    <w:right w:val="none" w:sz="0" w:space="0" w:color="auto"/>
                  </w:divBdr>
                </w:div>
                <w:div w:id="2012680612">
                  <w:marLeft w:val="0"/>
                  <w:marRight w:val="0"/>
                  <w:marTop w:val="0"/>
                  <w:marBottom w:val="0"/>
                  <w:divBdr>
                    <w:top w:val="none" w:sz="0" w:space="0" w:color="auto"/>
                    <w:left w:val="none" w:sz="0" w:space="0" w:color="auto"/>
                    <w:bottom w:val="none" w:sz="0" w:space="0" w:color="auto"/>
                    <w:right w:val="none" w:sz="0" w:space="0" w:color="auto"/>
                  </w:divBdr>
                </w:div>
                <w:div w:id="1264413414">
                  <w:marLeft w:val="0"/>
                  <w:marRight w:val="0"/>
                  <w:marTop w:val="0"/>
                  <w:marBottom w:val="0"/>
                  <w:divBdr>
                    <w:top w:val="none" w:sz="0" w:space="0" w:color="auto"/>
                    <w:left w:val="none" w:sz="0" w:space="0" w:color="auto"/>
                    <w:bottom w:val="none" w:sz="0" w:space="0" w:color="auto"/>
                    <w:right w:val="none" w:sz="0" w:space="0" w:color="auto"/>
                  </w:divBdr>
                </w:div>
                <w:div w:id="294139145">
                  <w:marLeft w:val="0"/>
                  <w:marRight w:val="0"/>
                  <w:marTop w:val="0"/>
                  <w:marBottom w:val="0"/>
                  <w:divBdr>
                    <w:top w:val="none" w:sz="0" w:space="0" w:color="auto"/>
                    <w:left w:val="none" w:sz="0" w:space="0" w:color="auto"/>
                    <w:bottom w:val="none" w:sz="0" w:space="0" w:color="auto"/>
                    <w:right w:val="none" w:sz="0" w:space="0" w:color="auto"/>
                  </w:divBdr>
                </w:div>
                <w:div w:id="862745041">
                  <w:marLeft w:val="0"/>
                  <w:marRight w:val="0"/>
                  <w:marTop w:val="0"/>
                  <w:marBottom w:val="0"/>
                  <w:divBdr>
                    <w:top w:val="none" w:sz="0" w:space="0" w:color="auto"/>
                    <w:left w:val="none" w:sz="0" w:space="0" w:color="auto"/>
                    <w:bottom w:val="none" w:sz="0" w:space="0" w:color="auto"/>
                    <w:right w:val="none" w:sz="0" w:space="0" w:color="auto"/>
                  </w:divBdr>
                </w:div>
                <w:div w:id="290206791">
                  <w:marLeft w:val="0"/>
                  <w:marRight w:val="0"/>
                  <w:marTop w:val="0"/>
                  <w:marBottom w:val="0"/>
                  <w:divBdr>
                    <w:top w:val="none" w:sz="0" w:space="0" w:color="auto"/>
                    <w:left w:val="none" w:sz="0" w:space="0" w:color="auto"/>
                    <w:bottom w:val="none" w:sz="0" w:space="0" w:color="auto"/>
                    <w:right w:val="none" w:sz="0" w:space="0" w:color="auto"/>
                  </w:divBdr>
                </w:div>
                <w:div w:id="847212106">
                  <w:marLeft w:val="0"/>
                  <w:marRight w:val="0"/>
                  <w:marTop w:val="0"/>
                  <w:marBottom w:val="0"/>
                  <w:divBdr>
                    <w:top w:val="none" w:sz="0" w:space="0" w:color="auto"/>
                    <w:left w:val="none" w:sz="0" w:space="0" w:color="auto"/>
                    <w:bottom w:val="none" w:sz="0" w:space="0" w:color="auto"/>
                    <w:right w:val="none" w:sz="0" w:space="0" w:color="auto"/>
                  </w:divBdr>
                </w:div>
                <w:div w:id="789276068">
                  <w:marLeft w:val="0"/>
                  <w:marRight w:val="0"/>
                  <w:marTop w:val="0"/>
                  <w:marBottom w:val="0"/>
                  <w:divBdr>
                    <w:top w:val="none" w:sz="0" w:space="0" w:color="auto"/>
                    <w:left w:val="none" w:sz="0" w:space="0" w:color="auto"/>
                    <w:bottom w:val="none" w:sz="0" w:space="0" w:color="auto"/>
                    <w:right w:val="none" w:sz="0" w:space="0" w:color="auto"/>
                  </w:divBdr>
                </w:div>
                <w:div w:id="1851985896">
                  <w:marLeft w:val="0"/>
                  <w:marRight w:val="0"/>
                  <w:marTop w:val="0"/>
                  <w:marBottom w:val="0"/>
                  <w:divBdr>
                    <w:top w:val="none" w:sz="0" w:space="0" w:color="auto"/>
                    <w:left w:val="none" w:sz="0" w:space="0" w:color="auto"/>
                    <w:bottom w:val="none" w:sz="0" w:space="0" w:color="auto"/>
                    <w:right w:val="none" w:sz="0" w:space="0" w:color="auto"/>
                  </w:divBdr>
                </w:div>
                <w:div w:id="1116026717">
                  <w:marLeft w:val="0"/>
                  <w:marRight w:val="0"/>
                  <w:marTop w:val="0"/>
                  <w:marBottom w:val="0"/>
                  <w:divBdr>
                    <w:top w:val="none" w:sz="0" w:space="0" w:color="auto"/>
                    <w:left w:val="none" w:sz="0" w:space="0" w:color="auto"/>
                    <w:bottom w:val="none" w:sz="0" w:space="0" w:color="auto"/>
                    <w:right w:val="none" w:sz="0" w:space="0" w:color="auto"/>
                  </w:divBdr>
                </w:div>
                <w:div w:id="324817267">
                  <w:marLeft w:val="0"/>
                  <w:marRight w:val="0"/>
                  <w:marTop w:val="0"/>
                  <w:marBottom w:val="0"/>
                  <w:divBdr>
                    <w:top w:val="none" w:sz="0" w:space="0" w:color="auto"/>
                    <w:left w:val="none" w:sz="0" w:space="0" w:color="auto"/>
                    <w:bottom w:val="none" w:sz="0" w:space="0" w:color="auto"/>
                    <w:right w:val="none" w:sz="0" w:space="0" w:color="auto"/>
                  </w:divBdr>
                </w:div>
                <w:div w:id="1104610669">
                  <w:marLeft w:val="0"/>
                  <w:marRight w:val="0"/>
                  <w:marTop w:val="0"/>
                  <w:marBottom w:val="0"/>
                  <w:divBdr>
                    <w:top w:val="none" w:sz="0" w:space="0" w:color="auto"/>
                    <w:left w:val="none" w:sz="0" w:space="0" w:color="auto"/>
                    <w:bottom w:val="none" w:sz="0" w:space="0" w:color="auto"/>
                    <w:right w:val="none" w:sz="0" w:space="0" w:color="auto"/>
                  </w:divBdr>
                </w:div>
                <w:div w:id="1061174688">
                  <w:marLeft w:val="0"/>
                  <w:marRight w:val="0"/>
                  <w:marTop w:val="0"/>
                  <w:marBottom w:val="0"/>
                  <w:divBdr>
                    <w:top w:val="none" w:sz="0" w:space="0" w:color="auto"/>
                    <w:left w:val="none" w:sz="0" w:space="0" w:color="auto"/>
                    <w:bottom w:val="none" w:sz="0" w:space="0" w:color="auto"/>
                    <w:right w:val="none" w:sz="0" w:space="0" w:color="auto"/>
                  </w:divBdr>
                </w:div>
                <w:div w:id="1081564606">
                  <w:marLeft w:val="0"/>
                  <w:marRight w:val="0"/>
                  <w:marTop w:val="0"/>
                  <w:marBottom w:val="0"/>
                  <w:divBdr>
                    <w:top w:val="none" w:sz="0" w:space="0" w:color="auto"/>
                    <w:left w:val="none" w:sz="0" w:space="0" w:color="auto"/>
                    <w:bottom w:val="none" w:sz="0" w:space="0" w:color="auto"/>
                    <w:right w:val="none" w:sz="0" w:space="0" w:color="auto"/>
                  </w:divBdr>
                </w:div>
                <w:div w:id="1808744481">
                  <w:marLeft w:val="0"/>
                  <w:marRight w:val="0"/>
                  <w:marTop w:val="0"/>
                  <w:marBottom w:val="0"/>
                  <w:divBdr>
                    <w:top w:val="none" w:sz="0" w:space="0" w:color="auto"/>
                    <w:left w:val="none" w:sz="0" w:space="0" w:color="auto"/>
                    <w:bottom w:val="none" w:sz="0" w:space="0" w:color="auto"/>
                    <w:right w:val="none" w:sz="0" w:space="0" w:color="auto"/>
                  </w:divBdr>
                </w:div>
                <w:div w:id="1446651805">
                  <w:marLeft w:val="0"/>
                  <w:marRight w:val="0"/>
                  <w:marTop w:val="0"/>
                  <w:marBottom w:val="0"/>
                  <w:divBdr>
                    <w:top w:val="none" w:sz="0" w:space="0" w:color="auto"/>
                    <w:left w:val="none" w:sz="0" w:space="0" w:color="auto"/>
                    <w:bottom w:val="none" w:sz="0" w:space="0" w:color="auto"/>
                    <w:right w:val="none" w:sz="0" w:space="0" w:color="auto"/>
                  </w:divBdr>
                </w:div>
                <w:div w:id="1450930184">
                  <w:marLeft w:val="0"/>
                  <w:marRight w:val="0"/>
                  <w:marTop w:val="0"/>
                  <w:marBottom w:val="0"/>
                  <w:divBdr>
                    <w:top w:val="none" w:sz="0" w:space="0" w:color="auto"/>
                    <w:left w:val="none" w:sz="0" w:space="0" w:color="auto"/>
                    <w:bottom w:val="none" w:sz="0" w:space="0" w:color="auto"/>
                    <w:right w:val="none" w:sz="0" w:space="0" w:color="auto"/>
                  </w:divBdr>
                </w:div>
                <w:div w:id="2133203141">
                  <w:marLeft w:val="0"/>
                  <w:marRight w:val="0"/>
                  <w:marTop w:val="0"/>
                  <w:marBottom w:val="0"/>
                  <w:divBdr>
                    <w:top w:val="none" w:sz="0" w:space="0" w:color="auto"/>
                    <w:left w:val="none" w:sz="0" w:space="0" w:color="auto"/>
                    <w:bottom w:val="none" w:sz="0" w:space="0" w:color="auto"/>
                    <w:right w:val="none" w:sz="0" w:space="0" w:color="auto"/>
                  </w:divBdr>
                </w:div>
                <w:div w:id="1064452191">
                  <w:marLeft w:val="0"/>
                  <w:marRight w:val="0"/>
                  <w:marTop w:val="0"/>
                  <w:marBottom w:val="0"/>
                  <w:divBdr>
                    <w:top w:val="none" w:sz="0" w:space="0" w:color="auto"/>
                    <w:left w:val="none" w:sz="0" w:space="0" w:color="auto"/>
                    <w:bottom w:val="none" w:sz="0" w:space="0" w:color="auto"/>
                    <w:right w:val="none" w:sz="0" w:space="0" w:color="auto"/>
                  </w:divBdr>
                </w:div>
                <w:div w:id="335034843">
                  <w:marLeft w:val="0"/>
                  <w:marRight w:val="0"/>
                  <w:marTop w:val="0"/>
                  <w:marBottom w:val="0"/>
                  <w:divBdr>
                    <w:top w:val="none" w:sz="0" w:space="0" w:color="auto"/>
                    <w:left w:val="none" w:sz="0" w:space="0" w:color="auto"/>
                    <w:bottom w:val="none" w:sz="0" w:space="0" w:color="auto"/>
                    <w:right w:val="none" w:sz="0" w:space="0" w:color="auto"/>
                  </w:divBdr>
                </w:div>
                <w:div w:id="346174077">
                  <w:marLeft w:val="0"/>
                  <w:marRight w:val="0"/>
                  <w:marTop w:val="0"/>
                  <w:marBottom w:val="0"/>
                  <w:divBdr>
                    <w:top w:val="none" w:sz="0" w:space="0" w:color="auto"/>
                    <w:left w:val="none" w:sz="0" w:space="0" w:color="auto"/>
                    <w:bottom w:val="none" w:sz="0" w:space="0" w:color="auto"/>
                    <w:right w:val="none" w:sz="0" w:space="0" w:color="auto"/>
                  </w:divBdr>
                </w:div>
                <w:div w:id="202720580">
                  <w:marLeft w:val="0"/>
                  <w:marRight w:val="0"/>
                  <w:marTop w:val="0"/>
                  <w:marBottom w:val="0"/>
                  <w:divBdr>
                    <w:top w:val="none" w:sz="0" w:space="0" w:color="auto"/>
                    <w:left w:val="none" w:sz="0" w:space="0" w:color="auto"/>
                    <w:bottom w:val="none" w:sz="0" w:space="0" w:color="auto"/>
                    <w:right w:val="none" w:sz="0" w:space="0" w:color="auto"/>
                  </w:divBdr>
                </w:div>
                <w:div w:id="1685354872">
                  <w:marLeft w:val="0"/>
                  <w:marRight w:val="0"/>
                  <w:marTop w:val="0"/>
                  <w:marBottom w:val="0"/>
                  <w:divBdr>
                    <w:top w:val="none" w:sz="0" w:space="0" w:color="auto"/>
                    <w:left w:val="none" w:sz="0" w:space="0" w:color="auto"/>
                    <w:bottom w:val="none" w:sz="0" w:space="0" w:color="auto"/>
                    <w:right w:val="none" w:sz="0" w:space="0" w:color="auto"/>
                  </w:divBdr>
                </w:div>
                <w:div w:id="751318636">
                  <w:marLeft w:val="0"/>
                  <w:marRight w:val="0"/>
                  <w:marTop w:val="0"/>
                  <w:marBottom w:val="0"/>
                  <w:divBdr>
                    <w:top w:val="none" w:sz="0" w:space="0" w:color="auto"/>
                    <w:left w:val="none" w:sz="0" w:space="0" w:color="auto"/>
                    <w:bottom w:val="none" w:sz="0" w:space="0" w:color="auto"/>
                    <w:right w:val="none" w:sz="0" w:space="0" w:color="auto"/>
                  </w:divBdr>
                </w:div>
                <w:div w:id="1751541335">
                  <w:marLeft w:val="0"/>
                  <w:marRight w:val="0"/>
                  <w:marTop w:val="0"/>
                  <w:marBottom w:val="0"/>
                  <w:divBdr>
                    <w:top w:val="none" w:sz="0" w:space="0" w:color="auto"/>
                    <w:left w:val="none" w:sz="0" w:space="0" w:color="auto"/>
                    <w:bottom w:val="none" w:sz="0" w:space="0" w:color="auto"/>
                    <w:right w:val="none" w:sz="0" w:space="0" w:color="auto"/>
                  </w:divBdr>
                </w:div>
                <w:div w:id="730154724">
                  <w:marLeft w:val="0"/>
                  <w:marRight w:val="0"/>
                  <w:marTop w:val="0"/>
                  <w:marBottom w:val="0"/>
                  <w:divBdr>
                    <w:top w:val="none" w:sz="0" w:space="0" w:color="auto"/>
                    <w:left w:val="none" w:sz="0" w:space="0" w:color="auto"/>
                    <w:bottom w:val="none" w:sz="0" w:space="0" w:color="auto"/>
                    <w:right w:val="none" w:sz="0" w:space="0" w:color="auto"/>
                  </w:divBdr>
                </w:div>
                <w:div w:id="1036391928">
                  <w:marLeft w:val="0"/>
                  <w:marRight w:val="0"/>
                  <w:marTop w:val="0"/>
                  <w:marBottom w:val="0"/>
                  <w:divBdr>
                    <w:top w:val="none" w:sz="0" w:space="0" w:color="auto"/>
                    <w:left w:val="none" w:sz="0" w:space="0" w:color="auto"/>
                    <w:bottom w:val="none" w:sz="0" w:space="0" w:color="auto"/>
                    <w:right w:val="none" w:sz="0" w:space="0" w:color="auto"/>
                  </w:divBdr>
                </w:div>
                <w:div w:id="1284190305">
                  <w:marLeft w:val="0"/>
                  <w:marRight w:val="0"/>
                  <w:marTop w:val="0"/>
                  <w:marBottom w:val="0"/>
                  <w:divBdr>
                    <w:top w:val="none" w:sz="0" w:space="0" w:color="auto"/>
                    <w:left w:val="none" w:sz="0" w:space="0" w:color="auto"/>
                    <w:bottom w:val="none" w:sz="0" w:space="0" w:color="auto"/>
                    <w:right w:val="none" w:sz="0" w:space="0" w:color="auto"/>
                  </w:divBdr>
                </w:div>
                <w:div w:id="503864033">
                  <w:marLeft w:val="0"/>
                  <w:marRight w:val="0"/>
                  <w:marTop w:val="0"/>
                  <w:marBottom w:val="0"/>
                  <w:divBdr>
                    <w:top w:val="none" w:sz="0" w:space="0" w:color="auto"/>
                    <w:left w:val="none" w:sz="0" w:space="0" w:color="auto"/>
                    <w:bottom w:val="none" w:sz="0" w:space="0" w:color="auto"/>
                    <w:right w:val="none" w:sz="0" w:space="0" w:color="auto"/>
                  </w:divBdr>
                </w:div>
                <w:div w:id="147523175">
                  <w:marLeft w:val="0"/>
                  <w:marRight w:val="0"/>
                  <w:marTop w:val="0"/>
                  <w:marBottom w:val="0"/>
                  <w:divBdr>
                    <w:top w:val="none" w:sz="0" w:space="0" w:color="auto"/>
                    <w:left w:val="none" w:sz="0" w:space="0" w:color="auto"/>
                    <w:bottom w:val="none" w:sz="0" w:space="0" w:color="auto"/>
                    <w:right w:val="none" w:sz="0" w:space="0" w:color="auto"/>
                  </w:divBdr>
                </w:div>
                <w:div w:id="967052956">
                  <w:marLeft w:val="0"/>
                  <w:marRight w:val="0"/>
                  <w:marTop w:val="0"/>
                  <w:marBottom w:val="0"/>
                  <w:divBdr>
                    <w:top w:val="none" w:sz="0" w:space="0" w:color="auto"/>
                    <w:left w:val="none" w:sz="0" w:space="0" w:color="auto"/>
                    <w:bottom w:val="none" w:sz="0" w:space="0" w:color="auto"/>
                    <w:right w:val="none" w:sz="0" w:space="0" w:color="auto"/>
                  </w:divBdr>
                </w:div>
                <w:div w:id="1965692947">
                  <w:marLeft w:val="0"/>
                  <w:marRight w:val="0"/>
                  <w:marTop w:val="0"/>
                  <w:marBottom w:val="0"/>
                  <w:divBdr>
                    <w:top w:val="none" w:sz="0" w:space="0" w:color="auto"/>
                    <w:left w:val="none" w:sz="0" w:space="0" w:color="auto"/>
                    <w:bottom w:val="none" w:sz="0" w:space="0" w:color="auto"/>
                    <w:right w:val="none" w:sz="0" w:space="0" w:color="auto"/>
                  </w:divBdr>
                </w:div>
                <w:div w:id="284121285">
                  <w:marLeft w:val="0"/>
                  <w:marRight w:val="0"/>
                  <w:marTop w:val="0"/>
                  <w:marBottom w:val="0"/>
                  <w:divBdr>
                    <w:top w:val="none" w:sz="0" w:space="0" w:color="auto"/>
                    <w:left w:val="none" w:sz="0" w:space="0" w:color="auto"/>
                    <w:bottom w:val="none" w:sz="0" w:space="0" w:color="auto"/>
                    <w:right w:val="none" w:sz="0" w:space="0" w:color="auto"/>
                  </w:divBdr>
                </w:div>
                <w:div w:id="266616906">
                  <w:marLeft w:val="0"/>
                  <w:marRight w:val="0"/>
                  <w:marTop w:val="0"/>
                  <w:marBottom w:val="0"/>
                  <w:divBdr>
                    <w:top w:val="none" w:sz="0" w:space="0" w:color="auto"/>
                    <w:left w:val="none" w:sz="0" w:space="0" w:color="auto"/>
                    <w:bottom w:val="none" w:sz="0" w:space="0" w:color="auto"/>
                    <w:right w:val="none" w:sz="0" w:space="0" w:color="auto"/>
                  </w:divBdr>
                </w:div>
                <w:div w:id="1688169962">
                  <w:marLeft w:val="0"/>
                  <w:marRight w:val="0"/>
                  <w:marTop w:val="0"/>
                  <w:marBottom w:val="0"/>
                  <w:divBdr>
                    <w:top w:val="none" w:sz="0" w:space="0" w:color="auto"/>
                    <w:left w:val="none" w:sz="0" w:space="0" w:color="auto"/>
                    <w:bottom w:val="none" w:sz="0" w:space="0" w:color="auto"/>
                    <w:right w:val="none" w:sz="0" w:space="0" w:color="auto"/>
                  </w:divBdr>
                </w:div>
                <w:div w:id="1233076569">
                  <w:marLeft w:val="0"/>
                  <w:marRight w:val="0"/>
                  <w:marTop w:val="0"/>
                  <w:marBottom w:val="0"/>
                  <w:divBdr>
                    <w:top w:val="none" w:sz="0" w:space="0" w:color="auto"/>
                    <w:left w:val="none" w:sz="0" w:space="0" w:color="auto"/>
                    <w:bottom w:val="none" w:sz="0" w:space="0" w:color="auto"/>
                    <w:right w:val="none" w:sz="0" w:space="0" w:color="auto"/>
                  </w:divBdr>
                </w:div>
                <w:div w:id="80759360">
                  <w:marLeft w:val="0"/>
                  <w:marRight w:val="0"/>
                  <w:marTop w:val="0"/>
                  <w:marBottom w:val="0"/>
                  <w:divBdr>
                    <w:top w:val="none" w:sz="0" w:space="0" w:color="auto"/>
                    <w:left w:val="none" w:sz="0" w:space="0" w:color="auto"/>
                    <w:bottom w:val="none" w:sz="0" w:space="0" w:color="auto"/>
                    <w:right w:val="none" w:sz="0" w:space="0" w:color="auto"/>
                  </w:divBdr>
                </w:div>
                <w:div w:id="162278787">
                  <w:marLeft w:val="0"/>
                  <w:marRight w:val="0"/>
                  <w:marTop w:val="0"/>
                  <w:marBottom w:val="0"/>
                  <w:divBdr>
                    <w:top w:val="none" w:sz="0" w:space="0" w:color="auto"/>
                    <w:left w:val="none" w:sz="0" w:space="0" w:color="auto"/>
                    <w:bottom w:val="none" w:sz="0" w:space="0" w:color="auto"/>
                    <w:right w:val="none" w:sz="0" w:space="0" w:color="auto"/>
                  </w:divBdr>
                </w:div>
                <w:div w:id="110324195">
                  <w:marLeft w:val="0"/>
                  <w:marRight w:val="0"/>
                  <w:marTop w:val="0"/>
                  <w:marBottom w:val="0"/>
                  <w:divBdr>
                    <w:top w:val="none" w:sz="0" w:space="0" w:color="auto"/>
                    <w:left w:val="none" w:sz="0" w:space="0" w:color="auto"/>
                    <w:bottom w:val="none" w:sz="0" w:space="0" w:color="auto"/>
                    <w:right w:val="none" w:sz="0" w:space="0" w:color="auto"/>
                  </w:divBdr>
                </w:div>
                <w:div w:id="1315181138">
                  <w:marLeft w:val="0"/>
                  <w:marRight w:val="0"/>
                  <w:marTop w:val="0"/>
                  <w:marBottom w:val="0"/>
                  <w:divBdr>
                    <w:top w:val="none" w:sz="0" w:space="0" w:color="auto"/>
                    <w:left w:val="none" w:sz="0" w:space="0" w:color="auto"/>
                    <w:bottom w:val="none" w:sz="0" w:space="0" w:color="auto"/>
                    <w:right w:val="none" w:sz="0" w:space="0" w:color="auto"/>
                  </w:divBdr>
                </w:div>
                <w:div w:id="1865749355">
                  <w:marLeft w:val="0"/>
                  <w:marRight w:val="0"/>
                  <w:marTop w:val="0"/>
                  <w:marBottom w:val="0"/>
                  <w:divBdr>
                    <w:top w:val="none" w:sz="0" w:space="0" w:color="auto"/>
                    <w:left w:val="none" w:sz="0" w:space="0" w:color="auto"/>
                    <w:bottom w:val="none" w:sz="0" w:space="0" w:color="auto"/>
                    <w:right w:val="none" w:sz="0" w:space="0" w:color="auto"/>
                  </w:divBdr>
                </w:div>
                <w:div w:id="279537842">
                  <w:marLeft w:val="0"/>
                  <w:marRight w:val="0"/>
                  <w:marTop w:val="0"/>
                  <w:marBottom w:val="0"/>
                  <w:divBdr>
                    <w:top w:val="none" w:sz="0" w:space="0" w:color="auto"/>
                    <w:left w:val="none" w:sz="0" w:space="0" w:color="auto"/>
                    <w:bottom w:val="none" w:sz="0" w:space="0" w:color="auto"/>
                    <w:right w:val="none" w:sz="0" w:space="0" w:color="auto"/>
                  </w:divBdr>
                </w:div>
                <w:div w:id="247468121">
                  <w:marLeft w:val="0"/>
                  <w:marRight w:val="0"/>
                  <w:marTop w:val="0"/>
                  <w:marBottom w:val="0"/>
                  <w:divBdr>
                    <w:top w:val="none" w:sz="0" w:space="0" w:color="auto"/>
                    <w:left w:val="none" w:sz="0" w:space="0" w:color="auto"/>
                    <w:bottom w:val="none" w:sz="0" w:space="0" w:color="auto"/>
                    <w:right w:val="none" w:sz="0" w:space="0" w:color="auto"/>
                  </w:divBdr>
                </w:div>
                <w:div w:id="636377977">
                  <w:marLeft w:val="0"/>
                  <w:marRight w:val="0"/>
                  <w:marTop w:val="0"/>
                  <w:marBottom w:val="0"/>
                  <w:divBdr>
                    <w:top w:val="none" w:sz="0" w:space="0" w:color="auto"/>
                    <w:left w:val="none" w:sz="0" w:space="0" w:color="auto"/>
                    <w:bottom w:val="none" w:sz="0" w:space="0" w:color="auto"/>
                    <w:right w:val="none" w:sz="0" w:space="0" w:color="auto"/>
                  </w:divBdr>
                </w:div>
                <w:div w:id="1593704932">
                  <w:marLeft w:val="0"/>
                  <w:marRight w:val="0"/>
                  <w:marTop w:val="0"/>
                  <w:marBottom w:val="0"/>
                  <w:divBdr>
                    <w:top w:val="none" w:sz="0" w:space="0" w:color="auto"/>
                    <w:left w:val="none" w:sz="0" w:space="0" w:color="auto"/>
                    <w:bottom w:val="none" w:sz="0" w:space="0" w:color="auto"/>
                    <w:right w:val="none" w:sz="0" w:space="0" w:color="auto"/>
                  </w:divBdr>
                </w:div>
                <w:div w:id="2147354664">
                  <w:marLeft w:val="0"/>
                  <w:marRight w:val="0"/>
                  <w:marTop w:val="0"/>
                  <w:marBottom w:val="0"/>
                  <w:divBdr>
                    <w:top w:val="none" w:sz="0" w:space="0" w:color="auto"/>
                    <w:left w:val="none" w:sz="0" w:space="0" w:color="auto"/>
                    <w:bottom w:val="none" w:sz="0" w:space="0" w:color="auto"/>
                    <w:right w:val="none" w:sz="0" w:space="0" w:color="auto"/>
                  </w:divBdr>
                </w:div>
                <w:div w:id="1932737258">
                  <w:marLeft w:val="0"/>
                  <w:marRight w:val="0"/>
                  <w:marTop w:val="0"/>
                  <w:marBottom w:val="0"/>
                  <w:divBdr>
                    <w:top w:val="none" w:sz="0" w:space="0" w:color="auto"/>
                    <w:left w:val="none" w:sz="0" w:space="0" w:color="auto"/>
                    <w:bottom w:val="none" w:sz="0" w:space="0" w:color="auto"/>
                    <w:right w:val="none" w:sz="0" w:space="0" w:color="auto"/>
                  </w:divBdr>
                </w:div>
                <w:div w:id="1281180174">
                  <w:marLeft w:val="0"/>
                  <w:marRight w:val="0"/>
                  <w:marTop w:val="0"/>
                  <w:marBottom w:val="0"/>
                  <w:divBdr>
                    <w:top w:val="none" w:sz="0" w:space="0" w:color="auto"/>
                    <w:left w:val="none" w:sz="0" w:space="0" w:color="auto"/>
                    <w:bottom w:val="none" w:sz="0" w:space="0" w:color="auto"/>
                    <w:right w:val="none" w:sz="0" w:space="0" w:color="auto"/>
                  </w:divBdr>
                </w:div>
                <w:div w:id="962879337">
                  <w:marLeft w:val="0"/>
                  <w:marRight w:val="0"/>
                  <w:marTop w:val="0"/>
                  <w:marBottom w:val="0"/>
                  <w:divBdr>
                    <w:top w:val="none" w:sz="0" w:space="0" w:color="auto"/>
                    <w:left w:val="none" w:sz="0" w:space="0" w:color="auto"/>
                    <w:bottom w:val="none" w:sz="0" w:space="0" w:color="auto"/>
                    <w:right w:val="none" w:sz="0" w:space="0" w:color="auto"/>
                  </w:divBdr>
                </w:div>
                <w:div w:id="1779644440">
                  <w:marLeft w:val="0"/>
                  <w:marRight w:val="0"/>
                  <w:marTop w:val="0"/>
                  <w:marBottom w:val="0"/>
                  <w:divBdr>
                    <w:top w:val="none" w:sz="0" w:space="0" w:color="auto"/>
                    <w:left w:val="none" w:sz="0" w:space="0" w:color="auto"/>
                    <w:bottom w:val="none" w:sz="0" w:space="0" w:color="auto"/>
                    <w:right w:val="none" w:sz="0" w:space="0" w:color="auto"/>
                  </w:divBdr>
                </w:div>
                <w:div w:id="2001349263">
                  <w:marLeft w:val="0"/>
                  <w:marRight w:val="0"/>
                  <w:marTop w:val="0"/>
                  <w:marBottom w:val="0"/>
                  <w:divBdr>
                    <w:top w:val="none" w:sz="0" w:space="0" w:color="auto"/>
                    <w:left w:val="none" w:sz="0" w:space="0" w:color="auto"/>
                    <w:bottom w:val="none" w:sz="0" w:space="0" w:color="auto"/>
                    <w:right w:val="none" w:sz="0" w:space="0" w:color="auto"/>
                  </w:divBdr>
                </w:div>
                <w:div w:id="1247837007">
                  <w:marLeft w:val="0"/>
                  <w:marRight w:val="0"/>
                  <w:marTop w:val="0"/>
                  <w:marBottom w:val="0"/>
                  <w:divBdr>
                    <w:top w:val="none" w:sz="0" w:space="0" w:color="auto"/>
                    <w:left w:val="none" w:sz="0" w:space="0" w:color="auto"/>
                    <w:bottom w:val="none" w:sz="0" w:space="0" w:color="auto"/>
                    <w:right w:val="none" w:sz="0" w:space="0" w:color="auto"/>
                  </w:divBdr>
                </w:div>
                <w:div w:id="575282398">
                  <w:marLeft w:val="0"/>
                  <w:marRight w:val="0"/>
                  <w:marTop w:val="0"/>
                  <w:marBottom w:val="0"/>
                  <w:divBdr>
                    <w:top w:val="none" w:sz="0" w:space="0" w:color="auto"/>
                    <w:left w:val="none" w:sz="0" w:space="0" w:color="auto"/>
                    <w:bottom w:val="none" w:sz="0" w:space="0" w:color="auto"/>
                    <w:right w:val="none" w:sz="0" w:space="0" w:color="auto"/>
                  </w:divBdr>
                </w:div>
                <w:div w:id="234291424">
                  <w:marLeft w:val="0"/>
                  <w:marRight w:val="0"/>
                  <w:marTop w:val="0"/>
                  <w:marBottom w:val="0"/>
                  <w:divBdr>
                    <w:top w:val="none" w:sz="0" w:space="0" w:color="auto"/>
                    <w:left w:val="none" w:sz="0" w:space="0" w:color="auto"/>
                    <w:bottom w:val="none" w:sz="0" w:space="0" w:color="auto"/>
                    <w:right w:val="none" w:sz="0" w:space="0" w:color="auto"/>
                  </w:divBdr>
                </w:div>
                <w:div w:id="141579715">
                  <w:marLeft w:val="0"/>
                  <w:marRight w:val="0"/>
                  <w:marTop w:val="0"/>
                  <w:marBottom w:val="0"/>
                  <w:divBdr>
                    <w:top w:val="none" w:sz="0" w:space="0" w:color="auto"/>
                    <w:left w:val="none" w:sz="0" w:space="0" w:color="auto"/>
                    <w:bottom w:val="none" w:sz="0" w:space="0" w:color="auto"/>
                    <w:right w:val="none" w:sz="0" w:space="0" w:color="auto"/>
                  </w:divBdr>
                </w:div>
                <w:div w:id="811218453">
                  <w:marLeft w:val="0"/>
                  <w:marRight w:val="0"/>
                  <w:marTop w:val="0"/>
                  <w:marBottom w:val="0"/>
                  <w:divBdr>
                    <w:top w:val="none" w:sz="0" w:space="0" w:color="auto"/>
                    <w:left w:val="none" w:sz="0" w:space="0" w:color="auto"/>
                    <w:bottom w:val="none" w:sz="0" w:space="0" w:color="auto"/>
                    <w:right w:val="none" w:sz="0" w:space="0" w:color="auto"/>
                  </w:divBdr>
                </w:div>
                <w:div w:id="1795706999">
                  <w:marLeft w:val="0"/>
                  <w:marRight w:val="0"/>
                  <w:marTop w:val="0"/>
                  <w:marBottom w:val="0"/>
                  <w:divBdr>
                    <w:top w:val="none" w:sz="0" w:space="0" w:color="auto"/>
                    <w:left w:val="none" w:sz="0" w:space="0" w:color="auto"/>
                    <w:bottom w:val="none" w:sz="0" w:space="0" w:color="auto"/>
                    <w:right w:val="none" w:sz="0" w:space="0" w:color="auto"/>
                  </w:divBdr>
                </w:div>
                <w:div w:id="112942679">
                  <w:marLeft w:val="0"/>
                  <w:marRight w:val="0"/>
                  <w:marTop w:val="0"/>
                  <w:marBottom w:val="0"/>
                  <w:divBdr>
                    <w:top w:val="none" w:sz="0" w:space="0" w:color="auto"/>
                    <w:left w:val="none" w:sz="0" w:space="0" w:color="auto"/>
                    <w:bottom w:val="none" w:sz="0" w:space="0" w:color="auto"/>
                    <w:right w:val="none" w:sz="0" w:space="0" w:color="auto"/>
                  </w:divBdr>
                </w:div>
                <w:div w:id="1126198089">
                  <w:marLeft w:val="0"/>
                  <w:marRight w:val="0"/>
                  <w:marTop w:val="0"/>
                  <w:marBottom w:val="0"/>
                  <w:divBdr>
                    <w:top w:val="none" w:sz="0" w:space="0" w:color="auto"/>
                    <w:left w:val="none" w:sz="0" w:space="0" w:color="auto"/>
                    <w:bottom w:val="none" w:sz="0" w:space="0" w:color="auto"/>
                    <w:right w:val="none" w:sz="0" w:space="0" w:color="auto"/>
                  </w:divBdr>
                </w:div>
                <w:div w:id="2128817299">
                  <w:marLeft w:val="0"/>
                  <w:marRight w:val="0"/>
                  <w:marTop w:val="0"/>
                  <w:marBottom w:val="0"/>
                  <w:divBdr>
                    <w:top w:val="none" w:sz="0" w:space="0" w:color="auto"/>
                    <w:left w:val="none" w:sz="0" w:space="0" w:color="auto"/>
                    <w:bottom w:val="none" w:sz="0" w:space="0" w:color="auto"/>
                    <w:right w:val="none" w:sz="0" w:space="0" w:color="auto"/>
                  </w:divBdr>
                </w:div>
                <w:div w:id="198513569">
                  <w:marLeft w:val="0"/>
                  <w:marRight w:val="0"/>
                  <w:marTop w:val="0"/>
                  <w:marBottom w:val="0"/>
                  <w:divBdr>
                    <w:top w:val="none" w:sz="0" w:space="0" w:color="auto"/>
                    <w:left w:val="none" w:sz="0" w:space="0" w:color="auto"/>
                    <w:bottom w:val="none" w:sz="0" w:space="0" w:color="auto"/>
                    <w:right w:val="none" w:sz="0" w:space="0" w:color="auto"/>
                  </w:divBdr>
                </w:div>
                <w:div w:id="44670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459321">
      <w:bodyDiv w:val="1"/>
      <w:marLeft w:val="0"/>
      <w:marRight w:val="0"/>
      <w:marTop w:val="0"/>
      <w:marBottom w:val="0"/>
      <w:divBdr>
        <w:top w:val="none" w:sz="0" w:space="0" w:color="auto"/>
        <w:left w:val="none" w:sz="0" w:space="0" w:color="auto"/>
        <w:bottom w:val="none" w:sz="0" w:space="0" w:color="auto"/>
        <w:right w:val="none" w:sz="0" w:space="0" w:color="auto"/>
      </w:divBdr>
      <w:divsChild>
        <w:div w:id="1814250433">
          <w:marLeft w:val="0"/>
          <w:marRight w:val="0"/>
          <w:marTop w:val="121"/>
          <w:marBottom w:val="0"/>
          <w:divBdr>
            <w:top w:val="none" w:sz="0" w:space="0" w:color="auto"/>
            <w:left w:val="none" w:sz="0" w:space="0" w:color="auto"/>
            <w:bottom w:val="none" w:sz="0" w:space="0" w:color="auto"/>
            <w:right w:val="none" w:sz="0" w:space="0" w:color="auto"/>
          </w:divBdr>
        </w:div>
        <w:div w:id="659889063">
          <w:marLeft w:val="0"/>
          <w:marRight w:val="0"/>
          <w:marTop w:val="12"/>
          <w:marBottom w:val="0"/>
          <w:divBdr>
            <w:top w:val="single" w:sz="48" w:space="0" w:color="auto"/>
            <w:left w:val="single" w:sz="48" w:space="0" w:color="auto"/>
            <w:bottom w:val="single" w:sz="48" w:space="0" w:color="auto"/>
            <w:right w:val="single" w:sz="48" w:space="0" w:color="auto"/>
          </w:divBdr>
          <w:divsChild>
            <w:div w:id="1702973246">
              <w:marLeft w:val="0"/>
              <w:marRight w:val="0"/>
              <w:marTop w:val="0"/>
              <w:marBottom w:val="0"/>
              <w:divBdr>
                <w:top w:val="none" w:sz="0" w:space="0" w:color="auto"/>
                <w:left w:val="none" w:sz="0" w:space="0" w:color="auto"/>
                <w:bottom w:val="none" w:sz="0" w:space="0" w:color="auto"/>
                <w:right w:val="none" w:sz="0" w:space="0" w:color="auto"/>
              </w:divBdr>
              <w:divsChild>
                <w:div w:id="1459911744">
                  <w:marLeft w:val="0"/>
                  <w:marRight w:val="0"/>
                  <w:marTop w:val="0"/>
                  <w:marBottom w:val="0"/>
                  <w:divBdr>
                    <w:top w:val="none" w:sz="0" w:space="0" w:color="auto"/>
                    <w:left w:val="none" w:sz="0" w:space="0" w:color="auto"/>
                    <w:bottom w:val="none" w:sz="0" w:space="0" w:color="auto"/>
                    <w:right w:val="none" w:sz="0" w:space="0" w:color="auto"/>
                  </w:divBdr>
                </w:div>
                <w:div w:id="1477067951">
                  <w:marLeft w:val="0"/>
                  <w:marRight w:val="0"/>
                  <w:marTop w:val="0"/>
                  <w:marBottom w:val="0"/>
                  <w:divBdr>
                    <w:top w:val="none" w:sz="0" w:space="0" w:color="auto"/>
                    <w:left w:val="none" w:sz="0" w:space="0" w:color="auto"/>
                    <w:bottom w:val="none" w:sz="0" w:space="0" w:color="auto"/>
                    <w:right w:val="none" w:sz="0" w:space="0" w:color="auto"/>
                  </w:divBdr>
                </w:div>
                <w:div w:id="164323756">
                  <w:marLeft w:val="0"/>
                  <w:marRight w:val="0"/>
                  <w:marTop w:val="0"/>
                  <w:marBottom w:val="0"/>
                  <w:divBdr>
                    <w:top w:val="none" w:sz="0" w:space="0" w:color="auto"/>
                    <w:left w:val="none" w:sz="0" w:space="0" w:color="auto"/>
                    <w:bottom w:val="none" w:sz="0" w:space="0" w:color="auto"/>
                    <w:right w:val="none" w:sz="0" w:space="0" w:color="auto"/>
                  </w:divBdr>
                </w:div>
                <w:div w:id="467938847">
                  <w:marLeft w:val="0"/>
                  <w:marRight w:val="0"/>
                  <w:marTop w:val="0"/>
                  <w:marBottom w:val="0"/>
                  <w:divBdr>
                    <w:top w:val="none" w:sz="0" w:space="0" w:color="auto"/>
                    <w:left w:val="none" w:sz="0" w:space="0" w:color="auto"/>
                    <w:bottom w:val="none" w:sz="0" w:space="0" w:color="auto"/>
                    <w:right w:val="none" w:sz="0" w:space="0" w:color="auto"/>
                  </w:divBdr>
                </w:div>
                <w:div w:id="2049911362">
                  <w:marLeft w:val="0"/>
                  <w:marRight w:val="0"/>
                  <w:marTop w:val="0"/>
                  <w:marBottom w:val="0"/>
                  <w:divBdr>
                    <w:top w:val="none" w:sz="0" w:space="0" w:color="auto"/>
                    <w:left w:val="none" w:sz="0" w:space="0" w:color="auto"/>
                    <w:bottom w:val="none" w:sz="0" w:space="0" w:color="auto"/>
                    <w:right w:val="none" w:sz="0" w:space="0" w:color="auto"/>
                  </w:divBdr>
                </w:div>
                <w:div w:id="943608831">
                  <w:marLeft w:val="0"/>
                  <w:marRight w:val="0"/>
                  <w:marTop w:val="0"/>
                  <w:marBottom w:val="0"/>
                  <w:divBdr>
                    <w:top w:val="none" w:sz="0" w:space="0" w:color="auto"/>
                    <w:left w:val="none" w:sz="0" w:space="0" w:color="auto"/>
                    <w:bottom w:val="none" w:sz="0" w:space="0" w:color="auto"/>
                    <w:right w:val="none" w:sz="0" w:space="0" w:color="auto"/>
                  </w:divBdr>
                </w:div>
                <w:div w:id="1939487042">
                  <w:marLeft w:val="0"/>
                  <w:marRight w:val="0"/>
                  <w:marTop w:val="0"/>
                  <w:marBottom w:val="0"/>
                  <w:divBdr>
                    <w:top w:val="none" w:sz="0" w:space="0" w:color="auto"/>
                    <w:left w:val="none" w:sz="0" w:space="0" w:color="auto"/>
                    <w:bottom w:val="none" w:sz="0" w:space="0" w:color="auto"/>
                    <w:right w:val="none" w:sz="0" w:space="0" w:color="auto"/>
                  </w:divBdr>
                </w:div>
                <w:div w:id="926033097">
                  <w:marLeft w:val="0"/>
                  <w:marRight w:val="0"/>
                  <w:marTop w:val="0"/>
                  <w:marBottom w:val="0"/>
                  <w:divBdr>
                    <w:top w:val="none" w:sz="0" w:space="0" w:color="auto"/>
                    <w:left w:val="none" w:sz="0" w:space="0" w:color="auto"/>
                    <w:bottom w:val="none" w:sz="0" w:space="0" w:color="auto"/>
                    <w:right w:val="none" w:sz="0" w:space="0" w:color="auto"/>
                  </w:divBdr>
                </w:div>
                <w:div w:id="1364556635">
                  <w:marLeft w:val="0"/>
                  <w:marRight w:val="0"/>
                  <w:marTop w:val="0"/>
                  <w:marBottom w:val="0"/>
                  <w:divBdr>
                    <w:top w:val="none" w:sz="0" w:space="0" w:color="auto"/>
                    <w:left w:val="none" w:sz="0" w:space="0" w:color="auto"/>
                    <w:bottom w:val="none" w:sz="0" w:space="0" w:color="auto"/>
                    <w:right w:val="none" w:sz="0" w:space="0" w:color="auto"/>
                  </w:divBdr>
                </w:div>
                <w:div w:id="138767428">
                  <w:marLeft w:val="0"/>
                  <w:marRight w:val="0"/>
                  <w:marTop w:val="0"/>
                  <w:marBottom w:val="0"/>
                  <w:divBdr>
                    <w:top w:val="none" w:sz="0" w:space="0" w:color="auto"/>
                    <w:left w:val="none" w:sz="0" w:space="0" w:color="auto"/>
                    <w:bottom w:val="none" w:sz="0" w:space="0" w:color="auto"/>
                    <w:right w:val="none" w:sz="0" w:space="0" w:color="auto"/>
                  </w:divBdr>
                </w:div>
                <w:div w:id="420417662">
                  <w:marLeft w:val="0"/>
                  <w:marRight w:val="0"/>
                  <w:marTop w:val="0"/>
                  <w:marBottom w:val="0"/>
                  <w:divBdr>
                    <w:top w:val="none" w:sz="0" w:space="0" w:color="auto"/>
                    <w:left w:val="none" w:sz="0" w:space="0" w:color="auto"/>
                    <w:bottom w:val="none" w:sz="0" w:space="0" w:color="auto"/>
                    <w:right w:val="none" w:sz="0" w:space="0" w:color="auto"/>
                  </w:divBdr>
                </w:div>
                <w:div w:id="1028142772">
                  <w:marLeft w:val="0"/>
                  <w:marRight w:val="0"/>
                  <w:marTop w:val="0"/>
                  <w:marBottom w:val="0"/>
                  <w:divBdr>
                    <w:top w:val="none" w:sz="0" w:space="0" w:color="auto"/>
                    <w:left w:val="none" w:sz="0" w:space="0" w:color="auto"/>
                    <w:bottom w:val="none" w:sz="0" w:space="0" w:color="auto"/>
                    <w:right w:val="none" w:sz="0" w:space="0" w:color="auto"/>
                  </w:divBdr>
                </w:div>
                <w:div w:id="621812469">
                  <w:marLeft w:val="0"/>
                  <w:marRight w:val="0"/>
                  <w:marTop w:val="0"/>
                  <w:marBottom w:val="0"/>
                  <w:divBdr>
                    <w:top w:val="none" w:sz="0" w:space="0" w:color="auto"/>
                    <w:left w:val="none" w:sz="0" w:space="0" w:color="auto"/>
                    <w:bottom w:val="none" w:sz="0" w:space="0" w:color="auto"/>
                    <w:right w:val="none" w:sz="0" w:space="0" w:color="auto"/>
                  </w:divBdr>
                </w:div>
                <w:div w:id="1253080410">
                  <w:marLeft w:val="0"/>
                  <w:marRight w:val="0"/>
                  <w:marTop w:val="0"/>
                  <w:marBottom w:val="0"/>
                  <w:divBdr>
                    <w:top w:val="none" w:sz="0" w:space="0" w:color="auto"/>
                    <w:left w:val="none" w:sz="0" w:space="0" w:color="auto"/>
                    <w:bottom w:val="none" w:sz="0" w:space="0" w:color="auto"/>
                    <w:right w:val="none" w:sz="0" w:space="0" w:color="auto"/>
                  </w:divBdr>
                </w:div>
                <w:div w:id="39402363">
                  <w:marLeft w:val="0"/>
                  <w:marRight w:val="0"/>
                  <w:marTop w:val="0"/>
                  <w:marBottom w:val="0"/>
                  <w:divBdr>
                    <w:top w:val="none" w:sz="0" w:space="0" w:color="auto"/>
                    <w:left w:val="none" w:sz="0" w:space="0" w:color="auto"/>
                    <w:bottom w:val="none" w:sz="0" w:space="0" w:color="auto"/>
                    <w:right w:val="none" w:sz="0" w:space="0" w:color="auto"/>
                  </w:divBdr>
                </w:div>
                <w:div w:id="1771731222">
                  <w:marLeft w:val="0"/>
                  <w:marRight w:val="0"/>
                  <w:marTop w:val="0"/>
                  <w:marBottom w:val="0"/>
                  <w:divBdr>
                    <w:top w:val="none" w:sz="0" w:space="0" w:color="auto"/>
                    <w:left w:val="none" w:sz="0" w:space="0" w:color="auto"/>
                    <w:bottom w:val="none" w:sz="0" w:space="0" w:color="auto"/>
                    <w:right w:val="none" w:sz="0" w:space="0" w:color="auto"/>
                  </w:divBdr>
                </w:div>
                <w:div w:id="1972049788">
                  <w:marLeft w:val="0"/>
                  <w:marRight w:val="0"/>
                  <w:marTop w:val="0"/>
                  <w:marBottom w:val="0"/>
                  <w:divBdr>
                    <w:top w:val="none" w:sz="0" w:space="0" w:color="auto"/>
                    <w:left w:val="none" w:sz="0" w:space="0" w:color="auto"/>
                    <w:bottom w:val="none" w:sz="0" w:space="0" w:color="auto"/>
                    <w:right w:val="none" w:sz="0" w:space="0" w:color="auto"/>
                  </w:divBdr>
                </w:div>
                <w:div w:id="2052992794">
                  <w:marLeft w:val="0"/>
                  <w:marRight w:val="0"/>
                  <w:marTop w:val="0"/>
                  <w:marBottom w:val="0"/>
                  <w:divBdr>
                    <w:top w:val="none" w:sz="0" w:space="0" w:color="auto"/>
                    <w:left w:val="none" w:sz="0" w:space="0" w:color="auto"/>
                    <w:bottom w:val="none" w:sz="0" w:space="0" w:color="auto"/>
                    <w:right w:val="none" w:sz="0" w:space="0" w:color="auto"/>
                  </w:divBdr>
                </w:div>
                <w:div w:id="375739532">
                  <w:marLeft w:val="0"/>
                  <w:marRight w:val="0"/>
                  <w:marTop w:val="0"/>
                  <w:marBottom w:val="0"/>
                  <w:divBdr>
                    <w:top w:val="none" w:sz="0" w:space="0" w:color="auto"/>
                    <w:left w:val="none" w:sz="0" w:space="0" w:color="auto"/>
                    <w:bottom w:val="none" w:sz="0" w:space="0" w:color="auto"/>
                    <w:right w:val="none" w:sz="0" w:space="0" w:color="auto"/>
                  </w:divBdr>
                </w:div>
                <w:div w:id="633103336">
                  <w:marLeft w:val="0"/>
                  <w:marRight w:val="0"/>
                  <w:marTop w:val="0"/>
                  <w:marBottom w:val="0"/>
                  <w:divBdr>
                    <w:top w:val="none" w:sz="0" w:space="0" w:color="auto"/>
                    <w:left w:val="none" w:sz="0" w:space="0" w:color="auto"/>
                    <w:bottom w:val="none" w:sz="0" w:space="0" w:color="auto"/>
                    <w:right w:val="none" w:sz="0" w:space="0" w:color="auto"/>
                  </w:divBdr>
                </w:div>
                <w:div w:id="1651251416">
                  <w:marLeft w:val="0"/>
                  <w:marRight w:val="0"/>
                  <w:marTop w:val="0"/>
                  <w:marBottom w:val="0"/>
                  <w:divBdr>
                    <w:top w:val="none" w:sz="0" w:space="0" w:color="auto"/>
                    <w:left w:val="none" w:sz="0" w:space="0" w:color="auto"/>
                    <w:bottom w:val="none" w:sz="0" w:space="0" w:color="auto"/>
                    <w:right w:val="none" w:sz="0" w:space="0" w:color="auto"/>
                  </w:divBdr>
                </w:div>
                <w:div w:id="375659705">
                  <w:marLeft w:val="0"/>
                  <w:marRight w:val="0"/>
                  <w:marTop w:val="0"/>
                  <w:marBottom w:val="0"/>
                  <w:divBdr>
                    <w:top w:val="none" w:sz="0" w:space="0" w:color="auto"/>
                    <w:left w:val="none" w:sz="0" w:space="0" w:color="auto"/>
                    <w:bottom w:val="none" w:sz="0" w:space="0" w:color="auto"/>
                    <w:right w:val="none" w:sz="0" w:space="0" w:color="auto"/>
                  </w:divBdr>
                </w:div>
                <w:div w:id="49312370">
                  <w:marLeft w:val="0"/>
                  <w:marRight w:val="0"/>
                  <w:marTop w:val="0"/>
                  <w:marBottom w:val="0"/>
                  <w:divBdr>
                    <w:top w:val="none" w:sz="0" w:space="0" w:color="auto"/>
                    <w:left w:val="none" w:sz="0" w:space="0" w:color="auto"/>
                    <w:bottom w:val="none" w:sz="0" w:space="0" w:color="auto"/>
                    <w:right w:val="none" w:sz="0" w:space="0" w:color="auto"/>
                  </w:divBdr>
                </w:div>
                <w:div w:id="676351079">
                  <w:marLeft w:val="0"/>
                  <w:marRight w:val="0"/>
                  <w:marTop w:val="0"/>
                  <w:marBottom w:val="0"/>
                  <w:divBdr>
                    <w:top w:val="none" w:sz="0" w:space="0" w:color="auto"/>
                    <w:left w:val="none" w:sz="0" w:space="0" w:color="auto"/>
                    <w:bottom w:val="none" w:sz="0" w:space="0" w:color="auto"/>
                    <w:right w:val="none" w:sz="0" w:space="0" w:color="auto"/>
                  </w:divBdr>
                </w:div>
                <w:div w:id="842746979">
                  <w:marLeft w:val="0"/>
                  <w:marRight w:val="0"/>
                  <w:marTop w:val="0"/>
                  <w:marBottom w:val="0"/>
                  <w:divBdr>
                    <w:top w:val="none" w:sz="0" w:space="0" w:color="auto"/>
                    <w:left w:val="none" w:sz="0" w:space="0" w:color="auto"/>
                    <w:bottom w:val="none" w:sz="0" w:space="0" w:color="auto"/>
                    <w:right w:val="none" w:sz="0" w:space="0" w:color="auto"/>
                  </w:divBdr>
                </w:div>
                <w:div w:id="2115323425">
                  <w:marLeft w:val="0"/>
                  <w:marRight w:val="0"/>
                  <w:marTop w:val="0"/>
                  <w:marBottom w:val="0"/>
                  <w:divBdr>
                    <w:top w:val="none" w:sz="0" w:space="0" w:color="auto"/>
                    <w:left w:val="none" w:sz="0" w:space="0" w:color="auto"/>
                    <w:bottom w:val="none" w:sz="0" w:space="0" w:color="auto"/>
                    <w:right w:val="none" w:sz="0" w:space="0" w:color="auto"/>
                  </w:divBdr>
                </w:div>
                <w:div w:id="2137134827">
                  <w:marLeft w:val="0"/>
                  <w:marRight w:val="0"/>
                  <w:marTop w:val="0"/>
                  <w:marBottom w:val="0"/>
                  <w:divBdr>
                    <w:top w:val="none" w:sz="0" w:space="0" w:color="auto"/>
                    <w:left w:val="none" w:sz="0" w:space="0" w:color="auto"/>
                    <w:bottom w:val="none" w:sz="0" w:space="0" w:color="auto"/>
                    <w:right w:val="none" w:sz="0" w:space="0" w:color="auto"/>
                  </w:divBdr>
                </w:div>
                <w:div w:id="1316689374">
                  <w:marLeft w:val="0"/>
                  <w:marRight w:val="0"/>
                  <w:marTop w:val="0"/>
                  <w:marBottom w:val="0"/>
                  <w:divBdr>
                    <w:top w:val="none" w:sz="0" w:space="0" w:color="auto"/>
                    <w:left w:val="none" w:sz="0" w:space="0" w:color="auto"/>
                    <w:bottom w:val="none" w:sz="0" w:space="0" w:color="auto"/>
                    <w:right w:val="none" w:sz="0" w:space="0" w:color="auto"/>
                  </w:divBdr>
                </w:div>
                <w:div w:id="9839842">
                  <w:marLeft w:val="0"/>
                  <w:marRight w:val="0"/>
                  <w:marTop w:val="0"/>
                  <w:marBottom w:val="0"/>
                  <w:divBdr>
                    <w:top w:val="none" w:sz="0" w:space="0" w:color="auto"/>
                    <w:left w:val="none" w:sz="0" w:space="0" w:color="auto"/>
                    <w:bottom w:val="none" w:sz="0" w:space="0" w:color="auto"/>
                    <w:right w:val="none" w:sz="0" w:space="0" w:color="auto"/>
                  </w:divBdr>
                </w:div>
                <w:div w:id="44720402">
                  <w:marLeft w:val="0"/>
                  <w:marRight w:val="0"/>
                  <w:marTop w:val="0"/>
                  <w:marBottom w:val="0"/>
                  <w:divBdr>
                    <w:top w:val="none" w:sz="0" w:space="0" w:color="auto"/>
                    <w:left w:val="none" w:sz="0" w:space="0" w:color="auto"/>
                    <w:bottom w:val="none" w:sz="0" w:space="0" w:color="auto"/>
                    <w:right w:val="none" w:sz="0" w:space="0" w:color="auto"/>
                  </w:divBdr>
                </w:div>
                <w:div w:id="585384835">
                  <w:marLeft w:val="0"/>
                  <w:marRight w:val="0"/>
                  <w:marTop w:val="0"/>
                  <w:marBottom w:val="0"/>
                  <w:divBdr>
                    <w:top w:val="none" w:sz="0" w:space="0" w:color="auto"/>
                    <w:left w:val="none" w:sz="0" w:space="0" w:color="auto"/>
                    <w:bottom w:val="none" w:sz="0" w:space="0" w:color="auto"/>
                    <w:right w:val="none" w:sz="0" w:space="0" w:color="auto"/>
                  </w:divBdr>
                </w:div>
                <w:div w:id="326329069">
                  <w:marLeft w:val="0"/>
                  <w:marRight w:val="0"/>
                  <w:marTop w:val="0"/>
                  <w:marBottom w:val="0"/>
                  <w:divBdr>
                    <w:top w:val="none" w:sz="0" w:space="0" w:color="auto"/>
                    <w:left w:val="none" w:sz="0" w:space="0" w:color="auto"/>
                    <w:bottom w:val="none" w:sz="0" w:space="0" w:color="auto"/>
                    <w:right w:val="none" w:sz="0" w:space="0" w:color="auto"/>
                  </w:divBdr>
                </w:div>
                <w:div w:id="1291790799">
                  <w:marLeft w:val="0"/>
                  <w:marRight w:val="0"/>
                  <w:marTop w:val="0"/>
                  <w:marBottom w:val="0"/>
                  <w:divBdr>
                    <w:top w:val="none" w:sz="0" w:space="0" w:color="auto"/>
                    <w:left w:val="none" w:sz="0" w:space="0" w:color="auto"/>
                    <w:bottom w:val="none" w:sz="0" w:space="0" w:color="auto"/>
                    <w:right w:val="none" w:sz="0" w:space="0" w:color="auto"/>
                  </w:divBdr>
                </w:div>
                <w:div w:id="8142787">
                  <w:marLeft w:val="0"/>
                  <w:marRight w:val="0"/>
                  <w:marTop w:val="0"/>
                  <w:marBottom w:val="0"/>
                  <w:divBdr>
                    <w:top w:val="none" w:sz="0" w:space="0" w:color="auto"/>
                    <w:left w:val="none" w:sz="0" w:space="0" w:color="auto"/>
                    <w:bottom w:val="none" w:sz="0" w:space="0" w:color="auto"/>
                    <w:right w:val="none" w:sz="0" w:space="0" w:color="auto"/>
                  </w:divBdr>
                </w:div>
                <w:div w:id="999624574">
                  <w:marLeft w:val="0"/>
                  <w:marRight w:val="0"/>
                  <w:marTop w:val="0"/>
                  <w:marBottom w:val="0"/>
                  <w:divBdr>
                    <w:top w:val="none" w:sz="0" w:space="0" w:color="auto"/>
                    <w:left w:val="none" w:sz="0" w:space="0" w:color="auto"/>
                    <w:bottom w:val="none" w:sz="0" w:space="0" w:color="auto"/>
                    <w:right w:val="none" w:sz="0" w:space="0" w:color="auto"/>
                  </w:divBdr>
                </w:div>
                <w:div w:id="1727148521">
                  <w:marLeft w:val="0"/>
                  <w:marRight w:val="0"/>
                  <w:marTop w:val="0"/>
                  <w:marBottom w:val="0"/>
                  <w:divBdr>
                    <w:top w:val="none" w:sz="0" w:space="0" w:color="auto"/>
                    <w:left w:val="none" w:sz="0" w:space="0" w:color="auto"/>
                    <w:bottom w:val="none" w:sz="0" w:space="0" w:color="auto"/>
                    <w:right w:val="none" w:sz="0" w:space="0" w:color="auto"/>
                  </w:divBdr>
                </w:div>
                <w:div w:id="1434549698">
                  <w:marLeft w:val="0"/>
                  <w:marRight w:val="0"/>
                  <w:marTop w:val="0"/>
                  <w:marBottom w:val="0"/>
                  <w:divBdr>
                    <w:top w:val="none" w:sz="0" w:space="0" w:color="auto"/>
                    <w:left w:val="none" w:sz="0" w:space="0" w:color="auto"/>
                    <w:bottom w:val="none" w:sz="0" w:space="0" w:color="auto"/>
                    <w:right w:val="none" w:sz="0" w:space="0" w:color="auto"/>
                  </w:divBdr>
                </w:div>
                <w:div w:id="847451088">
                  <w:marLeft w:val="0"/>
                  <w:marRight w:val="0"/>
                  <w:marTop w:val="0"/>
                  <w:marBottom w:val="0"/>
                  <w:divBdr>
                    <w:top w:val="none" w:sz="0" w:space="0" w:color="auto"/>
                    <w:left w:val="none" w:sz="0" w:space="0" w:color="auto"/>
                    <w:bottom w:val="none" w:sz="0" w:space="0" w:color="auto"/>
                    <w:right w:val="none" w:sz="0" w:space="0" w:color="auto"/>
                  </w:divBdr>
                </w:div>
                <w:div w:id="395317722">
                  <w:marLeft w:val="0"/>
                  <w:marRight w:val="0"/>
                  <w:marTop w:val="0"/>
                  <w:marBottom w:val="0"/>
                  <w:divBdr>
                    <w:top w:val="none" w:sz="0" w:space="0" w:color="auto"/>
                    <w:left w:val="none" w:sz="0" w:space="0" w:color="auto"/>
                    <w:bottom w:val="none" w:sz="0" w:space="0" w:color="auto"/>
                    <w:right w:val="none" w:sz="0" w:space="0" w:color="auto"/>
                  </w:divBdr>
                </w:div>
                <w:div w:id="1382943603">
                  <w:marLeft w:val="0"/>
                  <w:marRight w:val="0"/>
                  <w:marTop w:val="0"/>
                  <w:marBottom w:val="0"/>
                  <w:divBdr>
                    <w:top w:val="none" w:sz="0" w:space="0" w:color="auto"/>
                    <w:left w:val="none" w:sz="0" w:space="0" w:color="auto"/>
                    <w:bottom w:val="none" w:sz="0" w:space="0" w:color="auto"/>
                    <w:right w:val="none" w:sz="0" w:space="0" w:color="auto"/>
                  </w:divBdr>
                </w:div>
                <w:div w:id="902721102">
                  <w:marLeft w:val="0"/>
                  <w:marRight w:val="0"/>
                  <w:marTop w:val="0"/>
                  <w:marBottom w:val="0"/>
                  <w:divBdr>
                    <w:top w:val="none" w:sz="0" w:space="0" w:color="auto"/>
                    <w:left w:val="none" w:sz="0" w:space="0" w:color="auto"/>
                    <w:bottom w:val="none" w:sz="0" w:space="0" w:color="auto"/>
                    <w:right w:val="none" w:sz="0" w:space="0" w:color="auto"/>
                  </w:divBdr>
                </w:div>
                <w:div w:id="1183283219">
                  <w:marLeft w:val="0"/>
                  <w:marRight w:val="0"/>
                  <w:marTop w:val="0"/>
                  <w:marBottom w:val="0"/>
                  <w:divBdr>
                    <w:top w:val="none" w:sz="0" w:space="0" w:color="auto"/>
                    <w:left w:val="none" w:sz="0" w:space="0" w:color="auto"/>
                    <w:bottom w:val="none" w:sz="0" w:space="0" w:color="auto"/>
                    <w:right w:val="none" w:sz="0" w:space="0" w:color="auto"/>
                  </w:divBdr>
                </w:div>
                <w:div w:id="676344821">
                  <w:marLeft w:val="0"/>
                  <w:marRight w:val="0"/>
                  <w:marTop w:val="0"/>
                  <w:marBottom w:val="0"/>
                  <w:divBdr>
                    <w:top w:val="none" w:sz="0" w:space="0" w:color="auto"/>
                    <w:left w:val="none" w:sz="0" w:space="0" w:color="auto"/>
                    <w:bottom w:val="none" w:sz="0" w:space="0" w:color="auto"/>
                    <w:right w:val="none" w:sz="0" w:space="0" w:color="auto"/>
                  </w:divBdr>
                </w:div>
                <w:div w:id="1249340834">
                  <w:marLeft w:val="0"/>
                  <w:marRight w:val="0"/>
                  <w:marTop w:val="0"/>
                  <w:marBottom w:val="0"/>
                  <w:divBdr>
                    <w:top w:val="none" w:sz="0" w:space="0" w:color="auto"/>
                    <w:left w:val="none" w:sz="0" w:space="0" w:color="auto"/>
                    <w:bottom w:val="none" w:sz="0" w:space="0" w:color="auto"/>
                    <w:right w:val="none" w:sz="0" w:space="0" w:color="auto"/>
                  </w:divBdr>
                </w:div>
                <w:div w:id="2126147941">
                  <w:marLeft w:val="0"/>
                  <w:marRight w:val="0"/>
                  <w:marTop w:val="0"/>
                  <w:marBottom w:val="0"/>
                  <w:divBdr>
                    <w:top w:val="none" w:sz="0" w:space="0" w:color="auto"/>
                    <w:left w:val="none" w:sz="0" w:space="0" w:color="auto"/>
                    <w:bottom w:val="none" w:sz="0" w:space="0" w:color="auto"/>
                    <w:right w:val="none" w:sz="0" w:space="0" w:color="auto"/>
                  </w:divBdr>
                </w:div>
                <w:div w:id="1604067616">
                  <w:marLeft w:val="0"/>
                  <w:marRight w:val="0"/>
                  <w:marTop w:val="0"/>
                  <w:marBottom w:val="0"/>
                  <w:divBdr>
                    <w:top w:val="none" w:sz="0" w:space="0" w:color="auto"/>
                    <w:left w:val="none" w:sz="0" w:space="0" w:color="auto"/>
                    <w:bottom w:val="none" w:sz="0" w:space="0" w:color="auto"/>
                    <w:right w:val="none" w:sz="0" w:space="0" w:color="auto"/>
                  </w:divBdr>
                </w:div>
                <w:div w:id="1220747673">
                  <w:marLeft w:val="0"/>
                  <w:marRight w:val="0"/>
                  <w:marTop w:val="0"/>
                  <w:marBottom w:val="0"/>
                  <w:divBdr>
                    <w:top w:val="none" w:sz="0" w:space="0" w:color="auto"/>
                    <w:left w:val="none" w:sz="0" w:space="0" w:color="auto"/>
                    <w:bottom w:val="none" w:sz="0" w:space="0" w:color="auto"/>
                    <w:right w:val="none" w:sz="0" w:space="0" w:color="auto"/>
                  </w:divBdr>
                </w:div>
                <w:div w:id="2016112365">
                  <w:marLeft w:val="0"/>
                  <w:marRight w:val="0"/>
                  <w:marTop w:val="0"/>
                  <w:marBottom w:val="0"/>
                  <w:divBdr>
                    <w:top w:val="none" w:sz="0" w:space="0" w:color="auto"/>
                    <w:left w:val="none" w:sz="0" w:space="0" w:color="auto"/>
                    <w:bottom w:val="none" w:sz="0" w:space="0" w:color="auto"/>
                    <w:right w:val="none" w:sz="0" w:space="0" w:color="auto"/>
                  </w:divBdr>
                </w:div>
                <w:div w:id="453251843">
                  <w:marLeft w:val="0"/>
                  <w:marRight w:val="0"/>
                  <w:marTop w:val="0"/>
                  <w:marBottom w:val="0"/>
                  <w:divBdr>
                    <w:top w:val="none" w:sz="0" w:space="0" w:color="auto"/>
                    <w:left w:val="none" w:sz="0" w:space="0" w:color="auto"/>
                    <w:bottom w:val="none" w:sz="0" w:space="0" w:color="auto"/>
                    <w:right w:val="none" w:sz="0" w:space="0" w:color="auto"/>
                  </w:divBdr>
                </w:div>
                <w:div w:id="1624530873">
                  <w:marLeft w:val="0"/>
                  <w:marRight w:val="0"/>
                  <w:marTop w:val="0"/>
                  <w:marBottom w:val="0"/>
                  <w:divBdr>
                    <w:top w:val="none" w:sz="0" w:space="0" w:color="auto"/>
                    <w:left w:val="none" w:sz="0" w:space="0" w:color="auto"/>
                    <w:bottom w:val="none" w:sz="0" w:space="0" w:color="auto"/>
                    <w:right w:val="none" w:sz="0" w:space="0" w:color="auto"/>
                  </w:divBdr>
                </w:div>
                <w:div w:id="1778718829">
                  <w:marLeft w:val="0"/>
                  <w:marRight w:val="0"/>
                  <w:marTop w:val="0"/>
                  <w:marBottom w:val="0"/>
                  <w:divBdr>
                    <w:top w:val="none" w:sz="0" w:space="0" w:color="auto"/>
                    <w:left w:val="none" w:sz="0" w:space="0" w:color="auto"/>
                    <w:bottom w:val="none" w:sz="0" w:space="0" w:color="auto"/>
                    <w:right w:val="none" w:sz="0" w:space="0" w:color="auto"/>
                  </w:divBdr>
                </w:div>
                <w:div w:id="587229618">
                  <w:marLeft w:val="0"/>
                  <w:marRight w:val="0"/>
                  <w:marTop w:val="0"/>
                  <w:marBottom w:val="0"/>
                  <w:divBdr>
                    <w:top w:val="none" w:sz="0" w:space="0" w:color="auto"/>
                    <w:left w:val="none" w:sz="0" w:space="0" w:color="auto"/>
                    <w:bottom w:val="none" w:sz="0" w:space="0" w:color="auto"/>
                    <w:right w:val="none" w:sz="0" w:space="0" w:color="auto"/>
                  </w:divBdr>
                </w:div>
                <w:div w:id="1800294361">
                  <w:marLeft w:val="0"/>
                  <w:marRight w:val="0"/>
                  <w:marTop w:val="0"/>
                  <w:marBottom w:val="0"/>
                  <w:divBdr>
                    <w:top w:val="none" w:sz="0" w:space="0" w:color="auto"/>
                    <w:left w:val="none" w:sz="0" w:space="0" w:color="auto"/>
                    <w:bottom w:val="none" w:sz="0" w:space="0" w:color="auto"/>
                    <w:right w:val="none" w:sz="0" w:space="0" w:color="auto"/>
                  </w:divBdr>
                </w:div>
                <w:div w:id="1639411884">
                  <w:marLeft w:val="0"/>
                  <w:marRight w:val="0"/>
                  <w:marTop w:val="0"/>
                  <w:marBottom w:val="0"/>
                  <w:divBdr>
                    <w:top w:val="none" w:sz="0" w:space="0" w:color="auto"/>
                    <w:left w:val="none" w:sz="0" w:space="0" w:color="auto"/>
                    <w:bottom w:val="none" w:sz="0" w:space="0" w:color="auto"/>
                    <w:right w:val="none" w:sz="0" w:space="0" w:color="auto"/>
                  </w:divBdr>
                </w:div>
                <w:div w:id="308825128">
                  <w:marLeft w:val="0"/>
                  <w:marRight w:val="0"/>
                  <w:marTop w:val="0"/>
                  <w:marBottom w:val="0"/>
                  <w:divBdr>
                    <w:top w:val="none" w:sz="0" w:space="0" w:color="auto"/>
                    <w:left w:val="none" w:sz="0" w:space="0" w:color="auto"/>
                    <w:bottom w:val="none" w:sz="0" w:space="0" w:color="auto"/>
                    <w:right w:val="none" w:sz="0" w:space="0" w:color="auto"/>
                  </w:divBdr>
                </w:div>
                <w:div w:id="697389641">
                  <w:marLeft w:val="0"/>
                  <w:marRight w:val="0"/>
                  <w:marTop w:val="0"/>
                  <w:marBottom w:val="0"/>
                  <w:divBdr>
                    <w:top w:val="none" w:sz="0" w:space="0" w:color="auto"/>
                    <w:left w:val="none" w:sz="0" w:space="0" w:color="auto"/>
                    <w:bottom w:val="none" w:sz="0" w:space="0" w:color="auto"/>
                    <w:right w:val="none" w:sz="0" w:space="0" w:color="auto"/>
                  </w:divBdr>
                </w:div>
                <w:div w:id="1814980260">
                  <w:marLeft w:val="0"/>
                  <w:marRight w:val="0"/>
                  <w:marTop w:val="0"/>
                  <w:marBottom w:val="0"/>
                  <w:divBdr>
                    <w:top w:val="none" w:sz="0" w:space="0" w:color="auto"/>
                    <w:left w:val="none" w:sz="0" w:space="0" w:color="auto"/>
                    <w:bottom w:val="none" w:sz="0" w:space="0" w:color="auto"/>
                    <w:right w:val="none" w:sz="0" w:space="0" w:color="auto"/>
                  </w:divBdr>
                </w:div>
                <w:div w:id="1176648621">
                  <w:marLeft w:val="0"/>
                  <w:marRight w:val="0"/>
                  <w:marTop w:val="0"/>
                  <w:marBottom w:val="0"/>
                  <w:divBdr>
                    <w:top w:val="none" w:sz="0" w:space="0" w:color="auto"/>
                    <w:left w:val="none" w:sz="0" w:space="0" w:color="auto"/>
                    <w:bottom w:val="none" w:sz="0" w:space="0" w:color="auto"/>
                    <w:right w:val="none" w:sz="0" w:space="0" w:color="auto"/>
                  </w:divBdr>
                </w:div>
                <w:div w:id="62341063">
                  <w:marLeft w:val="0"/>
                  <w:marRight w:val="0"/>
                  <w:marTop w:val="0"/>
                  <w:marBottom w:val="0"/>
                  <w:divBdr>
                    <w:top w:val="none" w:sz="0" w:space="0" w:color="auto"/>
                    <w:left w:val="none" w:sz="0" w:space="0" w:color="auto"/>
                    <w:bottom w:val="none" w:sz="0" w:space="0" w:color="auto"/>
                    <w:right w:val="none" w:sz="0" w:space="0" w:color="auto"/>
                  </w:divBdr>
                </w:div>
                <w:div w:id="1429306632">
                  <w:marLeft w:val="0"/>
                  <w:marRight w:val="0"/>
                  <w:marTop w:val="0"/>
                  <w:marBottom w:val="0"/>
                  <w:divBdr>
                    <w:top w:val="none" w:sz="0" w:space="0" w:color="auto"/>
                    <w:left w:val="none" w:sz="0" w:space="0" w:color="auto"/>
                    <w:bottom w:val="none" w:sz="0" w:space="0" w:color="auto"/>
                    <w:right w:val="none" w:sz="0" w:space="0" w:color="auto"/>
                  </w:divBdr>
                </w:div>
                <w:div w:id="1275936933">
                  <w:marLeft w:val="0"/>
                  <w:marRight w:val="0"/>
                  <w:marTop w:val="0"/>
                  <w:marBottom w:val="0"/>
                  <w:divBdr>
                    <w:top w:val="none" w:sz="0" w:space="0" w:color="auto"/>
                    <w:left w:val="none" w:sz="0" w:space="0" w:color="auto"/>
                    <w:bottom w:val="none" w:sz="0" w:space="0" w:color="auto"/>
                    <w:right w:val="none" w:sz="0" w:space="0" w:color="auto"/>
                  </w:divBdr>
                </w:div>
                <w:div w:id="165246124">
                  <w:marLeft w:val="0"/>
                  <w:marRight w:val="0"/>
                  <w:marTop w:val="0"/>
                  <w:marBottom w:val="0"/>
                  <w:divBdr>
                    <w:top w:val="none" w:sz="0" w:space="0" w:color="auto"/>
                    <w:left w:val="none" w:sz="0" w:space="0" w:color="auto"/>
                    <w:bottom w:val="none" w:sz="0" w:space="0" w:color="auto"/>
                    <w:right w:val="none" w:sz="0" w:space="0" w:color="auto"/>
                  </w:divBdr>
                </w:div>
                <w:div w:id="602611067">
                  <w:marLeft w:val="0"/>
                  <w:marRight w:val="0"/>
                  <w:marTop w:val="0"/>
                  <w:marBottom w:val="0"/>
                  <w:divBdr>
                    <w:top w:val="none" w:sz="0" w:space="0" w:color="auto"/>
                    <w:left w:val="none" w:sz="0" w:space="0" w:color="auto"/>
                    <w:bottom w:val="none" w:sz="0" w:space="0" w:color="auto"/>
                    <w:right w:val="none" w:sz="0" w:space="0" w:color="auto"/>
                  </w:divBdr>
                </w:div>
                <w:div w:id="2007319452">
                  <w:marLeft w:val="0"/>
                  <w:marRight w:val="0"/>
                  <w:marTop w:val="0"/>
                  <w:marBottom w:val="0"/>
                  <w:divBdr>
                    <w:top w:val="none" w:sz="0" w:space="0" w:color="auto"/>
                    <w:left w:val="none" w:sz="0" w:space="0" w:color="auto"/>
                    <w:bottom w:val="none" w:sz="0" w:space="0" w:color="auto"/>
                    <w:right w:val="none" w:sz="0" w:space="0" w:color="auto"/>
                  </w:divBdr>
                </w:div>
                <w:div w:id="1512064967">
                  <w:marLeft w:val="0"/>
                  <w:marRight w:val="0"/>
                  <w:marTop w:val="0"/>
                  <w:marBottom w:val="0"/>
                  <w:divBdr>
                    <w:top w:val="none" w:sz="0" w:space="0" w:color="auto"/>
                    <w:left w:val="none" w:sz="0" w:space="0" w:color="auto"/>
                    <w:bottom w:val="none" w:sz="0" w:space="0" w:color="auto"/>
                    <w:right w:val="none" w:sz="0" w:space="0" w:color="auto"/>
                  </w:divBdr>
                </w:div>
                <w:div w:id="1255821972">
                  <w:marLeft w:val="0"/>
                  <w:marRight w:val="0"/>
                  <w:marTop w:val="0"/>
                  <w:marBottom w:val="0"/>
                  <w:divBdr>
                    <w:top w:val="none" w:sz="0" w:space="0" w:color="auto"/>
                    <w:left w:val="none" w:sz="0" w:space="0" w:color="auto"/>
                    <w:bottom w:val="none" w:sz="0" w:space="0" w:color="auto"/>
                    <w:right w:val="none" w:sz="0" w:space="0" w:color="auto"/>
                  </w:divBdr>
                </w:div>
                <w:div w:id="600450396">
                  <w:marLeft w:val="0"/>
                  <w:marRight w:val="0"/>
                  <w:marTop w:val="0"/>
                  <w:marBottom w:val="0"/>
                  <w:divBdr>
                    <w:top w:val="none" w:sz="0" w:space="0" w:color="auto"/>
                    <w:left w:val="none" w:sz="0" w:space="0" w:color="auto"/>
                    <w:bottom w:val="none" w:sz="0" w:space="0" w:color="auto"/>
                    <w:right w:val="none" w:sz="0" w:space="0" w:color="auto"/>
                  </w:divBdr>
                </w:div>
                <w:div w:id="1296712991">
                  <w:marLeft w:val="0"/>
                  <w:marRight w:val="0"/>
                  <w:marTop w:val="0"/>
                  <w:marBottom w:val="0"/>
                  <w:divBdr>
                    <w:top w:val="none" w:sz="0" w:space="0" w:color="auto"/>
                    <w:left w:val="none" w:sz="0" w:space="0" w:color="auto"/>
                    <w:bottom w:val="none" w:sz="0" w:space="0" w:color="auto"/>
                    <w:right w:val="none" w:sz="0" w:space="0" w:color="auto"/>
                  </w:divBdr>
                </w:div>
                <w:div w:id="1618220574">
                  <w:marLeft w:val="0"/>
                  <w:marRight w:val="0"/>
                  <w:marTop w:val="0"/>
                  <w:marBottom w:val="0"/>
                  <w:divBdr>
                    <w:top w:val="none" w:sz="0" w:space="0" w:color="auto"/>
                    <w:left w:val="none" w:sz="0" w:space="0" w:color="auto"/>
                    <w:bottom w:val="none" w:sz="0" w:space="0" w:color="auto"/>
                    <w:right w:val="none" w:sz="0" w:space="0" w:color="auto"/>
                  </w:divBdr>
                </w:div>
                <w:div w:id="301347324">
                  <w:marLeft w:val="0"/>
                  <w:marRight w:val="0"/>
                  <w:marTop w:val="0"/>
                  <w:marBottom w:val="0"/>
                  <w:divBdr>
                    <w:top w:val="none" w:sz="0" w:space="0" w:color="auto"/>
                    <w:left w:val="none" w:sz="0" w:space="0" w:color="auto"/>
                    <w:bottom w:val="none" w:sz="0" w:space="0" w:color="auto"/>
                    <w:right w:val="none" w:sz="0" w:space="0" w:color="auto"/>
                  </w:divBdr>
                </w:div>
                <w:div w:id="408582413">
                  <w:marLeft w:val="0"/>
                  <w:marRight w:val="0"/>
                  <w:marTop w:val="0"/>
                  <w:marBottom w:val="0"/>
                  <w:divBdr>
                    <w:top w:val="none" w:sz="0" w:space="0" w:color="auto"/>
                    <w:left w:val="none" w:sz="0" w:space="0" w:color="auto"/>
                    <w:bottom w:val="none" w:sz="0" w:space="0" w:color="auto"/>
                    <w:right w:val="none" w:sz="0" w:space="0" w:color="auto"/>
                  </w:divBdr>
                </w:div>
                <w:div w:id="35861521">
                  <w:marLeft w:val="0"/>
                  <w:marRight w:val="0"/>
                  <w:marTop w:val="0"/>
                  <w:marBottom w:val="0"/>
                  <w:divBdr>
                    <w:top w:val="none" w:sz="0" w:space="0" w:color="auto"/>
                    <w:left w:val="none" w:sz="0" w:space="0" w:color="auto"/>
                    <w:bottom w:val="none" w:sz="0" w:space="0" w:color="auto"/>
                    <w:right w:val="none" w:sz="0" w:space="0" w:color="auto"/>
                  </w:divBdr>
                </w:div>
                <w:div w:id="2012178704">
                  <w:marLeft w:val="0"/>
                  <w:marRight w:val="0"/>
                  <w:marTop w:val="0"/>
                  <w:marBottom w:val="0"/>
                  <w:divBdr>
                    <w:top w:val="none" w:sz="0" w:space="0" w:color="auto"/>
                    <w:left w:val="none" w:sz="0" w:space="0" w:color="auto"/>
                    <w:bottom w:val="none" w:sz="0" w:space="0" w:color="auto"/>
                    <w:right w:val="none" w:sz="0" w:space="0" w:color="auto"/>
                  </w:divBdr>
                </w:div>
                <w:div w:id="983200380">
                  <w:marLeft w:val="0"/>
                  <w:marRight w:val="0"/>
                  <w:marTop w:val="0"/>
                  <w:marBottom w:val="0"/>
                  <w:divBdr>
                    <w:top w:val="none" w:sz="0" w:space="0" w:color="auto"/>
                    <w:left w:val="none" w:sz="0" w:space="0" w:color="auto"/>
                    <w:bottom w:val="none" w:sz="0" w:space="0" w:color="auto"/>
                    <w:right w:val="none" w:sz="0" w:space="0" w:color="auto"/>
                  </w:divBdr>
                </w:div>
                <w:div w:id="487552391">
                  <w:marLeft w:val="0"/>
                  <w:marRight w:val="0"/>
                  <w:marTop w:val="0"/>
                  <w:marBottom w:val="0"/>
                  <w:divBdr>
                    <w:top w:val="none" w:sz="0" w:space="0" w:color="auto"/>
                    <w:left w:val="none" w:sz="0" w:space="0" w:color="auto"/>
                    <w:bottom w:val="none" w:sz="0" w:space="0" w:color="auto"/>
                    <w:right w:val="none" w:sz="0" w:space="0" w:color="auto"/>
                  </w:divBdr>
                </w:div>
                <w:div w:id="1620525314">
                  <w:marLeft w:val="0"/>
                  <w:marRight w:val="0"/>
                  <w:marTop w:val="0"/>
                  <w:marBottom w:val="0"/>
                  <w:divBdr>
                    <w:top w:val="none" w:sz="0" w:space="0" w:color="auto"/>
                    <w:left w:val="none" w:sz="0" w:space="0" w:color="auto"/>
                    <w:bottom w:val="none" w:sz="0" w:space="0" w:color="auto"/>
                    <w:right w:val="none" w:sz="0" w:space="0" w:color="auto"/>
                  </w:divBdr>
                </w:div>
                <w:div w:id="31268752">
                  <w:marLeft w:val="0"/>
                  <w:marRight w:val="0"/>
                  <w:marTop w:val="0"/>
                  <w:marBottom w:val="0"/>
                  <w:divBdr>
                    <w:top w:val="none" w:sz="0" w:space="0" w:color="auto"/>
                    <w:left w:val="none" w:sz="0" w:space="0" w:color="auto"/>
                    <w:bottom w:val="none" w:sz="0" w:space="0" w:color="auto"/>
                    <w:right w:val="none" w:sz="0" w:space="0" w:color="auto"/>
                  </w:divBdr>
                </w:div>
                <w:div w:id="1542328520">
                  <w:marLeft w:val="0"/>
                  <w:marRight w:val="0"/>
                  <w:marTop w:val="0"/>
                  <w:marBottom w:val="0"/>
                  <w:divBdr>
                    <w:top w:val="none" w:sz="0" w:space="0" w:color="auto"/>
                    <w:left w:val="none" w:sz="0" w:space="0" w:color="auto"/>
                    <w:bottom w:val="none" w:sz="0" w:space="0" w:color="auto"/>
                    <w:right w:val="none" w:sz="0" w:space="0" w:color="auto"/>
                  </w:divBdr>
                </w:div>
                <w:div w:id="1516572026">
                  <w:marLeft w:val="0"/>
                  <w:marRight w:val="0"/>
                  <w:marTop w:val="0"/>
                  <w:marBottom w:val="0"/>
                  <w:divBdr>
                    <w:top w:val="none" w:sz="0" w:space="0" w:color="auto"/>
                    <w:left w:val="none" w:sz="0" w:space="0" w:color="auto"/>
                    <w:bottom w:val="none" w:sz="0" w:space="0" w:color="auto"/>
                    <w:right w:val="none" w:sz="0" w:space="0" w:color="auto"/>
                  </w:divBdr>
                </w:div>
                <w:div w:id="24213332">
                  <w:marLeft w:val="0"/>
                  <w:marRight w:val="0"/>
                  <w:marTop w:val="0"/>
                  <w:marBottom w:val="0"/>
                  <w:divBdr>
                    <w:top w:val="none" w:sz="0" w:space="0" w:color="auto"/>
                    <w:left w:val="none" w:sz="0" w:space="0" w:color="auto"/>
                    <w:bottom w:val="none" w:sz="0" w:space="0" w:color="auto"/>
                    <w:right w:val="none" w:sz="0" w:space="0" w:color="auto"/>
                  </w:divBdr>
                </w:div>
                <w:div w:id="249587026">
                  <w:marLeft w:val="0"/>
                  <w:marRight w:val="0"/>
                  <w:marTop w:val="0"/>
                  <w:marBottom w:val="0"/>
                  <w:divBdr>
                    <w:top w:val="none" w:sz="0" w:space="0" w:color="auto"/>
                    <w:left w:val="none" w:sz="0" w:space="0" w:color="auto"/>
                    <w:bottom w:val="none" w:sz="0" w:space="0" w:color="auto"/>
                    <w:right w:val="none" w:sz="0" w:space="0" w:color="auto"/>
                  </w:divBdr>
                </w:div>
                <w:div w:id="637609282">
                  <w:marLeft w:val="0"/>
                  <w:marRight w:val="0"/>
                  <w:marTop w:val="0"/>
                  <w:marBottom w:val="0"/>
                  <w:divBdr>
                    <w:top w:val="none" w:sz="0" w:space="0" w:color="auto"/>
                    <w:left w:val="none" w:sz="0" w:space="0" w:color="auto"/>
                    <w:bottom w:val="none" w:sz="0" w:space="0" w:color="auto"/>
                    <w:right w:val="none" w:sz="0" w:space="0" w:color="auto"/>
                  </w:divBdr>
                </w:div>
                <w:div w:id="1935090483">
                  <w:marLeft w:val="0"/>
                  <w:marRight w:val="0"/>
                  <w:marTop w:val="0"/>
                  <w:marBottom w:val="0"/>
                  <w:divBdr>
                    <w:top w:val="none" w:sz="0" w:space="0" w:color="auto"/>
                    <w:left w:val="none" w:sz="0" w:space="0" w:color="auto"/>
                    <w:bottom w:val="none" w:sz="0" w:space="0" w:color="auto"/>
                    <w:right w:val="none" w:sz="0" w:space="0" w:color="auto"/>
                  </w:divBdr>
                </w:div>
                <w:div w:id="188956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195318">
          <w:marLeft w:val="0"/>
          <w:marRight w:val="0"/>
          <w:marTop w:val="12"/>
          <w:marBottom w:val="0"/>
          <w:divBdr>
            <w:top w:val="single" w:sz="48" w:space="0" w:color="auto"/>
            <w:left w:val="single" w:sz="48" w:space="0" w:color="auto"/>
            <w:bottom w:val="single" w:sz="48" w:space="0" w:color="auto"/>
            <w:right w:val="single" w:sz="48" w:space="0" w:color="auto"/>
          </w:divBdr>
          <w:divsChild>
            <w:div w:id="1351376234">
              <w:marLeft w:val="0"/>
              <w:marRight w:val="0"/>
              <w:marTop w:val="0"/>
              <w:marBottom w:val="0"/>
              <w:divBdr>
                <w:top w:val="none" w:sz="0" w:space="0" w:color="auto"/>
                <w:left w:val="none" w:sz="0" w:space="0" w:color="auto"/>
                <w:bottom w:val="none" w:sz="0" w:space="0" w:color="auto"/>
                <w:right w:val="none" w:sz="0" w:space="0" w:color="auto"/>
              </w:divBdr>
              <w:divsChild>
                <w:div w:id="1450464977">
                  <w:marLeft w:val="0"/>
                  <w:marRight w:val="0"/>
                  <w:marTop w:val="0"/>
                  <w:marBottom w:val="0"/>
                  <w:divBdr>
                    <w:top w:val="none" w:sz="0" w:space="0" w:color="auto"/>
                    <w:left w:val="none" w:sz="0" w:space="0" w:color="auto"/>
                    <w:bottom w:val="none" w:sz="0" w:space="0" w:color="auto"/>
                    <w:right w:val="none" w:sz="0" w:space="0" w:color="auto"/>
                  </w:divBdr>
                </w:div>
                <w:div w:id="938180344">
                  <w:marLeft w:val="0"/>
                  <w:marRight w:val="0"/>
                  <w:marTop w:val="0"/>
                  <w:marBottom w:val="0"/>
                  <w:divBdr>
                    <w:top w:val="none" w:sz="0" w:space="0" w:color="auto"/>
                    <w:left w:val="none" w:sz="0" w:space="0" w:color="auto"/>
                    <w:bottom w:val="none" w:sz="0" w:space="0" w:color="auto"/>
                    <w:right w:val="none" w:sz="0" w:space="0" w:color="auto"/>
                  </w:divBdr>
                </w:div>
                <w:div w:id="371154612">
                  <w:marLeft w:val="0"/>
                  <w:marRight w:val="0"/>
                  <w:marTop w:val="0"/>
                  <w:marBottom w:val="0"/>
                  <w:divBdr>
                    <w:top w:val="none" w:sz="0" w:space="0" w:color="auto"/>
                    <w:left w:val="none" w:sz="0" w:space="0" w:color="auto"/>
                    <w:bottom w:val="none" w:sz="0" w:space="0" w:color="auto"/>
                    <w:right w:val="none" w:sz="0" w:space="0" w:color="auto"/>
                  </w:divBdr>
                </w:div>
                <w:div w:id="970013788">
                  <w:marLeft w:val="0"/>
                  <w:marRight w:val="0"/>
                  <w:marTop w:val="0"/>
                  <w:marBottom w:val="0"/>
                  <w:divBdr>
                    <w:top w:val="none" w:sz="0" w:space="0" w:color="auto"/>
                    <w:left w:val="none" w:sz="0" w:space="0" w:color="auto"/>
                    <w:bottom w:val="none" w:sz="0" w:space="0" w:color="auto"/>
                    <w:right w:val="none" w:sz="0" w:space="0" w:color="auto"/>
                  </w:divBdr>
                </w:div>
                <w:div w:id="948464779">
                  <w:marLeft w:val="0"/>
                  <w:marRight w:val="0"/>
                  <w:marTop w:val="0"/>
                  <w:marBottom w:val="0"/>
                  <w:divBdr>
                    <w:top w:val="none" w:sz="0" w:space="0" w:color="auto"/>
                    <w:left w:val="none" w:sz="0" w:space="0" w:color="auto"/>
                    <w:bottom w:val="none" w:sz="0" w:space="0" w:color="auto"/>
                    <w:right w:val="none" w:sz="0" w:space="0" w:color="auto"/>
                  </w:divBdr>
                </w:div>
                <w:div w:id="843714217">
                  <w:marLeft w:val="0"/>
                  <w:marRight w:val="0"/>
                  <w:marTop w:val="0"/>
                  <w:marBottom w:val="0"/>
                  <w:divBdr>
                    <w:top w:val="none" w:sz="0" w:space="0" w:color="auto"/>
                    <w:left w:val="none" w:sz="0" w:space="0" w:color="auto"/>
                    <w:bottom w:val="none" w:sz="0" w:space="0" w:color="auto"/>
                    <w:right w:val="none" w:sz="0" w:space="0" w:color="auto"/>
                  </w:divBdr>
                </w:div>
                <w:div w:id="1828394625">
                  <w:marLeft w:val="0"/>
                  <w:marRight w:val="0"/>
                  <w:marTop w:val="0"/>
                  <w:marBottom w:val="0"/>
                  <w:divBdr>
                    <w:top w:val="none" w:sz="0" w:space="0" w:color="auto"/>
                    <w:left w:val="none" w:sz="0" w:space="0" w:color="auto"/>
                    <w:bottom w:val="none" w:sz="0" w:space="0" w:color="auto"/>
                    <w:right w:val="none" w:sz="0" w:space="0" w:color="auto"/>
                  </w:divBdr>
                </w:div>
                <w:div w:id="1683050831">
                  <w:marLeft w:val="0"/>
                  <w:marRight w:val="0"/>
                  <w:marTop w:val="0"/>
                  <w:marBottom w:val="0"/>
                  <w:divBdr>
                    <w:top w:val="none" w:sz="0" w:space="0" w:color="auto"/>
                    <w:left w:val="none" w:sz="0" w:space="0" w:color="auto"/>
                    <w:bottom w:val="none" w:sz="0" w:space="0" w:color="auto"/>
                    <w:right w:val="none" w:sz="0" w:space="0" w:color="auto"/>
                  </w:divBdr>
                </w:div>
                <w:div w:id="1465078719">
                  <w:marLeft w:val="0"/>
                  <w:marRight w:val="0"/>
                  <w:marTop w:val="0"/>
                  <w:marBottom w:val="0"/>
                  <w:divBdr>
                    <w:top w:val="none" w:sz="0" w:space="0" w:color="auto"/>
                    <w:left w:val="none" w:sz="0" w:space="0" w:color="auto"/>
                    <w:bottom w:val="none" w:sz="0" w:space="0" w:color="auto"/>
                    <w:right w:val="none" w:sz="0" w:space="0" w:color="auto"/>
                  </w:divBdr>
                </w:div>
                <w:div w:id="1429352517">
                  <w:marLeft w:val="0"/>
                  <w:marRight w:val="0"/>
                  <w:marTop w:val="0"/>
                  <w:marBottom w:val="0"/>
                  <w:divBdr>
                    <w:top w:val="none" w:sz="0" w:space="0" w:color="auto"/>
                    <w:left w:val="none" w:sz="0" w:space="0" w:color="auto"/>
                    <w:bottom w:val="none" w:sz="0" w:space="0" w:color="auto"/>
                    <w:right w:val="none" w:sz="0" w:space="0" w:color="auto"/>
                  </w:divBdr>
                </w:div>
                <w:div w:id="1774935655">
                  <w:marLeft w:val="0"/>
                  <w:marRight w:val="0"/>
                  <w:marTop w:val="0"/>
                  <w:marBottom w:val="0"/>
                  <w:divBdr>
                    <w:top w:val="none" w:sz="0" w:space="0" w:color="auto"/>
                    <w:left w:val="none" w:sz="0" w:space="0" w:color="auto"/>
                    <w:bottom w:val="none" w:sz="0" w:space="0" w:color="auto"/>
                    <w:right w:val="none" w:sz="0" w:space="0" w:color="auto"/>
                  </w:divBdr>
                </w:div>
                <w:div w:id="977418359">
                  <w:marLeft w:val="0"/>
                  <w:marRight w:val="0"/>
                  <w:marTop w:val="0"/>
                  <w:marBottom w:val="0"/>
                  <w:divBdr>
                    <w:top w:val="none" w:sz="0" w:space="0" w:color="auto"/>
                    <w:left w:val="none" w:sz="0" w:space="0" w:color="auto"/>
                    <w:bottom w:val="none" w:sz="0" w:space="0" w:color="auto"/>
                    <w:right w:val="none" w:sz="0" w:space="0" w:color="auto"/>
                  </w:divBdr>
                </w:div>
                <w:div w:id="1048071620">
                  <w:marLeft w:val="0"/>
                  <w:marRight w:val="0"/>
                  <w:marTop w:val="0"/>
                  <w:marBottom w:val="0"/>
                  <w:divBdr>
                    <w:top w:val="none" w:sz="0" w:space="0" w:color="auto"/>
                    <w:left w:val="none" w:sz="0" w:space="0" w:color="auto"/>
                    <w:bottom w:val="none" w:sz="0" w:space="0" w:color="auto"/>
                    <w:right w:val="none" w:sz="0" w:space="0" w:color="auto"/>
                  </w:divBdr>
                </w:div>
                <w:div w:id="1999921398">
                  <w:marLeft w:val="0"/>
                  <w:marRight w:val="0"/>
                  <w:marTop w:val="0"/>
                  <w:marBottom w:val="0"/>
                  <w:divBdr>
                    <w:top w:val="none" w:sz="0" w:space="0" w:color="auto"/>
                    <w:left w:val="none" w:sz="0" w:space="0" w:color="auto"/>
                    <w:bottom w:val="none" w:sz="0" w:space="0" w:color="auto"/>
                    <w:right w:val="none" w:sz="0" w:space="0" w:color="auto"/>
                  </w:divBdr>
                </w:div>
                <w:div w:id="1805931040">
                  <w:marLeft w:val="0"/>
                  <w:marRight w:val="0"/>
                  <w:marTop w:val="0"/>
                  <w:marBottom w:val="0"/>
                  <w:divBdr>
                    <w:top w:val="none" w:sz="0" w:space="0" w:color="auto"/>
                    <w:left w:val="none" w:sz="0" w:space="0" w:color="auto"/>
                    <w:bottom w:val="none" w:sz="0" w:space="0" w:color="auto"/>
                    <w:right w:val="none" w:sz="0" w:space="0" w:color="auto"/>
                  </w:divBdr>
                </w:div>
                <w:div w:id="1079325445">
                  <w:marLeft w:val="0"/>
                  <w:marRight w:val="0"/>
                  <w:marTop w:val="0"/>
                  <w:marBottom w:val="0"/>
                  <w:divBdr>
                    <w:top w:val="none" w:sz="0" w:space="0" w:color="auto"/>
                    <w:left w:val="none" w:sz="0" w:space="0" w:color="auto"/>
                    <w:bottom w:val="none" w:sz="0" w:space="0" w:color="auto"/>
                    <w:right w:val="none" w:sz="0" w:space="0" w:color="auto"/>
                  </w:divBdr>
                </w:div>
                <w:div w:id="1387606176">
                  <w:marLeft w:val="0"/>
                  <w:marRight w:val="0"/>
                  <w:marTop w:val="0"/>
                  <w:marBottom w:val="0"/>
                  <w:divBdr>
                    <w:top w:val="none" w:sz="0" w:space="0" w:color="auto"/>
                    <w:left w:val="none" w:sz="0" w:space="0" w:color="auto"/>
                    <w:bottom w:val="none" w:sz="0" w:space="0" w:color="auto"/>
                    <w:right w:val="none" w:sz="0" w:space="0" w:color="auto"/>
                  </w:divBdr>
                </w:div>
                <w:div w:id="73404656">
                  <w:marLeft w:val="0"/>
                  <w:marRight w:val="0"/>
                  <w:marTop w:val="0"/>
                  <w:marBottom w:val="0"/>
                  <w:divBdr>
                    <w:top w:val="none" w:sz="0" w:space="0" w:color="auto"/>
                    <w:left w:val="none" w:sz="0" w:space="0" w:color="auto"/>
                    <w:bottom w:val="none" w:sz="0" w:space="0" w:color="auto"/>
                    <w:right w:val="none" w:sz="0" w:space="0" w:color="auto"/>
                  </w:divBdr>
                </w:div>
                <w:div w:id="1356419132">
                  <w:marLeft w:val="0"/>
                  <w:marRight w:val="0"/>
                  <w:marTop w:val="0"/>
                  <w:marBottom w:val="0"/>
                  <w:divBdr>
                    <w:top w:val="none" w:sz="0" w:space="0" w:color="auto"/>
                    <w:left w:val="none" w:sz="0" w:space="0" w:color="auto"/>
                    <w:bottom w:val="none" w:sz="0" w:space="0" w:color="auto"/>
                    <w:right w:val="none" w:sz="0" w:space="0" w:color="auto"/>
                  </w:divBdr>
                </w:div>
                <w:div w:id="1031803840">
                  <w:marLeft w:val="0"/>
                  <w:marRight w:val="0"/>
                  <w:marTop w:val="0"/>
                  <w:marBottom w:val="0"/>
                  <w:divBdr>
                    <w:top w:val="none" w:sz="0" w:space="0" w:color="auto"/>
                    <w:left w:val="none" w:sz="0" w:space="0" w:color="auto"/>
                    <w:bottom w:val="none" w:sz="0" w:space="0" w:color="auto"/>
                    <w:right w:val="none" w:sz="0" w:space="0" w:color="auto"/>
                  </w:divBdr>
                </w:div>
                <w:div w:id="1064260944">
                  <w:marLeft w:val="0"/>
                  <w:marRight w:val="0"/>
                  <w:marTop w:val="0"/>
                  <w:marBottom w:val="0"/>
                  <w:divBdr>
                    <w:top w:val="none" w:sz="0" w:space="0" w:color="auto"/>
                    <w:left w:val="none" w:sz="0" w:space="0" w:color="auto"/>
                    <w:bottom w:val="none" w:sz="0" w:space="0" w:color="auto"/>
                    <w:right w:val="none" w:sz="0" w:space="0" w:color="auto"/>
                  </w:divBdr>
                </w:div>
                <w:div w:id="2072533279">
                  <w:marLeft w:val="0"/>
                  <w:marRight w:val="0"/>
                  <w:marTop w:val="0"/>
                  <w:marBottom w:val="0"/>
                  <w:divBdr>
                    <w:top w:val="none" w:sz="0" w:space="0" w:color="auto"/>
                    <w:left w:val="none" w:sz="0" w:space="0" w:color="auto"/>
                    <w:bottom w:val="none" w:sz="0" w:space="0" w:color="auto"/>
                    <w:right w:val="none" w:sz="0" w:space="0" w:color="auto"/>
                  </w:divBdr>
                </w:div>
                <w:div w:id="786968640">
                  <w:marLeft w:val="0"/>
                  <w:marRight w:val="0"/>
                  <w:marTop w:val="0"/>
                  <w:marBottom w:val="0"/>
                  <w:divBdr>
                    <w:top w:val="none" w:sz="0" w:space="0" w:color="auto"/>
                    <w:left w:val="none" w:sz="0" w:space="0" w:color="auto"/>
                    <w:bottom w:val="none" w:sz="0" w:space="0" w:color="auto"/>
                    <w:right w:val="none" w:sz="0" w:space="0" w:color="auto"/>
                  </w:divBdr>
                </w:div>
                <w:div w:id="369845172">
                  <w:marLeft w:val="0"/>
                  <w:marRight w:val="0"/>
                  <w:marTop w:val="0"/>
                  <w:marBottom w:val="0"/>
                  <w:divBdr>
                    <w:top w:val="none" w:sz="0" w:space="0" w:color="auto"/>
                    <w:left w:val="none" w:sz="0" w:space="0" w:color="auto"/>
                    <w:bottom w:val="none" w:sz="0" w:space="0" w:color="auto"/>
                    <w:right w:val="none" w:sz="0" w:space="0" w:color="auto"/>
                  </w:divBdr>
                </w:div>
                <w:div w:id="119227097">
                  <w:marLeft w:val="0"/>
                  <w:marRight w:val="0"/>
                  <w:marTop w:val="0"/>
                  <w:marBottom w:val="0"/>
                  <w:divBdr>
                    <w:top w:val="none" w:sz="0" w:space="0" w:color="auto"/>
                    <w:left w:val="none" w:sz="0" w:space="0" w:color="auto"/>
                    <w:bottom w:val="none" w:sz="0" w:space="0" w:color="auto"/>
                    <w:right w:val="none" w:sz="0" w:space="0" w:color="auto"/>
                  </w:divBdr>
                </w:div>
                <w:div w:id="565072615">
                  <w:marLeft w:val="0"/>
                  <w:marRight w:val="0"/>
                  <w:marTop w:val="0"/>
                  <w:marBottom w:val="0"/>
                  <w:divBdr>
                    <w:top w:val="none" w:sz="0" w:space="0" w:color="auto"/>
                    <w:left w:val="none" w:sz="0" w:space="0" w:color="auto"/>
                    <w:bottom w:val="none" w:sz="0" w:space="0" w:color="auto"/>
                    <w:right w:val="none" w:sz="0" w:space="0" w:color="auto"/>
                  </w:divBdr>
                </w:div>
                <w:div w:id="45178671">
                  <w:marLeft w:val="0"/>
                  <w:marRight w:val="0"/>
                  <w:marTop w:val="0"/>
                  <w:marBottom w:val="0"/>
                  <w:divBdr>
                    <w:top w:val="none" w:sz="0" w:space="0" w:color="auto"/>
                    <w:left w:val="none" w:sz="0" w:space="0" w:color="auto"/>
                    <w:bottom w:val="none" w:sz="0" w:space="0" w:color="auto"/>
                    <w:right w:val="none" w:sz="0" w:space="0" w:color="auto"/>
                  </w:divBdr>
                </w:div>
                <w:div w:id="681012374">
                  <w:marLeft w:val="0"/>
                  <w:marRight w:val="0"/>
                  <w:marTop w:val="0"/>
                  <w:marBottom w:val="0"/>
                  <w:divBdr>
                    <w:top w:val="none" w:sz="0" w:space="0" w:color="auto"/>
                    <w:left w:val="none" w:sz="0" w:space="0" w:color="auto"/>
                    <w:bottom w:val="none" w:sz="0" w:space="0" w:color="auto"/>
                    <w:right w:val="none" w:sz="0" w:space="0" w:color="auto"/>
                  </w:divBdr>
                </w:div>
                <w:div w:id="1422022165">
                  <w:marLeft w:val="0"/>
                  <w:marRight w:val="0"/>
                  <w:marTop w:val="0"/>
                  <w:marBottom w:val="0"/>
                  <w:divBdr>
                    <w:top w:val="none" w:sz="0" w:space="0" w:color="auto"/>
                    <w:left w:val="none" w:sz="0" w:space="0" w:color="auto"/>
                    <w:bottom w:val="none" w:sz="0" w:space="0" w:color="auto"/>
                    <w:right w:val="none" w:sz="0" w:space="0" w:color="auto"/>
                  </w:divBdr>
                </w:div>
                <w:div w:id="42020059">
                  <w:marLeft w:val="0"/>
                  <w:marRight w:val="0"/>
                  <w:marTop w:val="0"/>
                  <w:marBottom w:val="0"/>
                  <w:divBdr>
                    <w:top w:val="none" w:sz="0" w:space="0" w:color="auto"/>
                    <w:left w:val="none" w:sz="0" w:space="0" w:color="auto"/>
                    <w:bottom w:val="none" w:sz="0" w:space="0" w:color="auto"/>
                    <w:right w:val="none" w:sz="0" w:space="0" w:color="auto"/>
                  </w:divBdr>
                </w:div>
                <w:div w:id="1662391593">
                  <w:marLeft w:val="0"/>
                  <w:marRight w:val="0"/>
                  <w:marTop w:val="0"/>
                  <w:marBottom w:val="0"/>
                  <w:divBdr>
                    <w:top w:val="none" w:sz="0" w:space="0" w:color="auto"/>
                    <w:left w:val="none" w:sz="0" w:space="0" w:color="auto"/>
                    <w:bottom w:val="none" w:sz="0" w:space="0" w:color="auto"/>
                    <w:right w:val="none" w:sz="0" w:space="0" w:color="auto"/>
                  </w:divBdr>
                </w:div>
                <w:div w:id="1404642075">
                  <w:marLeft w:val="0"/>
                  <w:marRight w:val="0"/>
                  <w:marTop w:val="0"/>
                  <w:marBottom w:val="0"/>
                  <w:divBdr>
                    <w:top w:val="none" w:sz="0" w:space="0" w:color="auto"/>
                    <w:left w:val="none" w:sz="0" w:space="0" w:color="auto"/>
                    <w:bottom w:val="none" w:sz="0" w:space="0" w:color="auto"/>
                    <w:right w:val="none" w:sz="0" w:space="0" w:color="auto"/>
                  </w:divBdr>
                </w:div>
                <w:div w:id="1616014120">
                  <w:marLeft w:val="0"/>
                  <w:marRight w:val="0"/>
                  <w:marTop w:val="0"/>
                  <w:marBottom w:val="0"/>
                  <w:divBdr>
                    <w:top w:val="none" w:sz="0" w:space="0" w:color="auto"/>
                    <w:left w:val="none" w:sz="0" w:space="0" w:color="auto"/>
                    <w:bottom w:val="none" w:sz="0" w:space="0" w:color="auto"/>
                    <w:right w:val="none" w:sz="0" w:space="0" w:color="auto"/>
                  </w:divBdr>
                </w:div>
                <w:div w:id="2030641190">
                  <w:marLeft w:val="0"/>
                  <w:marRight w:val="0"/>
                  <w:marTop w:val="0"/>
                  <w:marBottom w:val="0"/>
                  <w:divBdr>
                    <w:top w:val="none" w:sz="0" w:space="0" w:color="auto"/>
                    <w:left w:val="none" w:sz="0" w:space="0" w:color="auto"/>
                    <w:bottom w:val="none" w:sz="0" w:space="0" w:color="auto"/>
                    <w:right w:val="none" w:sz="0" w:space="0" w:color="auto"/>
                  </w:divBdr>
                </w:div>
                <w:div w:id="1942713194">
                  <w:marLeft w:val="0"/>
                  <w:marRight w:val="0"/>
                  <w:marTop w:val="0"/>
                  <w:marBottom w:val="0"/>
                  <w:divBdr>
                    <w:top w:val="none" w:sz="0" w:space="0" w:color="auto"/>
                    <w:left w:val="none" w:sz="0" w:space="0" w:color="auto"/>
                    <w:bottom w:val="none" w:sz="0" w:space="0" w:color="auto"/>
                    <w:right w:val="none" w:sz="0" w:space="0" w:color="auto"/>
                  </w:divBdr>
                </w:div>
                <w:div w:id="1666713045">
                  <w:marLeft w:val="0"/>
                  <w:marRight w:val="0"/>
                  <w:marTop w:val="0"/>
                  <w:marBottom w:val="0"/>
                  <w:divBdr>
                    <w:top w:val="none" w:sz="0" w:space="0" w:color="auto"/>
                    <w:left w:val="none" w:sz="0" w:space="0" w:color="auto"/>
                    <w:bottom w:val="none" w:sz="0" w:space="0" w:color="auto"/>
                    <w:right w:val="none" w:sz="0" w:space="0" w:color="auto"/>
                  </w:divBdr>
                </w:div>
                <w:div w:id="1462378948">
                  <w:marLeft w:val="0"/>
                  <w:marRight w:val="0"/>
                  <w:marTop w:val="0"/>
                  <w:marBottom w:val="0"/>
                  <w:divBdr>
                    <w:top w:val="none" w:sz="0" w:space="0" w:color="auto"/>
                    <w:left w:val="none" w:sz="0" w:space="0" w:color="auto"/>
                    <w:bottom w:val="none" w:sz="0" w:space="0" w:color="auto"/>
                    <w:right w:val="none" w:sz="0" w:space="0" w:color="auto"/>
                  </w:divBdr>
                </w:div>
                <w:div w:id="1772431170">
                  <w:marLeft w:val="0"/>
                  <w:marRight w:val="0"/>
                  <w:marTop w:val="0"/>
                  <w:marBottom w:val="0"/>
                  <w:divBdr>
                    <w:top w:val="none" w:sz="0" w:space="0" w:color="auto"/>
                    <w:left w:val="none" w:sz="0" w:space="0" w:color="auto"/>
                    <w:bottom w:val="none" w:sz="0" w:space="0" w:color="auto"/>
                    <w:right w:val="none" w:sz="0" w:space="0" w:color="auto"/>
                  </w:divBdr>
                </w:div>
                <w:div w:id="588587405">
                  <w:marLeft w:val="0"/>
                  <w:marRight w:val="0"/>
                  <w:marTop w:val="0"/>
                  <w:marBottom w:val="0"/>
                  <w:divBdr>
                    <w:top w:val="none" w:sz="0" w:space="0" w:color="auto"/>
                    <w:left w:val="none" w:sz="0" w:space="0" w:color="auto"/>
                    <w:bottom w:val="none" w:sz="0" w:space="0" w:color="auto"/>
                    <w:right w:val="none" w:sz="0" w:space="0" w:color="auto"/>
                  </w:divBdr>
                </w:div>
                <w:div w:id="1072658896">
                  <w:marLeft w:val="0"/>
                  <w:marRight w:val="0"/>
                  <w:marTop w:val="0"/>
                  <w:marBottom w:val="0"/>
                  <w:divBdr>
                    <w:top w:val="none" w:sz="0" w:space="0" w:color="auto"/>
                    <w:left w:val="none" w:sz="0" w:space="0" w:color="auto"/>
                    <w:bottom w:val="none" w:sz="0" w:space="0" w:color="auto"/>
                    <w:right w:val="none" w:sz="0" w:space="0" w:color="auto"/>
                  </w:divBdr>
                </w:div>
                <w:div w:id="1150748087">
                  <w:marLeft w:val="0"/>
                  <w:marRight w:val="0"/>
                  <w:marTop w:val="0"/>
                  <w:marBottom w:val="0"/>
                  <w:divBdr>
                    <w:top w:val="none" w:sz="0" w:space="0" w:color="auto"/>
                    <w:left w:val="none" w:sz="0" w:space="0" w:color="auto"/>
                    <w:bottom w:val="none" w:sz="0" w:space="0" w:color="auto"/>
                    <w:right w:val="none" w:sz="0" w:space="0" w:color="auto"/>
                  </w:divBdr>
                </w:div>
                <w:div w:id="1112020024">
                  <w:marLeft w:val="0"/>
                  <w:marRight w:val="0"/>
                  <w:marTop w:val="0"/>
                  <w:marBottom w:val="0"/>
                  <w:divBdr>
                    <w:top w:val="none" w:sz="0" w:space="0" w:color="auto"/>
                    <w:left w:val="none" w:sz="0" w:space="0" w:color="auto"/>
                    <w:bottom w:val="none" w:sz="0" w:space="0" w:color="auto"/>
                    <w:right w:val="none" w:sz="0" w:space="0" w:color="auto"/>
                  </w:divBdr>
                </w:div>
                <w:div w:id="1209293825">
                  <w:marLeft w:val="0"/>
                  <w:marRight w:val="0"/>
                  <w:marTop w:val="0"/>
                  <w:marBottom w:val="0"/>
                  <w:divBdr>
                    <w:top w:val="none" w:sz="0" w:space="0" w:color="auto"/>
                    <w:left w:val="none" w:sz="0" w:space="0" w:color="auto"/>
                    <w:bottom w:val="none" w:sz="0" w:space="0" w:color="auto"/>
                    <w:right w:val="none" w:sz="0" w:space="0" w:color="auto"/>
                  </w:divBdr>
                </w:div>
                <w:div w:id="995962173">
                  <w:marLeft w:val="0"/>
                  <w:marRight w:val="0"/>
                  <w:marTop w:val="0"/>
                  <w:marBottom w:val="0"/>
                  <w:divBdr>
                    <w:top w:val="none" w:sz="0" w:space="0" w:color="auto"/>
                    <w:left w:val="none" w:sz="0" w:space="0" w:color="auto"/>
                    <w:bottom w:val="none" w:sz="0" w:space="0" w:color="auto"/>
                    <w:right w:val="none" w:sz="0" w:space="0" w:color="auto"/>
                  </w:divBdr>
                </w:div>
                <w:div w:id="339238169">
                  <w:marLeft w:val="0"/>
                  <w:marRight w:val="0"/>
                  <w:marTop w:val="0"/>
                  <w:marBottom w:val="0"/>
                  <w:divBdr>
                    <w:top w:val="none" w:sz="0" w:space="0" w:color="auto"/>
                    <w:left w:val="none" w:sz="0" w:space="0" w:color="auto"/>
                    <w:bottom w:val="none" w:sz="0" w:space="0" w:color="auto"/>
                    <w:right w:val="none" w:sz="0" w:space="0" w:color="auto"/>
                  </w:divBdr>
                </w:div>
                <w:div w:id="781611969">
                  <w:marLeft w:val="0"/>
                  <w:marRight w:val="0"/>
                  <w:marTop w:val="0"/>
                  <w:marBottom w:val="0"/>
                  <w:divBdr>
                    <w:top w:val="none" w:sz="0" w:space="0" w:color="auto"/>
                    <w:left w:val="none" w:sz="0" w:space="0" w:color="auto"/>
                    <w:bottom w:val="none" w:sz="0" w:space="0" w:color="auto"/>
                    <w:right w:val="none" w:sz="0" w:space="0" w:color="auto"/>
                  </w:divBdr>
                </w:div>
                <w:div w:id="1832870171">
                  <w:marLeft w:val="0"/>
                  <w:marRight w:val="0"/>
                  <w:marTop w:val="0"/>
                  <w:marBottom w:val="0"/>
                  <w:divBdr>
                    <w:top w:val="none" w:sz="0" w:space="0" w:color="auto"/>
                    <w:left w:val="none" w:sz="0" w:space="0" w:color="auto"/>
                    <w:bottom w:val="none" w:sz="0" w:space="0" w:color="auto"/>
                    <w:right w:val="none" w:sz="0" w:space="0" w:color="auto"/>
                  </w:divBdr>
                </w:div>
                <w:div w:id="2020310131">
                  <w:marLeft w:val="0"/>
                  <w:marRight w:val="0"/>
                  <w:marTop w:val="0"/>
                  <w:marBottom w:val="0"/>
                  <w:divBdr>
                    <w:top w:val="none" w:sz="0" w:space="0" w:color="auto"/>
                    <w:left w:val="none" w:sz="0" w:space="0" w:color="auto"/>
                    <w:bottom w:val="none" w:sz="0" w:space="0" w:color="auto"/>
                    <w:right w:val="none" w:sz="0" w:space="0" w:color="auto"/>
                  </w:divBdr>
                </w:div>
                <w:div w:id="23093397">
                  <w:marLeft w:val="0"/>
                  <w:marRight w:val="0"/>
                  <w:marTop w:val="0"/>
                  <w:marBottom w:val="0"/>
                  <w:divBdr>
                    <w:top w:val="none" w:sz="0" w:space="0" w:color="auto"/>
                    <w:left w:val="none" w:sz="0" w:space="0" w:color="auto"/>
                    <w:bottom w:val="none" w:sz="0" w:space="0" w:color="auto"/>
                    <w:right w:val="none" w:sz="0" w:space="0" w:color="auto"/>
                  </w:divBdr>
                </w:div>
                <w:div w:id="1698581368">
                  <w:marLeft w:val="0"/>
                  <w:marRight w:val="0"/>
                  <w:marTop w:val="0"/>
                  <w:marBottom w:val="0"/>
                  <w:divBdr>
                    <w:top w:val="none" w:sz="0" w:space="0" w:color="auto"/>
                    <w:left w:val="none" w:sz="0" w:space="0" w:color="auto"/>
                    <w:bottom w:val="none" w:sz="0" w:space="0" w:color="auto"/>
                    <w:right w:val="none" w:sz="0" w:space="0" w:color="auto"/>
                  </w:divBdr>
                </w:div>
                <w:div w:id="1746536933">
                  <w:marLeft w:val="0"/>
                  <w:marRight w:val="0"/>
                  <w:marTop w:val="0"/>
                  <w:marBottom w:val="0"/>
                  <w:divBdr>
                    <w:top w:val="none" w:sz="0" w:space="0" w:color="auto"/>
                    <w:left w:val="none" w:sz="0" w:space="0" w:color="auto"/>
                    <w:bottom w:val="none" w:sz="0" w:space="0" w:color="auto"/>
                    <w:right w:val="none" w:sz="0" w:space="0" w:color="auto"/>
                  </w:divBdr>
                </w:div>
                <w:div w:id="242228685">
                  <w:marLeft w:val="0"/>
                  <w:marRight w:val="0"/>
                  <w:marTop w:val="0"/>
                  <w:marBottom w:val="0"/>
                  <w:divBdr>
                    <w:top w:val="none" w:sz="0" w:space="0" w:color="auto"/>
                    <w:left w:val="none" w:sz="0" w:space="0" w:color="auto"/>
                    <w:bottom w:val="none" w:sz="0" w:space="0" w:color="auto"/>
                    <w:right w:val="none" w:sz="0" w:space="0" w:color="auto"/>
                  </w:divBdr>
                </w:div>
                <w:div w:id="1622149005">
                  <w:marLeft w:val="0"/>
                  <w:marRight w:val="0"/>
                  <w:marTop w:val="0"/>
                  <w:marBottom w:val="0"/>
                  <w:divBdr>
                    <w:top w:val="none" w:sz="0" w:space="0" w:color="auto"/>
                    <w:left w:val="none" w:sz="0" w:space="0" w:color="auto"/>
                    <w:bottom w:val="none" w:sz="0" w:space="0" w:color="auto"/>
                    <w:right w:val="none" w:sz="0" w:space="0" w:color="auto"/>
                  </w:divBdr>
                </w:div>
                <w:div w:id="1161584770">
                  <w:marLeft w:val="0"/>
                  <w:marRight w:val="0"/>
                  <w:marTop w:val="0"/>
                  <w:marBottom w:val="0"/>
                  <w:divBdr>
                    <w:top w:val="none" w:sz="0" w:space="0" w:color="auto"/>
                    <w:left w:val="none" w:sz="0" w:space="0" w:color="auto"/>
                    <w:bottom w:val="none" w:sz="0" w:space="0" w:color="auto"/>
                    <w:right w:val="none" w:sz="0" w:space="0" w:color="auto"/>
                  </w:divBdr>
                </w:div>
                <w:div w:id="2063628042">
                  <w:marLeft w:val="0"/>
                  <w:marRight w:val="0"/>
                  <w:marTop w:val="0"/>
                  <w:marBottom w:val="0"/>
                  <w:divBdr>
                    <w:top w:val="none" w:sz="0" w:space="0" w:color="auto"/>
                    <w:left w:val="none" w:sz="0" w:space="0" w:color="auto"/>
                    <w:bottom w:val="none" w:sz="0" w:space="0" w:color="auto"/>
                    <w:right w:val="none" w:sz="0" w:space="0" w:color="auto"/>
                  </w:divBdr>
                </w:div>
                <w:div w:id="1830292462">
                  <w:marLeft w:val="0"/>
                  <w:marRight w:val="0"/>
                  <w:marTop w:val="0"/>
                  <w:marBottom w:val="0"/>
                  <w:divBdr>
                    <w:top w:val="none" w:sz="0" w:space="0" w:color="auto"/>
                    <w:left w:val="none" w:sz="0" w:space="0" w:color="auto"/>
                    <w:bottom w:val="none" w:sz="0" w:space="0" w:color="auto"/>
                    <w:right w:val="none" w:sz="0" w:space="0" w:color="auto"/>
                  </w:divBdr>
                </w:div>
                <w:div w:id="751437102">
                  <w:marLeft w:val="0"/>
                  <w:marRight w:val="0"/>
                  <w:marTop w:val="0"/>
                  <w:marBottom w:val="0"/>
                  <w:divBdr>
                    <w:top w:val="none" w:sz="0" w:space="0" w:color="auto"/>
                    <w:left w:val="none" w:sz="0" w:space="0" w:color="auto"/>
                    <w:bottom w:val="none" w:sz="0" w:space="0" w:color="auto"/>
                    <w:right w:val="none" w:sz="0" w:space="0" w:color="auto"/>
                  </w:divBdr>
                </w:div>
                <w:div w:id="871771276">
                  <w:marLeft w:val="0"/>
                  <w:marRight w:val="0"/>
                  <w:marTop w:val="0"/>
                  <w:marBottom w:val="0"/>
                  <w:divBdr>
                    <w:top w:val="none" w:sz="0" w:space="0" w:color="auto"/>
                    <w:left w:val="none" w:sz="0" w:space="0" w:color="auto"/>
                    <w:bottom w:val="none" w:sz="0" w:space="0" w:color="auto"/>
                    <w:right w:val="none" w:sz="0" w:space="0" w:color="auto"/>
                  </w:divBdr>
                </w:div>
                <w:div w:id="40447590">
                  <w:marLeft w:val="0"/>
                  <w:marRight w:val="0"/>
                  <w:marTop w:val="0"/>
                  <w:marBottom w:val="0"/>
                  <w:divBdr>
                    <w:top w:val="none" w:sz="0" w:space="0" w:color="auto"/>
                    <w:left w:val="none" w:sz="0" w:space="0" w:color="auto"/>
                    <w:bottom w:val="none" w:sz="0" w:space="0" w:color="auto"/>
                    <w:right w:val="none" w:sz="0" w:space="0" w:color="auto"/>
                  </w:divBdr>
                </w:div>
                <w:div w:id="469130994">
                  <w:marLeft w:val="0"/>
                  <w:marRight w:val="0"/>
                  <w:marTop w:val="0"/>
                  <w:marBottom w:val="0"/>
                  <w:divBdr>
                    <w:top w:val="none" w:sz="0" w:space="0" w:color="auto"/>
                    <w:left w:val="none" w:sz="0" w:space="0" w:color="auto"/>
                    <w:bottom w:val="none" w:sz="0" w:space="0" w:color="auto"/>
                    <w:right w:val="none" w:sz="0" w:space="0" w:color="auto"/>
                  </w:divBdr>
                </w:div>
                <w:div w:id="434910247">
                  <w:marLeft w:val="0"/>
                  <w:marRight w:val="0"/>
                  <w:marTop w:val="0"/>
                  <w:marBottom w:val="0"/>
                  <w:divBdr>
                    <w:top w:val="none" w:sz="0" w:space="0" w:color="auto"/>
                    <w:left w:val="none" w:sz="0" w:space="0" w:color="auto"/>
                    <w:bottom w:val="none" w:sz="0" w:space="0" w:color="auto"/>
                    <w:right w:val="none" w:sz="0" w:space="0" w:color="auto"/>
                  </w:divBdr>
                </w:div>
                <w:div w:id="1171607005">
                  <w:marLeft w:val="0"/>
                  <w:marRight w:val="0"/>
                  <w:marTop w:val="0"/>
                  <w:marBottom w:val="0"/>
                  <w:divBdr>
                    <w:top w:val="none" w:sz="0" w:space="0" w:color="auto"/>
                    <w:left w:val="none" w:sz="0" w:space="0" w:color="auto"/>
                    <w:bottom w:val="none" w:sz="0" w:space="0" w:color="auto"/>
                    <w:right w:val="none" w:sz="0" w:space="0" w:color="auto"/>
                  </w:divBdr>
                </w:div>
                <w:div w:id="808472145">
                  <w:marLeft w:val="0"/>
                  <w:marRight w:val="0"/>
                  <w:marTop w:val="0"/>
                  <w:marBottom w:val="0"/>
                  <w:divBdr>
                    <w:top w:val="none" w:sz="0" w:space="0" w:color="auto"/>
                    <w:left w:val="none" w:sz="0" w:space="0" w:color="auto"/>
                    <w:bottom w:val="none" w:sz="0" w:space="0" w:color="auto"/>
                    <w:right w:val="none" w:sz="0" w:space="0" w:color="auto"/>
                  </w:divBdr>
                </w:div>
                <w:div w:id="493573112">
                  <w:marLeft w:val="0"/>
                  <w:marRight w:val="0"/>
                  <w:marTop w:val="0"/>
                  <w:marBottom w:val="0"/>
                  <w:divBdr>
                    <w:top w:val="none" w:sz="0" w:space="0" w:color="auto"/>
                    <w:left w:val="none" w:sz="0" w:space="0" w:color="auto"/>
                    <w:bottom w:val="none" w:sz="0" w:space="0" w:color="auto"/>
                    <w:right w:val="none" w:sz="0" w:space="0" w:color="auto"/>
                  </w:divBdr>
                </w:div>
                <w:div w:id="1767849300">
                  <w:marLeft w:val="0"/>
                  <w:marRight w:val="0"/>
                  <w:marTop w:val="0"/>
                  <w:marBottom w:val="0"/>
                  <w:divBdr>
                    <w:top w:val="none" w:sz="0" w:space="0" w:color="auto"/>
                    <w:left w:val="none" w:sz="0" w:space="0" w:color="auto"/>
                    <w:bottom w:val="none" w:sz="0" w:space="0" w:color="auto"/>
                    <w:right w:val="none" w:sz="0" w:space="0" w:color="auto"/>
                  </w:divBdr>
                </w:div>
                <w:div w:id="1378310545">
                  <w:marLeft w:val="0"/>
                  <w:marRight w:val="0"/>
                  <w:marTop w:val="0"/>
                  <w:marBottom w:val="0"/>
                  <w:divBdr>
                    <w:top w:val="none" w:sz="0" w:space="0" w:color="auto"/>
                    <w:left w:val="none" w:sz="0" w:space="0" w:color="auto"/>
                    <w:bottom w:val="none" w:sz="0" w:space="0" w:color="auto"/>
                    <w:right w:val="none" w:sz="0" w:space="0" w:color="auto"/>
                  </w:divBdr>
                </w:div>
                <w:div w:id="1042705757">
                  <w:marLeft w:val="0"/>
                  <w:marRight w:val="0"/>
                  <w:marTop w:val="0"/>
                  <w:marBottom w:val="0"/>
                  <w:divBdr>
                    <w:top w:val="none" w:sz="0" w:space="0" w:color="auto"/>
                    <w:left w:val="none" w:sz="0" w:space="0" w:color="auto"/>
                    <w:bottom w:val="none" w:sz="0" w:space="0" w:color="auto"/>
                    <w:right w:val="none" w:sz="0" w:space="0" w:color="auto"/>
                  </w:divBdr>
                </w:div>
                <w:div w:id="534655864">
                  <w:marLeft w:val="0"/>
                  <w:marRight w:val="0"/>
                  <w:marTop w:val="0"/>
                  <w:marBottom w:val="0"/>
                  <w:divBdr>
                    <w:top w:val="none" w:sz="0" w:space="0" w:color="auto"/>
                    <w:left w:val="none" w:sz="0" w:space="0" w:color="auto"/>
                    <w:bottom w:val="none" w:sz="0" w:space="0" w:color="auto"/>
                    <w:right w:val="none" w:sz="0" w:space="0" w:color="auto"/>
                  </w:divBdr>
                </w:div>
                <w:div w:id="719062943">
                  <w:marLeft w:val="0"/>
                  <w:marRight w:val="0"/>
                  <w:marTop w:val="0"/>
                  <w:marBottom w:val="0"/>
                  <w:divBdr>
                    <w:top w:val="none" w:sz="0" w:space="0" w:color="auto"/>
                    <w:left w:val="none" w:sz="0" w:space="0" w:color="auto"/>
                    <w:bottom w:val="none" w:sz="0" w:space="0" w:color="auto"/>
                    <w:right w:val="none" w:sz="0" w:space="0" w:color="auto"/>
                  </w:divBdr>
                </w:div>
                <w:div w:id="1990206249">
                  <w:marLeft w:val="0"/>
                  <w:marRight w:val="0"/>
                  <w:marTop w:val="0"/>
                  <w:marBottom w:val="0"/>
                  <w:divBdr>
                    <w:top w:val="none" w:sz="0" w:space="0" w:color="auto"/>
                    <w:left w:val="none" w:sz="0" w:space="0" w:color="auto"/>
                    <w:bottom w:val="none" w:sz="0" w:space="0" w:color="auto"/>
                    <w:right w:val="none" w:sz="0" w:space="0" w:color="auto"/>
                  </w:divBdr>
                </w:div>
                <w:div w:id="3288858">
                  <w:marLeft w:val="0"/>
                  <w:marRight w:val="0"/>
                  <w:marTop w:val="0"/>
                  <w:marBottom w:val="0"/>
                  <w:divBdr>
                    <w:top w:val="none" w:sz="0" w:space="0" w:color="auto"/>
                    <w:left w:val="none" w:sz="0" w:space="0" w:color="auto"/>
                    <w:bottom w:val="none" w:sz="0" w:space="0" w:color="auto"/>
                    <w:right w:val="none" w:sz="0" w:space="0" w:color="auto"/>
                  </w:divBdr>
                </w:div>
                <w:div w:id="2134248275">
                  <w:marLeft w:val="0"/>
                  <w:marRight w:val="0"/>
                  <w:marTop w:val="0"/>
                  <w:marBottom w:val="0"/>
                  <w:divBdr>
                    <w:top w:val="none" w:sz="0" w:space="0" w:color="auto"/>
                    <w:left w:val="none" w:sz="0" w:space="0" w:color="auto"/>
                    <w:bottom w:val="none" w:sz="0" w:space="0" w:color="auto"/>
                    <w:right w:val="none" w:sz="0" w:space="0" w:color="auto"/>
                  </w:divBdr>
                </w:div>
                <w:div w:id="1738626898">
                  <w:marLeft w:val="0"/>
                  <w:marRight w:val="0"/>
                  <w:marTop w:val="0"/>
                  <w:marBottom w:val="0"/>
                  <w:divBdr>
                    <w:top w:val="none" w:sz="0" w:space="0" w:color="auto"/>
                    <w:left w:val="none" w:sz="0" w:space="0" w:color="auto"/>
                    <w:bottom w:val="none" w:sz="0" w:space="0" w:color="auto"/>
                    <w:right w:val="none" w:sz="0" w:space="0" w:color="auto"/>
                  </w:divBdr>
                </w:div>
                <w:div w:id="1953433743">
                  <w:marLeft w:val="0"/>
                  <w:marRight w:val="0"/>
                  <w:marTop w:val="0"/>
                  <w:marBottom w:val="0"/>
                  <w:divBdr>
                    <w:top w:val="none" w:sz="0" w:space="0" w:color="auto"/>
                    <w:left w:val="none" w:sz="0" w:space="0" w:color="auto"/>
                    <w:bottom w:val="none" w:sz="0" w:space="0" w:color="auto"/>
                    <w:right w:val="none" w:sz="0" w:space="0" w:color="auto"/>
                  </w:divBdr>
                </w:div>
                <w:div w:id="1899852611">
                  <w:marLeft w:val="0"/>
                  <w:marRight w:val="0"/>
                  <w:marTop w:val="0"/>
                  <w:marBottom w:val="0"/>
                  <w:divBdr>
                    <w:top w:val="none" w:sz="0" w:space="0" w:color="auto"/>
                    <w:left w:val="none" w:sz="0" w:space="0" w:color="auto"/>
                    <w:bottom w:val="none" w:sz="0" w:space="0" w:color="auto"/>
                    <w:right w:val="none" w:sz="0" w:space="0" w:color="auto"/>
                  </w:divBdr>
                </w:div>
                <w:div w:id="37974470">
                  <w:marLeft w:val="0"/>
                  <w:marRight w:val="0"/>
                  <w:marTop w:val="0"/>
                  <w:marBottom w:val="0"/>
                  <w:divBdr>
                    <w:top w:val="none" w:sz="0" w:space="0" w:color="auto"/>
                    <w:left w:val="none" w:sz="0" w:space="0" w:color="auto"/>
                    <w:bottom w:val="none" w:sz="0" w:space="0" w:color="auto"/>
                    <w:right w:val="none" w:sz="0" w:space="0" w:color="auto"/>
                  </w:divBdr>
                </w:div>
                <w:div w:id="1690986283">
                  <w:marLeft w:val="0"/>
                  <w:marRight w:val="0"/>
                  <w:marTop w:val="0"/>
                  <w:marBottom w:val="0"/>
                  <w:divBdr>
                    <w:top w:val="none" w:sz="0" w:space="0" w:color="auto"/>
                    <w:left w:val="none" w:sz="0" w:space="0" w:color="auto"/>
                    <w:bottom w:val="none" w:sz="0" w:space="0" w:color="auto"/>
                    <w:right w:val="none" w:sz="0" w:space="0" w:color="auto"/>
                  </w:divBdr>
                </w:div>
                <w:div w:id="2064060300">
                  <w:marLeft w:val="0"/>
                  <w:marRight w:val="0"/>
                  <w:marTop w:val="0"/>
                  <w:marBottom w:val="0"/>
                  <w:divBdr>
                    <w:top w:val="none" w:sz="0" w:space="0" w:color="auto"/>
                    <w:left w:val="none" w:sz="0" w:space="0" w:color="auto"/>
                    <w:bottom w:val="none" w:sz="0" w:space="0" w:color="auto"/>
                    <w:right w:val="none" w:sz="0" w:space="0" w:color="auto"/>
                  </w:divBdr>
                </w:div>
                <w:div w:id="1843550173">
                  <w:marLeft w:val="0"/>
                  <w:marRight w:val="0"/>
                  <w:marTop w:val="0"/>
                  <w:marBottom w:val="0"/>
                  <w:divBdr>
                    <w:top w:val="none" w:sz="0" w:space="0" w:color="auto"/>
                    <w:left w:val="none" w:sz="0" w:space="0" w:color="auto"/>
                    <w:bottom w:val="none" w:sz="0" w:space="0" w:color="auto"/>
                    <w:right w:val="none" w:sz="0" w:space="0" w:color="auto"/>
                  </w:divBdr>
                </w:div>
                <w:div w:id="1503741382">
                  <w:marLeft w:val="0"/>
                  <w:marRight w:val="0"/>
                  <w:marTop w:val="0"/>
                  <w:marBottom w:val="0"/>
                  <w:divBdr>
                    <w:top w:val="none" w:sz="0" w:space="0" w:color="auto"/>
                    <w:left w:val="none" w:sz="0" w:space="0" w:color="auto"/>
                    <w:bottom w:val="none" w:sz="0" w:space="0" w:color="auto"/>
                    <w:right w:val="none" w:sz="0" w:space="0" w:color="auto"/>
                  </w:divBdr>
                </w:div>
                <w:div w:id="1793982940">
                  <w:marLeft w:val="0"/>
                  <w:marRight w:val="0"/>
                  <w:marTop w:val="0"/>
                  <w:marBottom w:val="0"/>
                  <w:divBdr>
                    <w:top w:val="none" w:sz="0" w:space="0" w:color="auto"/>
                    <w:left w:val="none" w:sz="0" w:space="0" w:color="auto"/>
                    <w:bottom w:val="none" w:sz="0" w:space="0" w:color="auto"/>
                    <w:right w:val="none" w:sz="0" w:space="0" w:color="auto"/>
                  </w:divBdr>
                </w:div>
                <w:div w:id="183640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300018">
          <w:marLeft w:val="0"/>
          <w:marRight w:val="0"/>
          <w:marTop w:val="12"/>
          <w:marBottom w:val="0"/>
          <w:divBdr>
            <w:top w:val="single" w:sz="48" w:space="0" w:color="auto"/>
            <w:left w:val="single" w:sz="48" w:space="0" w:color="auto"/>
            <w:bottom w:val="single" w:sz="48" w:space="0" w:color="auto"/>
            <w:right w:val="single" w:sz="48" w:space="0" w:color="auto"/>
          </w:divBdr>
          <w:divsChild>
            <w:div w:id="1168981350">
              <w:marLeft w:val="0"/>
              <w:marRight w:val="0"/>
              <w:marTop w:val="0"/>
              <w:marBottom w:val="0"/>
              <w:divBdr>
                <w:top w:val="none" w:sz="0" w:space="0" w:color="auto"/>
                <w:left w:val="none" w:sz="0" w:space="0" w:color="auto"/>
                <w:bottom w:val="none" w:sz="0" w:space="0" w:color="auto"/>
                <w:right w:val="none" w:sz="0" w:space="0" w:color="auto"/>
              </w:divBdr>
              <w:divsChild>
                <w:div w:id="306475643">
                  <w:marLeft w:val="0"/>
                  <w:marRight w:val="0"/>
                  <w:marTop w:val="0"/>
                  <w:marBottom w:val="0"/>
                  <w:divBdr>
                    <w:top w:val="none" w:sz="0" w:space="0" w:color="auto"/>
                    <w:left w:val="none" w:sz="0" w:space="0" w:color="auto"/>
                    <w:bottom w:val="none" w:sz="0" w:space="0" w:color="auto"/>
                    <w:right w:val="none" w:sz="0" w:space="0" w:color="auto"/>
                  </w:divBdr>
                </w:div>
                <w:div w:id="2115854826">
                  <w:marLeft w:val="0"/>
                  <w:marRight w:val="0"/>
                  <w:marTop w:val="0"/>
                  <w:marBottom w:val="0"/>
                  <w:divBdr>
                    <w:top w:val="none" w:sz="0" w:space="0" w:color="auto"/>
                    <w:left w:val="none" w:sz="0" w:space="0" w:color="auto"/>
                    <w:bottom w:val="none" w:sz="0" w:space="0" w:color="auto"/>
                    <w:right w:val="none" w:sz="0" w:space="0" w:color="auto"/>
                  </w:divBdr>
                </w:div>
                <w:div w:id="1652635952">
                  <w:marLeft w:val="0"/>
                  <w:marRight w:val="0"/>
                  <w:marTop w:val="0"/>
                  <w:marBottom w:val="0"/>
                  <w:divBdr>
                    <w:top w:val="none" w:sz="0" w:space="0" w:color="auto"/>
                    <w:left w:val="none" w:sz="0" w:space="0" w:color="auto"/>
                    <w:bottom w:val="none" w:sz="0" w:space="0" w:color="auto"/>
                    <w:right w:val="none" w:sz="0" w:space="0" w:color="auto"/>
                  </w:divBdr>
                </w:div>
                <w:div w:id="1983271882">
                  <w:marLeft w:val="0"/>
                  <w:marRight w:val="0"/>
                  <w:marTop w:val="0"/>
                  <w:marBottom w:val="0"/>
                  <w:divBdr>
                    <w:top w:val="none" w:sz="0" w:space="0" w:color="auto"/>
                    <w:left w:val="none" w:sz="0" w:space="0" w:color="auto"/>
                    <w:bottom w:val="none" w:sz="0" w:space="0" w:color="auto"/>
                    <w:right w:val="none" w:sz="0" w:space="0" w:color="auto"/>
                  </w:divBdr>
                </w:div>
                <w:div w:id="312297272">
                  <w:marLeft w:val="0"/>
                  <w:marRight w:val="0"/>
                  <w:marTop w:val="0"/>
                  <w:marBottom w:val="0"/>
                  <w:divBdr>
                    <w:top w:val="none" w:sz="0" w:space="0" w:color="auto"/>
                    <w:left w:val="none" w:sz="0" w:space="0" w:color="auto"/>
                    <w:bottom w:val="none" w:sz="0" w:space="0" w:color="auto"/>
                    <w:right w:val="none" w:sz="0" w:space="0" w:color="auto"/>
                  </w:divBdr>
                </w:div>
                <w:div w:id="1308315756">
                  <w:marLeft w:val="0"/>
                  <w:marRight w:val="0"/>
                  <w:marTop w:val="0"/>
                  <w:marBottom w:val="0"/>
                  <w:divBdr>
                    <w:top w:val="none" w:sz="0" w:space="0" w:color="auto"/>
                    <w:left w:val="none" w:sz="0" w:space="0" w:color="auto"/>
                    <w:bottom w:val="none" w:sz="0" w:space="0" w:color="auto"/>
                    <w:right w:val="none" w:sz="0" w:space="0" w:color="auto"/>
                  </w:divBdr>
                </w:div>
                <w:div w:id="1512139541">
                  <w:marLeft w:val="0"/>
                  <w:marRight w:val="0"/>
                  <w:marTop w:val="0"/>
                  <w:marBottom w:val="0"/>
                  <w:divBdr>
                    <w:top w:val="none" w:sz="0" w:space="0" w:color="auto"/>
                    <w:left w:val="none" w:sz="0" w:space="0" w:color="auto"/>
                    <w:bottom w:val="none" w:sz="0" w:space="0" w:color="auto"/>
                    <w:right w:val="none" w:sz="0" w:space="0" w:color="auto"/>
                  </w:divBdr>
                </w:div>
                <w:div w:id="963383756">
                  <w:marLeft w:val="0"/>
                  <w:marRight w:val="0"/>
                  <w:marTop w:val="0"/>
                  <w:marBottom w:val="0"/>
                  <w:divBdr>
                    <w:top w:val="none" w:sz="0" w:space="0" w:color="auto"/>
                    <w:left w:val="none" w:sz="0" w:space="0" w:color="auto"/>
                    <w:bottom w:val="none" w:sz="0" w:space="0" w:color="auto"/>
                    <w:right w:val="none" w:sz="0" w:space="0" w:color="auto"/>
                  </w:divBdr>
                </w:div>
                <w:div w:id="1011446528">
                  <w:marLeft w:val="0"/>
                  <w:marRight w:val="0"/>
                  <w:marTop w:val="0"/>
                  <w:marBottom w:val="0"/>
                  <w:divBdr>
                    <w:top w:val="none" w:sz="0" w:space="0" w:color="auto"/>
                    <w:left w:val="none" w:sz="0" w:space="0" w:color="auto"/>
                    <w:bottom w:val="none" w:sz="0" w:space="0" w:color="auto"/>
                    <w:right w:val="none" w:sz="0" w:space="0" w:color="auto"/>
                  </w:divBdr>
                </w:div>
                <w:div w:id="2073503076">
                  <w:marLeft w:val="0"/>
                  <w:marRight w:val="0"/>
                  <w:marTop w:val="0"/>
                  <w:marBottom w:val="0"/>
                  <w:divBdr>
                    <w:top w:val="none" w:sz="0" w:space="0" w:color="auto"/>
                    <w:left w:val="none" w:sz="0" w:space="0" w:color="auto"/>
                    <w:bottom w:val="none" w:sz="0" w:space="0" w:color="auto"/>
                    <w:right w:val="none" w:sz="0" w:space="0" w:color="auto"/>
                  </w:divBdr>
                </w:div>
                <w:div w:id="172647488">
                  <w:marLeft w:val="0"/>
                  <w:marRight w:val="0"/>
                  <w:marTop w:val="0"/>
                  <w:marBottom w:val="0"/>
                  <w:divBdr>
                    <w:top w:val="none" w:sz="0" w:space="0" w:color="auto"/>
                    <w:left w:val="none" w:sz="0" w:space="0" w:color="auto"/>
                    <w:bottom w:val="none" w:sz="0" w:space="0" w:color="auto"/>
                    <w:right w:val="none" w:sz="0" w:space="0" w:color="auto"/>
                  </w:divBdr>
                </w:div>
                <w:div w:id="20136540">
                  <w:marLeft w:val="0"/>
                  <w:marRight w:val="0"/>
                  <w:marTop w:val="0"/>
                  <w:marBottom w:val="0"/>
                  <w:divBdr>
                    <w:top w:val="none" w:sz="0" w:space="0" w:color="auto"/>
                    <w:left w:val="none" w:sz="0" w:space="0" w:color="auto"/>
                    <w:bottom w:val="none" w:sz="0" w:space="0" w:color="auto"/>
                    <w:right w:val="none" w:sz="0" w:space="0" w:color="auto"/>
                  </w:divBdr>
                </w:div>
                <w:div w:id="1464544314">
                  <w:marLeft w:val="0"/>
                  <w:marRight w:val="0"/>
                  <w:marTop w:val="0"/>
                  <w:marBottom w:val="0"/>
                  <w:divBdr>
                    <w:top w:val="none" w:sz="0" w:space="0" w:color="auto"/>
                    <w:left w:val="none" w:sz="0" w:space="0" w:color="auto"/>
                    <w:bottom w:val="none" w:sz="0" w:space="0" w:color="auto"/>
                    <w:right w:val="none" w:sz="0" w:space="0" w:color="auto"/>
                  </w:divBdr>
                </w:div>
                <w:div w:id="1194343888">
                  <w:marLeft w:val="0"/>
                  <w:marRight w:val="0"/>
                  <w:marTop w:val="0"/>
                  <w:marBottom w:val="0"/>
                  <w:divBdr>
                    <w:top w:val="none" w:sz="0" w:space="0" w:color="auto"/>
                    <w:left w:val="none" w:sz="0" w:space="0" w:color="auto"/>
                    <w:bottom w:val="none" w:sz="0" w:space="0" w:color="auto"/>
                    <w:right w:val="none" w:sz="0" w:space="0" w:color="auto"/>
                  </w:divBdr>
                </w:div>
                <w:div w:id="1889534382">
                  <w:marLeft w:val="0"/>
                  <w:marRight w:val="0"/>
                  <w:marTop w:val="0"/>
                  <w:marBottom w:val="0"/>
                  <w:divBdr>
                    <w:top w:val="none" w:sz="0" w:space="0" w:color="auto"/>
                    <w:left w:val="none" w:sz="0" w:space="0" w:color="auto"/>
                    <w:bottom w:val="none" w:sz="0" w:space="0" w:color="auto"/>
                    <w:right w:val="none" w:sz="0" w:space="0" w:color="auto"/>
                  </w:divBdr>
                </w:div>
                <w:div w:id="1842773800">
                  <w:marLeft w:val="0"/>
                  <w:marRight w:val="0"/>
                  <w:marTop w:val="0"/>
                  <w:marBottom w:val="0"/>
                  <w:divBdr>
                    <w:top w:val="none" w:sz="0" w:space="0" w:color="auto"/>
                    <w:left w:val="none" w:sz="0" w:space="0" w:color="auto"/>
                    <w:bottom w:val="none" w:sz="0" w:space="0" w:color="auto"/>
                    <w:right w:val="none" w:sz="0" w:space="0" w:color="auto"/>
                  </w:divBdr>
                </w:div>
                <w:div w:id="1630745546">
                  <w:marLeft w:val="0"/>
                  <w:marRight w:val="0"/>
                  <w:marTop w:val="0"/>
                  <w:marBottom w:val="0"/>
                  <w:divBdr>
                    <w:top w:val="none" w:sz="0" w:space="0" w:color="auto"/>
                    <w:left w:val="none" w:sz="0" w:space="0" w:color="auto"/>
                    <w:bottom w:val="none" w:sz="0" w:space="0" w:color="auto"/>
                    <w:right w:val="none" w:sz="0" w:space="0" w:color="auto"/>
                  </w:divBdr>
                </w:div>
                <w:div w:id="1670328988">
                  <w:marLeft w:val="0"/>
                  <w:marRight w:val="0"/>
                  <w:marTop w:val="0"/>
                  <w:marBottom w:val="0"/>
                  <w:divBdr>
                    <w:top w:val="none" w:sz="0" w:space="0" w:color="auto"/>
                    <w:left w:val="none" w:sz="0" w:space="0" w:color="auto"/>
                    <w:bottom w:val="none" w:sz="0" w:space="0" w:color="auto"/>
                    <w:right w:val="none" w:sz="0" w:space="0" w:color="auto"/>
                  </w:divBdr>
                </w:div>
                <w:div w:id="567417750">
                  <w:marLeft w:val="0"/>
                  <w:marRight w:val="0"/>
                  <w:marTop w:val="0"/>
                  <w:marBottom w:val="0"/>
                  <w:divBdr>
                    <w:top w:val="none" w:sz="0" w:space="0" w:color="auto"/>
                    <w:left w:val="none" w:sz="0" w:space="0" w:color="auto"/>
                    <w:bottom w:val="none" w:sz="0" w:space="0" w:color="auto"/>
                    <w:right w:val="none" w:sz="0" w:space="0" w:color="auto"/>
                  </w:divBdr>
                </w:div>
                <w:div w:id="1365793424">
                  <w:marLeft w:val="0"/>
                  <w:marRight w:val="0"/>
                  <w:marTop w:val="0"/>
                  <w:marBottom w:val="0"/>
                  <w:divBdr>
                    <w:top w:val="none" w:sz="0" w:space="0" w:color="auto"/>
                    <w:left w:val="none" w:sz="0" w:space="0" w:color="auto"/>
                    <w:bottom w:val="none" w:sz="0" w:space="0" w:color="auto"/>
                    <w:right w:val="none" w:sz="0" w:space="0" w:color="auto"/>
                  </w:divBdr>
                </w:div>
                <w:div w:id="1895047968">
                  <w:marLeft w:val="0"/>
                  <w:marRight w:val="0"/>
                  <w:marTop w:val="0"/>
                  <w:marBottom w:val="0"/>
                  <w:divBdr>
                    <w:top w:val="none" w:sz="0" w:space="0" w:color="auto"/>
                    <w:left w:val="none" w:sz="0" w:space="0" w:color="auto"/>
                    <w:bottom w:val="none" w:sz="0" w:space="0" w:color="auto"/>
                    <w:right w:val="none" w:sz="0" w:space="0" w:color="auto"/>
                  </w:divBdr>
                </w:div>
                <w:div w:id="225459223">
                  <w:marLeft w:val="0"/>
                  <w:marRight w:val="0"/>
                  <w:marTop w:val="0"/>
                  <w:marBottom w:val="0"/>
                  <w:divBdr>
                    <w:top w:val="none" w:sz="0" w:space="0" w:color="auto"/>
                    <w:left w:val="none" w:sz="0" w:space="0" w:color="auto"/>
                    <w:bottom w:val="none" w:sz="0" w:space="0" w:color="auto"/>
                    <w:right w:val="none" w:sz="0" w:space="0" w:color="auto"/>
                  </w:divBdr>
                </w:div>
                <w:div w:id="1766917962">
                  <w:marLeft w:val="0"/>
                  <w:marRight w:val="0"/>
                  <w:marTop w:val="0"/>
                  <w:marBottom w:val="0"/>
                  <w:divBdr>
                    <w:top w:val="none" w:sz="0" w:space="0" w:color="auto"/>
                    <w:left w:val="none" w:sz="0" w:space="0" w:color="auto"/>
                    <w:bottom w:val="none" w:sz="0" w:space="0" w:color="auto"/>
                    <w:right w:val="none" w:sz="0" w:space="0" w:color="auto"/>
                  </w:divBdr>
                </w:div>
                <w:div w:id="1036856674">
                  <w:marLeft w:val="0"/>
                  <w:marRight w:val="0"/>
                  <w:marTop w:val="0"/>
                  <w:marBottom w:val="0"/>
                  <w:divBdr>
                    <w:top w:val="none" w:sz="0" w:space="0" w:color="auto"/>
                    <w:left w:val="none" w:sz="0" w:space="0" w:color="auto"/>
                    <w:bottom w:val="none" w:sz="0" w:space="0" w:color="auto"/>
                    <w:right w:val="none" w:sz="0" w:space="0" w:color="auto"/>
                  </w:divBdr>
                </w:div>
                <w:div w:id="594024387">
                  <w:marLeft w:val="0"/>
                  <w:marRight w:val="0"/>
                  <w:marTop w:val="0"/>
                  <w:marBottom w:val="0"/>
                  <w:divBdr>
                    <w:top w:val="none" w:sz="0" w:space="0" w:color="auto"/>
                    <w:left w:val="none" w:sz="0" w:space="0" w:color="auto"/>
                    <w:bottom w:val="none" w:sz="0" w:space="0" w:color="auto"/>
                    <w:right w:val="none" w:sz="0" w:space="0" w:color="auto"/>
                  </w:divBdr>
                </w:div>
                <w:div w:id="589890195">
                  <w:marLeft w:val="0"/>
                  <w:marRight w:val="0"/>
                  <w:marTop w:val="0"/>
                  <w:marBottom w:val="0"/>
                  <w:divBdr>
                    <w:top w:val="none" w:sz="0" w:space="0" w:color="auto"/>
                    <w:left w:val="none" w:sz="0" w:space="0" w:color="auto"/>
                    <w:bottom w:val="none" w:sz="0" w:space="0" w:color="auto"/>
                    <w:right w:val="none" w:sz="0" w:space="0" w:color="auto"/>
                  </w:divBdr>
                </w:div>
                <w:div w:id="1231619257">
                  <w:marLeft w:val="0"/>
                  <w:marRight w:val="0"/>
                  <w:marTop w:val="0"/>
                  <w:marBottom w:val="0"/>
                  <w:divBdr>
                    <w:top w:val="none" w:sz="0" w:space="0" w:color="auto"/>
                    <w:left w:val="none" w:sz="0" w:space="0" w:color="auto"/>
                    <w:bottom w:val="none" w:sz="0" w:space="0" w:color="auto"/>
                    <w:right w:val="none" w:sz="0" w:space="0" w:color="auto"/>
                  </w:divBdr>
                </w:div>
                <w:div w:id="1222983257">
                  <w:marLeft w:val="0"/>
                  <w:marRight w:val="0"/>
                  <w:marTop w:val="0"/>
                  <w:marBottom w:val="0"/>
                  <w:divBdr>
                    <w:top w:val="none" w:sz="0" w:space="0" w:color="auto"/>
                    <w:left w:val="none" w:sz="0" w:space="0" w:color="auto"/>
                    <w:bottom w:val="none" w:sz="0" w:space="0" w:color="auto"/>
                    <w:right w:val="none" w:sz="0" w:space="0" w:color="auto"/>
                  </w:divBdr>
                </w:div>
                <w:div w:id="1846045560">
                  <w:marLeft w:val="0"/>
                  <w:marRight w:val="0"/>
                  <w:marTop w:val="0"/>
                  <w:marBottom w:val="0"/>
                  <w:divBdr>
                    <w:top w:val="none" w:sz="0" w:space="0" w:color="auto"/>
                    <w:left w:val="none" w:sz="0" w:space="0" w:color="auto"/>
                    <w:bottom w:val="none" w:sz="0" w:space="0" w:color="auto"/>
                    <w:right w:val="none" w:sz="0" w:space="0" w:color="auto"/>
                  </w:divBdr>
                </w:div>
                <w:div w:id="1969164166">
                  <w:marLeft w:val="0"/>
                  <w:marRight w:val="0"/>
                  <w:marTop w:val="0"/>
                  <w:marBottom w:val="0"/>
                  <w:divBdr>
                    <w:top w:val="none" w:sz="0" w:space="0" w:color="auto"/>
                    <w:left w:val="none" w:sz="0" w:space="0" w:color="auto"/>
                    <w:bottom w:val="none" w:sz="0" w:space="0" w:color="auto"/>
                    <w:right w:val="none" w:sz="0" w:space="0" w:color="auto"/>
                  </w:divBdr>
                </w:div>
                <w:div w:id="396127769">
                  <w:marLeft w:val="0"/>
                  <w:marRight w:val="0"/>
                  <w:marTop w:val="0"/>
                  <w:marBottom w:val="0"/>
                  <w:divBdr>
                    <w:top w:val="none" w:sz="0" w:space="0" w:color="auto"/>
                    <w:left w:val="none" w:sz="0" w:space="0" w:color="auto"/>
                    <w:bottom w:val="none" w:sz="0" w:space="0" w:color="auto"/>
                    <w:right w:val="none" w:sz="0" w:space="0" w:color="auto"/>
                  </w:divBdr>
                </w:div>
                <w:div w:id="1485854569">
                  <w:marLeft w:val="0"/>
                  <w:marRight w:val="0"/>
                  <w:marTop w:val="0"/>
                  <w:marBottom w:val="0"/>
                  <w:divBdr>
                    <w:top w:val="none" w:sz="0" w:space="0" w:color="auto"/>
                    <w:left w:val="none" w:sz="0" w:space="0" w:color="auto"/>
                    <w:bottom w:val="none" w:sz="0" w:space="0" w:color="auto"/>
                    <w:right w:val="none" w:sz="0" w:space="0" w:color="auto"/>
                  </w:divBdr>
                </w:div>
                <w:div w:id="2079012964">
                  <w:marLeft w:val="0"/>
                  <w:marRight w:val="0"/>
                  <w:marTop w:val="0"/>
                  <w:marBottom w:val="0"/>
                  <w:divBdr>
                    <w:top w:val="none" w:sz="0" w:space="0" w:color="auto"/>
                    <w:left w:val="none" w:sz="0" w:space="0" w:color="auto"/>
                    <w:bottom w:val="none" w:sz="0" w:space="0" w:color="auto"/>
                    <w:right w:val="none" w:sz="0" w:space="0" w:color="auto"/>
                  </w:divBdr>
                </w:div>
                <w:div w:id="1715695489">
                  <w:marLeft w:val="0"/>
                  <w:marRight w:val="0"/>
                  <w:marTop w:val="0"/>
                  <w:marBottom w:val="0"/>
                  <w:divBdr>
                    <w:top w:val="none" w:sz="0" w:space="0" w:color="auto"/>
                    <w:left w:val="none" w:sz="0" w:space="0" w:color="auto"/>
                    <w:bottom w:val="none" w:sz="0" w:space="0" w:color="auto"/>
                    <w:right w:val="none" w:sz="0" w:space="0" w:color="auto"/>
                  </w:divBdr>
                </w:div>
                <w:div w:id="1528906896">
                  <w:marLeft w:val="0"/>
                  <w:marRight w:val="0"/>
                  <w:marTop w:val="0"/>
                  <w:marBottom w:val="0"/>
                  <w:divBdr>
                    <w:top w:val="none" w:sz="0" w:space="0" w:color="auto"/>
                    <w:left w:val="none" w:sz="0" w:space="0" w:color="auto"/>
                    <w:bottom w:val="none" w:sz="0" w:space="0" w:color="auto"/>
                    <w:right w:val="none" w:sz="0" w:space="0" w:color="auto"/>
                  </w:divBdr>
                </w:div>
                <w:div w:id="1889024575">
                  <w:marLeft w:val="0"/>
                  <w:marRight w:val="0"/>
                  <w:marTop w:val="0"/>
                  <w:marBottom w:val="0"/>
                  <w:divBdr>
                    <w:top w:val="none" w:sz="0" w:space="0" w:color="auto"/>
                    <w:left w:val="none" w:sz="0" w:space="0" w:color="auto"/>
                    <w:bottom w:val="none" w:sz="0" w:space="0" w:color="auto"/>
                    <w:right w:val="none" w:sz="0" w:space="0" w:color="auto"/>
                  </w:divBdr>
                </w:div>
                <w:div w:id="497816164">
                  <w:marLeft w:val="0"/>
                  <w:marRight w:val="0"/>
                  <w:marTop w:val="0"/>
                  <w:marBottom w:val="0"/>
                  <w:divBdr>
                    <w:top w:val="none" w:sz="0" w:space="0" w:color="auto"/>
                    <w:left w:val="none" w:sz="0" w:space="0" w:color="auto"/>
                    <w:bottom w:val="none" w:sz="0" w:space="0" w:color="auto"/>
                    <w:right w:val="none" w:sz="0" w:space="0" w:color="auto"/>
                  </w:divBdr>
                </w:div>
                <w:div w:id="519705919">
                  <w:marLeft w:val="0"/>
                  <w:marRight w:val="0"/>
                  <w:marTop w:val="0"/>
                  <w:marBottom w:val="0"/>
                  <w:divBdr>
                    <w:top w:val="none" w:sz="0" w:space="0" w:color="auto"/>
                    <w:left w:val="none" w:sz="0" w:space="0" w:color="auto"/>
                    <w:bottom w:val="none" w:sz="0" w:space="0" w:color="auto"/>
                    <w:right w:val="none" w:sz="0" w:space="0" w:color="auto"/>
                  </w:divBdr>
                </w:div>
                <w:div w:id="289554213">
                  <w:marLeft w:val="0"/>
                  <w:marRight w:val="0"/>
                  <w:marTop w:val="0"/>
                  <w:marBottom w:val="0"/>
                  <w:divBdr>
                    <w:top w:val="none" w:sz="0" w:space="0" w:color="auto"/>
                    <w:left w:val="none" w:sz="0" w:space="0" w:color="auto"/>
                    <w:bottom w:val="none" w:sz="0" w:space="0" w:color="auto"/>
                    <w:right w:val="none" w:sz="0" w:space="0" w:color="auto"/>
                  </w:divBdr>
                </w:div>
                <w:div w:id="420223445">
                  <w:marLeft w:val="0"/>
                  <w:marRight w:val="0"/>
                  <w:marTop w:val="0"/>
                  <w:marBottom w:val="0"/>
                  <w:divBdr>
                    <w:top w:val="none" w:sz="0" w:space="0" w:color="auto"/>
                    <w:left w:val="none" w:sz="0" w:space="0" w:color="auto"/>
                    <w:bottom w:val="none" w:sz="0" w:space="0" w:color="auto"/>
                    <w:right w:val="none" w:sz="0" w:space="0" w:color="auto"/>
                  </w:divBdr>
                </w:div>
                <w:div w:id="58552831">
                  <w:marLeft w:val="0"/>
                  <w:marRight w:val="0"/>
                  <w:marTop w:val="0"/>
                  <w:marBottom w:val="0"/>
                  <w:divBdr>
                    <w:top w:val="none" w:sz="0" w:space="0" w:color="auto"/>
                    <w:left w:val="none" w:sz="0" w:space="0" w:color="auto"/>
                    <w:bottom w:val="none" w:sz="0" w:space="0" w:color="auto"/>
                    <w:right w:val="none" w:sz="0" w:space="0" w:color="auto"/>
                  </w:divBdr>
                </w:div>
                <w:div w:id="2093120722">
                  <w:marLeft w:val="0"/>
                  <w:marRight w:val="0"/>
                  <w:marTop w:val="0"/>
                  <w:marBottom w:val="0"/>
                  <w:divBdr>
                    <w:top w:val="none" w:sz="0" w:space="0" w:color="auto"/>
                    <w:left w:val="none" w:sz="0" w:space="0" w:color="auto"/>
                    <w:bottom w:val="none" w:sz="0" w:space="0" w:color="auto"/>
                    <w:right w:val="none" w:sz="0" w:space="0" w:color="auto"/>
                  </w:divBdr>
                </w:div>
                <w:div w:id="766198787">
                  <w:marLeft w:val="0"/>
                  <w:marRight w:val="0"/>
                  <w:marTop w:val="0"/>
                  <w:marBottom w:val="0"/>
                  <w:divBdr>
                    <w:top w:val="none" w:sz="0" w:space="0" w:color="auto"/>
                    <w:left w:val="none" w:sz="0" w:space="0" w:color="auto"/>
                    <w:bottom w:val="none" w:sz="0" w:space="0" w:color="auto"/>
                    <w:right w:val="none" w:sz="0" w:space="0" w:color="auto"/>
                  </w:divBdr>
                </w:div>
                <w:div w:id="1116026478">
                  <w:marLeft w:val="0"/>
                  <w:marRight w:val="0"/>
                  <w:marTop w:val="0"/>
                  <w:marBottom w:val="0"/>
                  <w:divBdr>
                    <w:top w:val="none" w:sz="0" w:space="0" w:color="auto"/>
                    <w:left w:val="none" w:sz="0" w:space="0" w:color="auto"/>
                    <w:bottom w:val="none" w:sz="0" w:space="0" w:color="auto"/>
                    <w:right w:val="none" w:sz="0" w:space="0" w:color="auto"/>
                  </w:divBdr>
                </w:div>
                <w:div w:id="579799214">
                  <w:marLeft w:val="0"/>
                  <w:marRight w:val="0"/>
                  <w:marTop w:val="0"/>
                  <w:marBottom w:val="0"/>
                  <w:divBdr>
                    <w:top w:val="none" w:sz="0" w:space="0" w:color="auto"/>
                    <w:left w:val="none" w:sz="0" w:space="0" w:color="auto"/>
                    <w:bottom w:val="none" w:sz="0" w:space="0" w:color="auto"/>
                    <w:right w:val="none" w:sz="0" w:space="0" w:color="auto"/>
                  </w:divBdr>
                </w:div>
                <w:div w:id="305623099">
                  <w:marLeft w:val="0"/>
                  <w:marRight w:val="0"/>
                  <w:marTop w:val="0"/>
                  <w:marBottom w:val="0"/>
                  <w:divBdr>
                    <w:top w:val="none" w:sz="0" w:space="0" w:color="auto"/>
                    <w:left w:val="none" w:sz="0" w:space="0" w:color="auto"/>
                    <w:bottom w:val="none" w:sz="0" w:space="0" w:color="auto"/>
                    <w:right w:val="none" w:sz="0" w:space="0" w:color="auto"/>
                  </w:divBdr>
                </w:div>
                <w:div w:id="755596612">
                  <w:marLeft w:val="0"/>
                  <w:marRight w:val="0"/>
                  <w:marTop w:val="0"/>
                  <w:marBottom w:val="0"/>
                  <w:divBdr>
                    <w:top w:val="none" w:sz="0" w:space="0" w:color="auto"/>
                    <w:left w:val="none" w:sz="0" w:space="0" w:color="auto"/>
                    <w:bottom w:val="none" w:sz="0" w:space="0" w:color="auto"/>
                    <w:right w:val="none" w:sz="0" w:space="0" w:color="auto"/>
                  </w:divBdr>
                </w:div>
                <w:div w:id="1153642304">
                  <w:marLeft w:val="0"/>
                  <w:marRight w:val="0"/>
                  <w:marTop w:val="0"/>
                  <w:marBottom w:val="0"/>
                  <w:divBdr>
                    <w:top w:val="none" w:sz="0" w:space="0" w:color="auto"/>
                    <w:left w:val="none" w:sz="0" w:space="0" w:color="auto"/>
                    <w:bottom w:val="none" w:sz="0" w:space="0" w:color="auto"/>
                    <w:right w:val="none" w:sz="0" w:space="0" w:color="auto"/>
                  </w:divBdr>
                </w:div>
                <w:div w:id="1380669434">
                  <w:marLeft w:val="0"/>
                  <w:marRight w:val="0"/>
                  <w:marTop w:val="0"/>
                  <w:marBottom w:val="0"/>
                  <w:divBdr>
                    <w:top w:val="none" w:sz="0" w:space="0" w:color="auto"/>
                    <w:left w:val="none" w:sz="0" w:space="0" w:color="auto"/>
                    <w:bottom w:val="none" w:sz="0" w:space="0" w:color="auto"/>
                    <w:right w:val="none" w:sz="0" w:space="0" w:color="auto"/>
                  </w:divBdr>
                </w:div>
                <w:div w:id="1179005026">
                  <w:marLeft w:val="0"/>
                  <w:marRight w:val="0"/>
                  <w:marTop w:val="0"/>
                  <w:marBottom w:val="0"/>
                  <w:divBdr>
                    <w:top w:val="none" w:sz="0" w:space="0" w:color="auto"/>
                    <w:left w:val="none" w:sz="0" w:space="0" w:color="auto"/>
                    <w:bottom w:val="none" w:sz="0" w:space="0" w:color="auto"/>
                    <w:right w:val="none" w:sz="0" w:space="0" w:color="auto"/>
                  </w:divBdr>
                </w:div>
                <w:div w:id="633368715">
                  <w:marLeft w:val="0"/>
                  <w:marRight w:val="0"/>
                  <w:marTop w:val="0"/>
                  <w:marBottom w:val="0"/>
                  <w:divBdr>
                    <w:top w:val="none" w:sz="0" w:space="0" w:color="auto"/>
                    <w:left w:val="none" w:sz="0" w:space="0" w:color="auto"/>
                    <w:bottom w:val="none" w:sz="0" w:space="0" w:color="auto"/>
                    <w:right w:val="none" w:sz="0" w:space="0" w:color="auto"/>
                  </w:divBdr>
                </w:div>
                <w:div w:id="951203989">
                  <w:marLeft w:val="0"/>
                  <w:marRight w:val="0"/>
                  <w:marTop w:val="0"/>
                  <w:marBottom w:val="0"/>
                  <w:divBdr>
                    <w:top w:val="none" w:sz="0" w:space="0" w:color="auto"/>
                    <w:left w:val="none" w:sz="0" w:space="0" w:color="auto"/>
                    <w:bottom w:val="none" w:sz="0" w:space="0" w:color="auto"/>
                    <w:right w:val="none" w:sz="0" w:space="0" w:color="auto"/>
                  </w:divBdr>
                </w:div>
                <w:div w:id="1137062970">
                  <w:marLeft w:val="0"/>
                  <w:marRight w:val="0"/>
                  <w:marTop w:val="0"/>
                  <w:marBottom w:val="0"/>
                  <w:divBdr>
                    <w:top w:val="none" w:sz="0" w:space="0" w:color="auto"/>
                    <w:left w:val="none" w:sz="0" w:space="0" w:color="auto"/>
                    <w:bottom w:val="none" w:sz="0" w:space="0" w:color="auto"/>
                    <w:right w:val="none" w:sz="0" w:space="0" w:color="auto"/>
                  </w:divBdr>
                </w:div>
                <w:div w:id="681781617">
                  <w:marLeft w:val="0"/>
                  <w:marRight w:val="0"/>
                  <w:marTop w:val="0"/>
                  <w:marBottom w:val="0"/>
                  <w:divBdr>
                    <w:top w:val="none" w:sz="0" w:space="0" w:color="auto"/>
                    <w:left w:val="none" w:sz="0" w:space="0" w:color="auto"/>
                    <w:bottom w:val="none" w:sz="0" w:space="0" w:color="auto"/>
                    <w:right w:val="none" w:sz="0" w:space="0" w:color="auto"/>
                  </w:divBdr>
                </w:div>
                <w:div w:id="1453482012">
                  <w:marLeft w:val="0"/>
                  <w:marRight w:val="0"/>
                  <w:marTop w:val="0"/>
                  <w:marBottom w:val="0"/>
                  <w:divBdr>
                    <w:top w:val="none" w:sz="0" w:space="0" w:color="auto"/>
                    <w:left w:val="none" w:sz="0" w:space="0" w:color="auto"/>
                    <w:bottom w:val="none" w:sz="0" w:space="0" w:color="auto"/>
                    <w:right w:val="none" w:sz="0" w:space="0" w:color="auto"/>
                  </w:divBdr>
                </w:div>
                <w:div w:id="748237540">
                  <w:marLeft w:val="0"/>
                  <w:marRight w:val="0"/>
                  <w:marTop w:val="0"/>
                  <w:marBottom w:val="0"/>
                  <w:divBdr>
                    <w:top w:val="none" w:sz="0" w:space="0" w:color="auto"/>
                    <w:left w:val="none" w:sz="0" w:space="0" w:color="auto"/>
                    <w:bottom w:val="none" w:sz="0" w:space="0" w:color="auto"/>
                    <w:right w:val="none" w:sz="0" w:space="0" w:color="auto"/>
                  </w:divBdr>
                </w:div>
                <w:div w:id="1919367190">
                  <w:marLeft w:val="0"/>
                  <w:marRight w:val="0"/>
                  <w:marTop w:val="0"/>
                  <w:marBottom w:val="0"/>
                  <w:divBdr>
                    <w:top w:val="none" w:sz="0" w:space="0" w:color="auto"/>
                    <w:left w:val="none" w:sz="0" w:space="0" w:color="auto"/>
                    <w:bottom w:val="none" w:sz="0" w:space="0" w:color="auto"/>
                    <w:right w:val="none" w:sz="0" w:space="0" w:color="auto"/>
                  </w:divBdr>
                </w:div>
                <w:div w:id="866338014">
                  <w:marLeft w:val="0"/>
                  <w:marRight w:val="0"/>
                  <w:marTop w:val="0"/>
                  <w:marBottom w:val="0"/>
                  <w:divBdr>
                    <w:top w:val="none" w:sz="0" w:space="0" w:color="auto"/>
                    <w:left w:val="none" w:sz="0" w:space="0" w:color="auto"/>
                    <w:bottom w:val="none" w:sz="0" w:space="0" w:color="auto"/>
                    <w:right w:val="none" w:sz="0" w:space="0" w:color="auto"/>
                  </w:divBdr>
                </w:div>
                <w:div w:id="238901770">
                  <w:marLeft w:val="0"/>
                  <w:marRight w:val="0"/>
                  <w:marTop w:val="0"/>
                  <w:marBottom w:val="0"/>
                  <w:divBdr>
                    <w:top w:val="none" w:sz="0" w:space="0" w:color="auto"/>
                    <w:left w:val="none" w:sz="0" w:space="0" w:color="auto"/>
                    <w:bottom w:val="none" w:sz="0" w:space="0" w:color="auto"/>
                    <w:right w:val="none" w:sz="0" w:space="0" w:color="auto"/>
                  </w:divBdr>
                </w:div>
                <w:div w:id="1181697484">
                  <w:marLeft w:val="0"/>
                  <w:marRight w:val="0"/>
                  <w:marTop w:val="0"/>
                  <w:marBottom w:val="0"/>
                  <w:divBdr>
                    <w:top w:val="none" w:sz="0" w:space="0" w:color="auto"/>
                    <w:left w:val="none" w:sz="0" w:space="0" w:color="auto"/>
                    <w:bottom w:val="none" w:sz="0" w:space="0" w:color="auto"/>
                    <w:right w:val="none" w:sz="0" w:space="0" w:color="auto"/>
                  </w:divBdr>
                </w:div>
                <w:div w:id="1214392367">
                  <w:marLeft w:val="0"/>
                  <w:marRight w:val="0"/>
                  <w:marTop w:val="0"/>
                  <w:marBottom w:val="0"/>
                  <w:divBdr>
                    <w:top w:val="none" w:sz="0" w:space="0" w:color="auto"/>
                    <w:left w:val="none" w:sz="0" w:space="0" w:color="auto"/>
                    <w:bottom w:val="none" w:sz="0" w:space="0" w:color="auto"/>
                    <w:right w:val="none" w:sz="0" w:space="0" w:color="auto"/>
                  </w:divBdr>
                </w:div>
                <w:div w:id="950624824">
                  <w:marLeft w:val="0"/>
                  <w:marRight w:val="0"/>
                  <w:marTop w:val="0"/>
                  <w:marBottom w:val="0"/>
                  <w:divBdr>
                    <w:top w:val="none" w:sz="0" w:space="0" w:color="auto"/>
                    <w:left w:val="none" w:sz="0" w:space="0" w:color="auto"/>
                    <w:bottom w:val="none" w:sz="0" w:space="0" w:color="auto"/>
                    <w:right w:val="none" w:sz="0" w:space="0" w:color="auto"/>
                  </w:divBdr>
                </w:div>
                <w:div w:id="492917492">
                  <w:marLeft w:val="0"/>
                  <w:marRight w:val="0"/>
                  <w:marTop w:val="0"/>
                  <w:marBottom w:val="0"/>
                  <w:divBdr>
                    <w:top w:val="none" w:sz="0" w:space="0" w:color="auto"/>
                    <w:left w:val="none" w:sz="0" w:space="0" w:color="auto"/>
                    <w:bottom w:val="none" w:sz="0" w:space="0" w:color="auto"/>
                    <w:right w:val="none" w:sz="0" w:space="0" w:color="auto"/>
                  </w:divBdr>
                </w:div>
                <w:div w:id="1912084847">
                  <w:marLeft w:val="0"/>
                  <w:marRight w:val="0"/>
                  <w:marTop w:val="0"/>
                  <w:marBottom w:val="0"/>
                  <w:divBdr>
                    <w:top w:val="none" w:sz="0" w:space="0" w:color="auto"/>
                    <w:left w:val="none" w:sz="0" w:space="0" w:color="auto"/>
                    <w:bottom w:val="none" w:sz="0" w:space="0" w:color="auto"/>
                    <w:right w:val="none" w:sz="0" w:space="0" w:color="auto"/>
                  </w:divBdr>
                </w:div>
                <w:div w:id="1078940606">
                  <w:marLeft w:val="0"/>
                  <w:marRight w:val="0"/>
                  <w:marTop w:val="0"/>
                  <w:marBottom w:val="0"/>
                  <w:divBdr>
                    <w:top w:val="none" w:sz="0" w:space="0" w:color="auto"/>
                    <w:left w:val="none" w:sz="0" w:space="0" w:color="auto"/>
                    <w:bottom w:val="none" w:sz="0" w:space="0" w:color="auto"/>
                    <w:right w:val="none" w:sz="0" w:space="0" w:color="auto"/>
                  </w:divBdr>
                </w:div>
                <w:div w:id="869996571">
                  <w:marLeft w:val="0"/>
                  <w:marRight w:val="0"/>
                  <w:marTop w:val="0"/>
                  <w:marBottom w:val="0"/>
                  <w:divBdr>
                    <w:top w:val="none" w:sz="0" w:space="0" w:color="auto"/>
                    <w:left w:val="none" w:sz="0" w:space="0" w:color="auto"/>
                    <w:bottom w:val="none" w:sz="0" w:space="0" w:color="auto"/>
                    <w:right w:val="none" w:sz="0" w:space="0" w:color="auto"/>
                  </w:divBdr>
                </w:div>
                <w:div w:id="1179735898">
                  <w:marLeft w:val="0"/>
                  <w:marRight w:val="0"/>
                  <w:marTop w:val="0"/>
                  <w:marBottom w:val="0"/>
                  <w:divBdr>
                    <w:top w:val="none" w:sz="0" w:space="0" w:color="auto"/>
                    <w:left w:val="none" w:sz="0" w:space="0" w:color="auto"/>
                    <w:bottom w:val="none" w:sz="0" w:space="0" w:color="auto"/>
                    <w:right w:val="none" w:sz="0" w:space="0" w:color="auto"/>
                  </w:divBdr>
                </w:div>
                <w:div w:id="1245456182">
                  <w:marLeft w:val="0"/>
                  <w:marRight w:val="0"/>
                  <w:marTop w:val="0"/>
                  <w:marBottom w:val="0"/>
                  <w:divBdr>
                    <w:top w:val="none" w:sz="0" w:space="0" w:color="auto"/>
                    <w:left w:val="none" w:sz="0" w:space="0" w:color="auto"/>
                    <w:bottom w:val="none" w:sz="0" w:space="0" w:color="auto"/>
                    <w:right w:val="none" w:sz="0" w:space="0" w:color="auto"/>
                  </w:divBdr>
                </w:div>
                <w:div w:id="1222061280">
                  <w:marLeft w:val="0"/>
                  <w:marRight w:val="0"/>
                  <w:marTop w:val="0"/>
                  <w:marBottom w:val="0"/>
                  <w:divBdr>
                    <w:top w:val="none" w:sz="0" w:space="0" w:color="auto"/>
                    <w:left w:val="none" w:sz="0" w:space="0" w:color="auto"/>
                    <w:bottom w:val="none" w:sz="0" w:space="0" w:color="auto"/>
                    <w:right w:val="none" w:sz="0" w:space="0" w:color="auto"/>
                  </w:divBdr>
                </w:div>
                <w:div w:id="281157000">
                  <w:marLeft w:val="0"/>
                  <w:marRight w:val="0"/>
                  <w:marTop w:val="0"/>
                  <w:marBottom w:val="0"/>
                  <w:divBdr>
                    <w:top w:val="none" w:sz="0" w:space="0" w:color="auto"/>
                    <w:left w:val="none" w:sz="0" w:space="0" w:color="auto"/>
                    <w:bottom w:val="none" w:sz="0" w:space="0" w:color="auto"/>
                    <w:right w:val="none" w:sz="0" w:space="0" w:color="auto"/>
                  </w:divBdr>
                </w:div>
                <w:div w:id="2064327899">
                  <w:marLeft w:val="0"/>
                  <w:marRight w:val="0"/>
                  <w:marTop w:val="0"/>
                  <w:marBottom w:val="0"/>
                  <w:divBdr>
                    <w:top w:val="none" w:sz="0" w:space="0" w:color="auto"/>
                    <w:left w:val="none" w:sz="0" w:space="0" w:color="auto"/>
                    <w:bottom w:val="none" w:sz="0" w:space="0" w:color="auto"/>
                    <w:right w:val="none" w:sz="0" w:space="0" w:color="auto"/>
                  </w:divBdr>
                </w:div>
                <w:div w:id="164979243">
                  <w:marLeft w:val="0"/>
                  <w:marRight w:val="0"/>
                  <w:marTop w:val="0"/>
                  <w:marBottom w:val="0"/>
                  <w:divBdr>
                    <w:top w:val="none" w:sz="0" w:space="0" w:color="auto"/>
                    <w:left w:val="none" w:sz="0" w:space="0" w:color="auto"/>
                    <w:bottom w:val="none" w:sz="0" w:space="0" w:color="auto"/>
                    <w:right w:val="none" w:sz="0" w:space="0" w:color="auto"/>
                  </w:divBdr>
                </w:div>
                <w:div w:id="980117751">
                  <w:marLeft w:val="0"/>
                  <w:marRight w:val="0"/>
                  <w:marTop w:val="0"/>
                  <w:marBottom w:val="0"/>
                  <w:divBdr>
                    <w:top w:val="none" w:sz="0" w:space="0" w:color="auto"/>
                    <w:left w:val="none" w:sz="0" w:space="0" w:color="auto"/>
                    <w:bottom w:val="none" w:sz="0" w:space="0" w:color="auto"/>
                    <w:right w:val="none" w:sz="0" w:space="0" w:color="auto"/>
                  </w:divBdr>
                </w:div>
                <w:div w:id="1827355086">
                  <w:marLeft w:val="0"/>
                  <w:marRight w:val="0"/>
                  <w:marTop w:val="0"/>
                  <w:marBottom w:val="0"/>
                  <w:divBdr>
                    <w:top w:val="none" w:sz="0" w:space="0" w:color="auto"/>
                    <w:left w:val="none" w:sz="0" w:space="0" w:color="auto"/>
                    <w:bottom w:val="none" w:sz="0" w:space="0" w:color="auto"/>
                    <w:right w:val="none" w:sz="0" w:space="0" w:color="auto"/>
                  </w:divBdr>
                </w:div>
                <w:div w:id="543636766">
                  <w:marLeft w:val="0"/>
                  <w:marRight w:val="0"/>
                  <w:marTop w:val="0"/>
                  <w:marBottom w:val="0"/>
                  <w:divBdr>
                    <w:top w:val="none" w:sz="0" w:space="0" w:color="auto"/>
                    <w:left w:val="none" w:sz="0" w:space="0" w:color="auto"/>
                    <w:bottom w:val="none" w:sz="0" w:space="0" w:color="auto"/>
                    <w:right w:val="none" w:sz="0" w:space="0" w:color="auto"/>
                  </w:divBdr>
                </w:div>
                <w:div w:id="971668876">
                  <w:marLeft w:val="0"/>
                  <w:marRight w:val="0"/>
                  <w:marTop w:val="0"/>
                  <w:marBottom w:val="0"/>
                  <w:divBdr>
                    <w:top w:val="none" w:sz="0" w:space="0" w:color="auto"/>
                    <w:left w:val="none" w:sz="0" w:space="0" w:color="auto"/>
                    <w:bottom w:val="none" w:sz="0" w:space="0" w:color="auto"/>
                    <w:right w:val="none" w:sz="0" w:space="0" w:color="auto"/>
                  </w:divBdr>
                </w:div>
                <w:div w:id="180094711">
                  <w:marLeft w:val="0"/>
                  <w:marRight w:val="0"/>
                  <w:marTop w:val="0"/>
                  <w:marBottom w:val="0"/>
                  <w:divBdr>
                    <w:top w:val="none" w:sz="0" w:space="0" w:color="auto"/>
                    <w:left w:val="none" w:sz="0" w:space="0" w:color="auto"/>
                    <w:bottom w:val="none" w:sz="0" w:space="0" w:color="auto"/>
                    <w:right w:val="none" w:sz="0" w:space="0" w:color="auto"/>
                  </w:divBdr>
                </w:div>
                <w:div w:id="768770016">
                  <w:marLeft w:val="0"/>
                  <w:marRight w:val="0"/>
                  <w:marTop w:val="0"/>
                  <w:marBottom w:val="0"/>
                  <w:divBdr>
                    <w:top w:val="none" w:sz="0" w:space="0" w:color="auto"/>
                    <w:left w:val="none" w:sz="0" w:space="0" w:color="auto"/>
                    <w:bottom w:val="none" w:sz="0" w:space="0" w:color="auto"/>
                    <w:right w:val="none" w:sz="0" w:space="0" w:color="auto"/>
                  </w:divBdr>
                </w:div>
                <w:div w:id="1717199929">
                  <w:marLeft w:val="0"/>
                  <w:marRight w:val="0"/>
                  <w:marTop w:val="0"/>
                  <w:marBottom w:val="0"/>
                  <w:divBdr>
                    <w:top w:val="none" w:sz="0" w:space="0" w:color="auto"/>
                    <w:left w:val="none" w:sz="0" w:space="0" w:color="auto"/>
                    <w:bottom w:val="none" w:sz="0" w:space="0" w:color="auto"/>
                    <w:right w:val="none" w:sz="0" w:space="0" w:color="auto"/>
                  </w:divBdr>
                </w:div>
                <w:div w:id="9503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800574">
          <w:marLeft w:val="0"/>
          <w:marRight w:val="0"/>
          <w:marTop w:val="12"/>
          <w:marBottom w:val="0"/>
          <w:divBdr>
            <w:top w:val="single" w:sz="48" w:space="0" w:color="auto"/>
            <w:left w:val="single" w:sz="48" w:space="0" w:color="auto"/>
            <w:bottom w:val="single" w:sz="48" w:space="0" w:color="auto"/>
            <w:right w:val="single" w:sz="48" w:space="0" w:color="auto"/>
          </w:divBdr>
          <w:divsChild>
            <w:div w:id="649865415">
              <w:marLeft w:val="0"/>
              <w:marRight w:val="0"/>
              <w:marTop w:val="0"/>
              <w:marBottom w:val="0"/>
              <w:divBdr>
                <w:top w:val="none" w:sz="0" w:space="0" w:color="auto"/>
                <w:left w:val="none" w:sz="0" w:space="0" w:color="auto"/>
                <w:bottom w:val="none" w:sz="0" w:space="0" w:color="auto"/>
                <w:right w:val="none" w:sz="0" w:space="0" w:color="auto"/>
              </w:divBdr>
              <w:divsChild>
                <w:div w:id="1854689257">
                  <w:marLeft w:val="0"/>
                  <w:marRight w:val="0"/>
                  <w:marTop w:val="0"/>
                  <w:marBottom w:val="0"/>
                  <w:divBdr>
                    <w:top w:val="none" w:sz="0" w:space="0" w:color="auto"/>
                    <w:left w:val="none" w:sz="0" w:space="0" w:color="auto"/>
                    <w:bottom w:val="none" w:sz="0" w:space="0" w:color="auto"/>
                    <w:right w:val="none" w:sz="0" w:space="0" w:color="auto"/>
                  </w:divBdr>
                </w:div>
                <w:div w:id="905146602">
                  <w:marLeft w:val="0"/>
                  <w:marRight w:val="0"/>
                  <w:marTop w:val="0"/>
                  <w:marBottom w:val="0"/>
                  <w:divBdr>
                    <w:top w:val="none" w:sz="0" w:space="0" w:color="auto"/>
                    <w:left w:val="none" w:sz="0" w:space="0" w:color="auto"/>
                    <w:bottom w:val="none" w:sz="0" w:space="0" w:color="auto"/>
                    <w:right w:val="none" w:sz="0" w:space="0" w:color="auto"/>
                  </w:divBdr>
                </w:div>
                <w:div w:id="1590504425">
                  <w:marLeft w:val="0"/>
                  <w:marRight w:val="0"/>
                  <w:marTop w:val="0"/>
                  <w:marBottom w:val="0"/>
                  <w:divBdr>
                    <w:top w:val="none" w:sz="0" w:space="0" w:color="auto"/>
                    <w:left w:val="none" w:sz="0" w:space="0" w:color="auto"/>
                    <w:bottom w:val="none" w:sz="0" w:space="0" w:color="auto"/>
                    <w:right w:val="none" w:sz="0" w:space="0" w:color="auto"/>
                  </w:divBdr>
                </w:div>
                <w:div w:id="260139696">
                  <w:marLeft w:val="0"/>
                  <w:marRight w:val="0"/>
                  <w:marTop w:val="0"/>
                  <w:marBottom w:val="0"/>
                  <w:divBdr>
                    <w:top w:val="none" w:sz="0" w:space="0" w:color="auto"/>
                    <w:left w:val="none" w:sz="0" w:space="0" w:color="auto"/>
                    <w:bottom w:val="none" w:sz="0" w:space="0" w:color="auto"/>
                    <w:right w:val="none" w:sz="0" w:space="0" w:color="auto"/>
                  </w:divBdr>
                </w:div>
                <w:div w:id="375933738">
                  <w:marLeft w:val="0"/>
                  <w:marRight w:val="0"/>
                  <w:marTop w:val="0"/>
                  <w:marBottom w:val="0"/>
                  <w:divBdr>
                    <w:top w:val="none" w:sz="0" w:space="0" w:color="auto"/>
                    <w:left w:val="none" w:sz="0" w:space="0" w:color="auto"/>
                    <w:bottom w:val="none" w:sz="0" w:space="0" w:color="auto"/>
                    <w:right w:val="none" w:sz="0" w:space="0" w:color="auto"/>
                  </w:divBdr>
                </w:div>
                <w:div w:id="569077976">
                  <w:marLeft w:val="0"/>
                  <w:marRight w:val="0"/>
                  <w:marTop w:val="0"/>
                  <w:marBottom w:val="0"/>
                  <w:divBdr>
                    <w:top w:val="none" w:sz="0" w:space="0" w:color="auto"/>
                    <w:left w:val="none" w:sz="0" w:space="0" w:color="auto"/>
                    <w:bottom w:val="none" w:sz="0" w:space="0" w:color="auto"/>
                    <w:right w:val="none" w:sz="0" w:space="0" w:color="auto"/>
                  </w:divBdr>
                </w:div>
                <w:div w:id="1113599183">
                  <w:marLeft w:val="0"/>
                  <w:marRight w:val="0"/>
                  <w:marTop w:val="0"/>
                  <w:marBottom w:val="0"/>
                  <w:divBdr>
                    <w:top w:val="none" w:sz="0" w:space="0" w:color="auto"/>
                    <w:left w:val="none" w:sz="0" w:space="0" w:color="auto"/>
                    <w:bottom w:val="none" w:sz="0" w:space="0" w:color="auto"/>
                    <w:right w:val="none" w:sz="0" w:space="0" w:color="auto"/>
                  </w:divBdr>
                </w:div>
                <w:div w:id="378088978">
                  <w:marLeft w:val="0"/>
                  <w:marRight w:val="0"/>
                  <w:marTop w:val="0"/>
                  <w:marBottom w:val="0"/>
                  <w:divBdr>
                    <w:top w:val="none" w:sz="0" w:space="0" w:color="auto"/>
                    <w:left w:val="none" w:sz="0" w:space="0" w:color="auto"/>
                    <w:bottom w:val="none" w:sz="0" w:space="0" w:color="auto"/>
                    <w:right w:val="none" w:sz="0" w:space="0" w:color="auto"/>
                  </w:divBdr>
                </w:div>
                <w:div w:id="2061511589">
                  <w:marLeft w:val="0"/>
                  <w:marRight w:val="0"/>
                  <w:marTop w:val="0"/>
                  <w:marBottom w:val="0"/>
                  <w:divBdr>
                    <w:top w:val="none" w:sz="0" w:space="0" w:color="auto"/>
                    <w:left w:val="none" w:sz="0" w:space="0" w:color="auto"/>
                    <w:bottom w:val="none" w:sz="0" w:space="0" w:color="auto"/>
                    <w:right w:val="none" w:sz="0" w:space="0" w:color="auto"/>
                  </w:divBdr>
                </w:div>
                <w:div w:id="1720089344">
                  <w:marLeft w:val="0"/>
                  <w:marRight w:val="0"/>
                  <w:marTop w:val="0"/>
                  <w:marBottom w:val="0"/>
                  <w:divBdr>
                    <w:top w:val="none" w:sz="0" w:space="0" w:color="auto"/>
                    <w:left w:val="none" w:sz="0" w:space="0" w:color="auto"/>
                    <w:bottom w:val="none" w:sz="0" w:space="0" w:color="auto"/>
                    <w:right w:val="none" w:sz="0" w:space="0" w:color="auto"/>
                  </w:divBdr>
                </w:div>
                <w:div w:id="1299067031">
                  <w:marLeft w:val="0"/>
                  <w:marRight w:val="0"/>
                  <w:marTop w:val="0"/>
                  <w:marBottom w:val="0"/>
                  <w:divBdr>
                    <w:top w:val="none" w:sz="0" w:space="0" w:color="auto"/>
                    <w:left w:val="none" w:sz="0" w:space="0" w:color="auto"/>
                    <w:bottom w:val="none" w:sz="0" w:space="0" w:color="auto"/>
                    <w:right w:val="none" w:sz="0" w:space="0" w:color="auto"/>
                  </w:divBdr>
                </w:div>
                <w:div w:id="679628000">
                  <w:marLeft w:val="0"/>
                  <w:marRight w:val="0"/>
                  <w:marTop w:val="0"/>
                  <w:marBottom w:val="0"/>
                  <w:divBdr>
                    <w:top w:val="none" w:sz="0" w:space="0" w:color="auto"/>
                    <w:left w:val="none" w:sz="0" w:space="0" w:color="auto"/>
                    <w:bottom w:val="none" w:sz="0" w:space="0" w:color="auto"/>
                    <w:right w:val="none" w:sz="0" w:space="0" w:color="auto"/>
                  </w:divBdr>
                </w:div>
                <w:div w:id="1219783310">
                  <w:marLeft w:val="0"/>
                  <w:marRight w:val="0"/>
                  <w:marTop w:val="0"/>
                  <w:marBottom w:val="0"/>
                  <w:divBdr>
                    <w:top w:val="none" w:sz="0" w:space="0" w:color="auto"/>
                    <w:left w:val="none" w:sz="0" w:space="0" w:color="auto"/>
                    <w:bottom w:val="none" w:sz="0" w:space="0" w:color="auto"/>
                    <w:right w:val="none" w:sz="0" w:space="0" w:color="auto"/>
                  </w:divBdr>
                </w:div>
                <w:div w:id="2085688379">
                  <w:marLeft w:val="0"/>
                  <w:marRight w:val="0"/>
                  <w:marTop w:val="0"/>
                  <w:marBottom w:val="0"/>
                  <w:divBdr>
                    <w:top w:val="none" w:sz="0" w:space="0" w:color="auto"/>
                    <w:left w:val="none" w:sz="0" w:space="0" w:color="auto"/>
                    <w:bottom w:val="none" w:sz="0" w:space="0" w:color="auto"/>
                    <w:right w:val="none" w:sz="0" w:space="0" w:color="auto"/>
                  </w:divBdr>
                </w:div>
                <w:div w:id="712003935">
                  <w:marLeft w:val="0"/>
                  <w:marRight w:val="0"/>
                  <w:marTop w:val="0"/>
                  <w:marBottom w:val="0"/>
                  <w:divBdr>
                    <w:top w:val="none" w:sz="0" w:space="0" w:color="auto"/>
                    <w:left w:val="none" w:sz="0" w:space="0" w:color="auto"/>
                    <w:bottom w:val="none" w:sz="0" w:space="0" w:color="auto"/>
                    <w:right w:val="none" w:sz="0" w:space="0" w:color="auto"/>
                  </w:divBdr>
                </w:div>
                <w:div w:id="1548831032">
                  <w:marLeft w:val="0"/>
                  <w:marRight w:val="0"/>
                  <w:marTop w:val="0"/>
                  <w:marBottom w:val="0"/>
                  <w:divBdr>
                    <w:top w:val="none" w:sz="0" w:space="0" w:color="auto"/>
                    <w:left w:val="none" w:sz="0" w:space="0" w:color="auto"/>
                    <w:bottom w:val="none" w:sz="0" w:space="0" w:color="auto"/>
                    <w:right w:val="none" w:sz="0" w:space="0" w:color="auto"/>
                  </w:divBdr>
                </w:div>
                <w:div w:id="203837787">
                  <w:marLeft w:val="0"/>
                  <w:marRight w:val="0"/>
                  <w:marTop w:val="0"/>
                  <w:marBottom w:val="0"/>
                  <w:divBdr>
                    <w:top w:val="none" w:sz="0" w:space="0" w:color="auto"/>
                    <w:left w:val="none" w:sz="0" w:space="0" w:color="auto"/>
                    <w:bottom w:val="none" w:sz="0" w:space="0" w:color="auto"/>
                    <w:right w:val="none" w:sz="0" w:space="0" w:color="auto"/>
                  </w:divBdr>
                </w:div>
                <w:div w:id="845486400">
                  <w:marLeft w:val="0"/>
                  <w:marRight w:val="0"/>
                  <w:marTop w:val="0"/>
                  <w:marBottom w:val="0"/>
                  <w:divBdr>
                    <w:top w:val="none" w:sz="0" w:space="0" w:color="auto"/>
                    <w:left w:val="none" w:sz="0" w:space="0" w:color="auto"/>
                    <w:bottom w:val="none" w:sz="0" w:space="0" w:color="auto"/>
                    <w:right w:val="none" w:sz="0" w:space="0" w:color="auto"/>
                  </w:divBdr>
                </w:div>
                <w:div w:id="973678023">
                  <w:marLeft w:val="0"/>
                  <w:marRight w:val="0"/>
                  <w:marTop w:val="0"/>
                  <w:marBottom w:val="0"/>
                  <w:divBdr>
                    <w:top w:val="none" w:sz="0" w:space="0" w:color="auto"/>
                    <w:left w:val="none" w:sz="0" w:space="0" w:color="auto"/>
                    <w:bottom w:val="none" w:sz="0" w:space="0" w:color="auto"/>
                    <w:right w:val="none" w:sz="0" w:space="0" w:color="auto"/>
                  </w:divBdr>
                </w:div>
                <w:div w:id="1375351503">
                  <w:marLeft w:val="0"/>
                  <w:marRight w:val="0"/>
                  <w:marTop w:val="0"/>
                  <w:marBottom w:val="0"/>
                  <w:divBdr>
                    <w:top w:val="none" w:sz="0" w:space="0" w:color="auto"/>
                    <w:left w:val="none" w:sz="0" w:space="0" w:color="auto"/>
                    <w:bottom w:val="none" w:sz="0" w:space="0" w:color="auto"/>
                    <w:right w:val="none" w:sz="0" w:space="0" w:color="auto"/>
                  </w:divBdr>
                </w:div>
                <w:div w:id="941496104">
                  <w:marLeft w:val="0"/>
                  <w:marRight w:val="0"/>
                  <w:marTop w:val="0"/>
                  <w:marBottom w:val="0"/>
                  <w:divBdr>
                    <w:top w:val="none" w:sz="0" w:space="0" w:color="auto"/>
                    <w:left w:val="none" w:sz="0" w:space="0" w:color="auto"/>
                    <w:bottom w:val="none" w:sz="0" w:space="0" w:color="auto"/>
                    <w:right w:val="none" w:sz="0" w:space="0" w:color="auto"/>
                  </w:divBdr>
                </w:div>
                <w:div w:id="1639995023">
                  <w:marLeft w:val="0"/>
                  <w:marRight w:val="0"/>
                  <w:marTop w:val="0"/>
                  <w:marBottom w:val="0"/>
                  <w:divBdr>
                    <w:top w:val="none" w:sz="0" w:space="0" w:color="auto"/>
                    <w:left w:val="none" w:sz="0" w:space="0" w:color="auto"/>
                    <w:bottom w:val="none" w:sz="0" w:space="0" w:color="auto"/>
                    <w:right w:val="none" w:sz="0" w:space="0" w:color="auto"/>
                  </w:divBdr>
                </w:div>
                <w:div w:id="1405223586">
                  <w:marLeft w:val="0"/>
                  <w:marRight w:val="0"/>
                  <w:marTop w:val="0"/>
                  <w:marBottom w:val="0"/>
                  <w:divBdr>
                    <w:top w:val="none" w:sz="0" w:space="0" w:color="auto"/>
                    <w:left w:val="none" w:sz="0" w:space="0" w:color="auto"/>
                    <w:bottom w:val="none" w:sz="0" w:space="0" w:color="auto"/>
                    <w:right w:val="none" w:sz="0" w:space="0" w:color="auto"/>
                  </w:divBdr>
                </w:div>
                <w:div w:id="106388889">
                  <w:marLeft w:val="0"/>
                  <w:marRight w:val="0"/>
                  <w:marTop w:val="0"/>
                  <w:marBottom w:val="0"/>
                  <w:divBdr>
                    <w:top w:val="none" w:sz="0" w:space="0" w:color="auto"/>
                    <w:left w:val="none" w:sz="0" w:space="0" w:color="auto"/>
                    <w:bottom w:val="none" w:sz="0" w:space="0" w:color="auto"/>
                    <w:right w:val="none" w:sz="0" w:space="0" w:color="auto"/>
                  </w:divBdr>
                </w:div>
                <w:div w:id="1604261298">
                  <w:marLeft w:val="0"/>
                  <w:marRight w:val="0"/>
                  <w:marTop w:val="0"/>
                  <w:marBottom w:val="0"/>
                  <w:divBdr>
                    <w:top w:val="none" w:sz="0" w:space="0" w:color="auto"/>
                    <w:left w:val="none" w:sz="0" w:space="0" w:color="auto"/>
                    <w:bottom w:val="none" w:sz="0" w:space="0" w:color="auto"/>
                    <w:right w:val="none" w:sz="0" w:space="0" w:color="auto"/>
                  </w:divBdr>
                </w:div>
                <w:div w:id="1740518732">
                  <w:marLeft w:val="0"/>
                  <w:marRight w:val="0"/>
                  <w:marTop w:val="0"/>
                  <w:marBottom w:val="0"/>
                  <w:divBdr>
                    <w:top w:val="none" w:sz="0" w:space="0" w:color="auto"/>
                    <w:left w:val="none" w:sz="0" w:space="0" w:color="auto"/>
                    <w:bottom w:val="none" w:sz="0" w:space="0" w:color="auto"/>
                    <w:right w:val="none" w:sz="0" w:space="0" w:color="auto"/>
                  </w:divBdr>
                </w:div>
                <w:div w:id="1274705896">
                  <w:marLeft w:val="0"/>
                  <w:marRight w:val="0"/>
                  <w:marTop w:val="0"/>
                  <w:marBottom w:val="0"/>
                  <w:divBdr>
                    <w:top w:val="none" w:sz="0" w:space="0" w:color="auto"/>
                    <w:left w:val="none" w:sz="0" w:space="0" w:color="auto"/>
                    <w:bottom w:val="none" w:sz="0" w:space="0" w:color="auto"/>
                    <w:right w:val="none" w:sz="0" w:space="0" w:color="auto"/>
                  </w:divBdr>
                </w:div>
                <w:div w:id="1032733083">
                  <w:marLeft w:val="0"/>
                  <w:marRight w:val="0"/>
                  <w:marTop w:val="0"/>
                  <w:marBottom w:val="0"/>
                  <w:divBdr>
                    <w:top w:val="none" w:sz="0" w:space="0" w:color="auto"/>
                    <w:left w:val="none" w:sz="0" w:space="0" w:color="auto"/>
                    <w:bottom w:val="none" w:sz="0" w:space="0" w:color="auto"/>
                    <w:right w:val="none" w:sz="0" w:space="0" w:color="auto"/>
                  </w:divBdr>
                </w:div>
                <w:div w:id="1764110884">
                  <w:marLeft w:val="0"/>
                  <w:marRight w:val="0"/>
                  <w:marTop w:val="0"/>
                  <w:marBottom w:val="0"/>
                  <w:divBdr>
                    <w:top w:val="none" w:sz="0" w:space="0" w:color="auto"/>
                    <w:left w:val="none" w:sz="0" w:space="0" w:color="auto"/>
                    <w:bottom w:val="none" w:sz="0" w:space="0" w:color="auto"/>
                    <w:right w:val="none" w:sz="0" w:space="0" w:color="auto"/>
                  </w:divBdr>
                </w:div>
                <w:div w:id="862866830">
                  <w:marLeft w:val="0"/>
                  <w:marRight w:val="0"/>
                  <w:marTop w:val="0"/>
                  <w:marBottom w:val="0"/>
                  <w:divBdr>
                    <w:top w:val="none" w:sz="0" w:space="0" w:color="auto"/>
                    <w:left w:val="none" w:sz="0" w:space="0" w:color="auto"/>
                    <w:bottom w:val="none" w:sz="0" w:space="0" w:color="auto"/>
                    <w:right w:val="none" w:sz="0" w:space="0" w:color="auto"/>
                  </w:divBdr>
                </w:div>
                <w:div w:id="1700817856">
                  <w:marLeft w:val="0"/>
                  <w:marRight w:val="0"/>
                  <w:marTop w:val="0"/>
                  <w:marBottom w:val="0"/>
                  <w:divBdr>
                    <w:top w:val="none" w:sz="0" w:space="0" w:color="auto"/>
                    <w:left w:val="none" w:sz="0" w:space="0" w:color="auto"/>
                    <w:bottom w:val="none" w:sz="0" w:space="0" w:color="auto"/>
                    <w:right w:val="none" w:sz="0" w:space="0" w:color="auto"/>
                  </w:divBdr>
                </w:div>
                <w:div w:id="1131483169">
                  <w:marLeft w:val="0"/>
                  <w:marRight w:val="0"/>
                  <w:marTop w:val="0"/>
                  <w:marBottom w:val="0"/>
                  <w:divBdr>
                    <w:top w:val="none" w:sz="0" w:space="0" w:color="auto"/>
                    <w:left w:val="none" w:sz="0" w:space="0" w:color="auto"/>
                    <w:bottom w:val="none" w:sz="0" w:space="0" w:color="auto"/>
                    <w:right w:val="none" w:sz="0" w:space="0" w:color="auto"/>
                  </w:divBdr>
                </w:div>
                <w:div w:id="1396465253">
                  <w:marLeft w:val="0"/>
                  <w:marRight w:val="0"/>
                  <w:marTop w:val="0"/>
                  <w:marBottom w:val="0"/>
                  <w:divBdr>
                    <w:top w:val="none" w:sz="0" w:space="0" w:color="auto"/>
                    <w:left w:val="none" w:sz="0" w:space="0" w:color="auto"/>
                    <w:bottom w:val="none" w:sz="0" w:space="0" w:color="auto"/>
                    <w:right w:val="none" w:sz="0" w:space="0" w:color="auto"/>
                  </w:divBdr>
                </w:div>
                <w:div w:id="1745293723">
                  <w:marLeft w:val="0"/>
                  <w:marRight w:val="0"/>
                  <w:marTop w:val="0"/>
                  <w:marBottom w:val="0"/>
                  <w:divBdr>
                    <w:top w:val="none" w:sz="0" w:space="0" w:color="auto"/>
                    <w:left w:val="none" w:sz="0" w:space="0" w:color="auto"/>
                    <w:bottom w:val="none" w:sz="0" w:space="0" w:color="auto"/>
                    <w:right w:val="none" w:sz="0" w:space="0" w:color="auto"/>
                  </w:divBdr>
                </w:div>
                <w:div w:id="65810054">
                  <w:marLeft w:val="0"/>
                  <w:marRight w:val="0"/>
                  <w:marTop w:val="0"/>
                  <w:marBottom w:val="0"/>
                  <w:divBdr>
                    <w:top w:val="none" w:sz="0" w:space="0" w:color="auto"/>
                    <w:left w:val="none" w:sz="0" w:space="0" w:color="auto"/>
                    <w:bottom w:val="none" w:sz="0" w:space="0" w:color="auto"/>
                    <w:right w:val="none" w:sz="0" w:space="0" w:color="auto"/>
                  </w:divBdr>
                </w:div>
                <w:div w:id="1678920456">
                  <w:marLeft w:val="0"/>
                  <w:marRight w:val="0"/>
                  <w:marTop w:val="0"/>
                  <w:marBottom w:val="0"/>
                  <w:divBdr>
                    <w:top w:val="none" w:sz="0" w:space="0" w:color="auto"/>
                    <w:left w:val="none" w:sz="0" w:space="0" w:color="auto"/>
                    <w:bottom w:val="none" w:sz="0" w:space="0" w:color="auto"/>
                    <w:right w:val="none" w:sz="0" w:space="0" w:color="auto"/>
                  </w:divBdr>
                </w:div>
                <w:div w:id="327707747">
                  <w:marLeft w:val="0"/>
                  <w:marRight w:val="0"/>
                  <w:marTop w:val="0"/>
                  <w:marBottom w:val="0"/>
                  <w:divBdr>
                    <w:top w:val="none" w:sz="0" w:space="0" w:color="auto"/>
                    <w:left w:val="none" w:sz="0" w:space="0" w:color="auto"/>
                    <w:bottom w:val="none" w:sz="0" w:space="0" w:color="auto"/>
                    <w:right w:val="none" w:sz="0" w:space="0" w:color="auto"/>
                  </w:divBdr>
                </w:div>
                <w:div w:id="746224791">
                  <w:marLeft w:val="0"/>
                  <w:marRight w:val="0"/>
                  <w:marTop w:val="0"/>
                  <w:marBottom w:val="0"/>
                  <w:divBdr>
                    <w:top w:val="none" w:sz="0" w:space="0" w:color="auto"/>
                    <w:left w:val="none" w:sz="0" w:space="0" w:color="auto"/>
                    <w:bottom w:val="none" w:sz="0" w:space="0" w:color="auto"/>
                    <w:right w:val="none" w:sz="0" w:space="0" w:color="auto"/>
                  </w:divBdr>
                </w:div>
                <w:div w:id="1760174446">
                  <w:marLeft w:val="0"/>
                  <w:marRight w:val="0"/>
                  <w:marTop w:val="0"/>
                  <w:marBottom w:val="0"/>
                  <w:divBdr>
                    <w:top w:val="none" w:sz="0" w:space="0" w:color="auto"/>
                    <w:left w:val="none" w:sz="0" w:space="0" w:color="auto"/>
                    <w:bottom w:val="none" w:sz="0" w:space="0" w:color="auto"/>
                    <w:right w:val="none" w:sz="0" w:space="0" w:color="auto"/>
                  </w:divBdr>
                </w:div>
                <w:div w:id="359362471">
                  <w:marLeft w:val="0"/>
                  <w:marRight w:val="0"/>
                  <w:marTop w:val="0"/>
                  <w:marBottom w:val="0"/>
                  <w:divBdr>
                    <w:top w:val="none" w:sz="0" w:space="0" w:color="auto"/>
                    <w:left w:val="none" w:sz="0" w:space="0" w:color="auto"/>
                    <w:bottom w:val="none" w:sz="0" w:space="0" w:color="auto"/>
                    <w:right w:val="none" w:sz="0" w:space="0" w:color="auto"/>
                  </w:divBdr>
                </w:div>
                <w:div w:id="1930506826">
                  <w:marLeft w:val="0"/>
                  <w:marRight w:val="0"/>
                  <w:marTop w:val="0"/>
                  <w:marBottom w:val="0"/>
                  <w:divBdr>
                    <w:top w:val="none" w:sz="0" w:space="0" w:color="auto"/>
                    <w:left w:val="none" w:sz="0" w:space="0" w:color="auto"/>
                    <w:bottom w:val="none" w:sz="0" w:space="0" w:color="auto"/>
                    <w:right w:val="none" w:sz="0" w:space="0" w:color="auto"/>
                  </w:divBdr>
                </w:div>
                <w:div w:id="1556312842">
                  <w:marLeft w:val="0"/>
                  <w:marRight w:val="0"/>
                  <w:marTop w:val="0"/>
                  <w:marBottom w:val="0"/>
                  <w:divBdr>
                    <w:top w:val="none" w:sz="0" w:space="0" w:color="auto"/>
                    <w:left w:val="none" w:sz="0" w:space="0" w:color="auto"/>
                    <w:bottom w:val="none" w:sz="0" w:space="0" w:color="auto"/>
                    <w:right w:val="none" w:sz="0" w:space="0" w:color="auto"/>
                  </w:divBdr>
                </w:div>
                <w:div w:id="1896622267">
                  <w:marLeft w:val="0"/>
                  <w:marRight w:val="0"/>
                  <w:marTop w:val="0"/>
                  <w:marBottom w:val="0"/>
                  <w:divBdr>
                    <w:top w:val="none" w:sz="0" w:space="0" w:color="auto"/>
                    <w:left w:val="none" w:sz="0" w:space="0" w:color="auto"/>
                    <w:bottom w:val="none" w:sz="0" w:space="0" w:color="auto"/>
                    <w:right w:val="none" w:sz="0" w:space="0" w:color="auto"/>
                  </w:divBdr>
                </w:div>
                <w:div w:id="475026804">
                  <w:marLeft w:val="0"/>
                  <w:marRight w:val="0"/>
                  <w:marTop w:val="0"/>
                  <w:marBottom w:val="0"/>
                  <w:divBdr>
                    <w:top w:val="none" w:sz="0" w:space="0" w:color="auto"/>
                    <w:left w:val="none" w:sz="0" w:space="0" w:color="auto"/>
                    <w:bottom w:val="none" w:sz="0" w:space="0" w:color="auto"/>
                    <w:right w:val="none" w:sz="0" w:space="0" w:color="auto"/>
                  </w:divBdr>
                </w:div>
                <w:div w:id="1394617364">
                  <w:marLeft w:val="0"/>
                  <w:marRight w:val="0"/>
                  <w:marTop w:val="0"/>
                  <w:marBottom w:val="0"/>
                  <w:divBdr>
                    <w:top w:val="none" w:sz="0" w:space="0" w:color="auto"/>
                    <w:left w:val="none" w:sz="0" w:space="0" w:color="auto"/>
                    <w:bottom w:val="none" w:sz="0" w:space="0" w:color="auto"/>
                    <w:right w:val="none" w:sz="0" w:space="0" w:color="auto"/>
                  </w:divBdr>
                </w:div>
                <w:div w:id="46103548">
                  <w:marLeft w:val="0"/>
                  <w:marRight w:val="0"/>
                  <w:marTop w:val="0"/>
                  <w:marBottom w:val="0"/>
                  <w:divBdr>
                    <w:top w:val="none" w:sz="0" w:space="0" w:color="auto"/>
                    <w:left w:val="none" w:sz="0" w:space="0" w:color="auto"/>
                    <w:bottom w:val="none" w:sz="0" w:space="0" w:color="auto"/>
                    <w:right w:val="none" w:sz="0" w:space="0" w:color="auto"/>
                  </w:divBdr>
                </w:div>
                <w:div w:id="717122384">
                  <w:marLeft w:val="0"/>
                  <w:marRight w:val="0"/>
                  <w:marTop w:val="0"/>
                  <w:marBottom w:val="0"/>
                  <w:divBdr>
                    <w:top w:val="none" w:sz="0" w:space="0" w:color="auto"/>
                    <w:left w:val="none" w:sz="0" w:space="0" w:color="auto"/>
                    <w:bottom w:val="none" w:sz="0" w:space="0" w:color="auto"/>
                    <w:right w:val="none" w:sz="0" w:space="0" w:color="auto"/>
                  </w:divBdr>
                </w:div>
                <w:div w:id="2060203823">
                  <w:marLeft w:val="0"/>
                  <w:marRight w:val="0"/>
                  <w:marTop w:val="0"/>
                  <w:marBottom w:val="0"/>
                  <w:divBdr>
                    <w:top w:val="none" w:sz="0" w:space="0" w:color="auto"/>
                    <w:left w:val="none" w:sz="0" w:space="0" w:color="auto"/>
                    <w:bottom w:val="none" w:sz="0" w:space="0" w:color="auto"/>
                    <w:right w:val="none" w:sz="0" w:space="0" w:color="auto"/>
                  </w:divBdr>
                </w:div>
                <w:div w:id="783381809">
                  <w:marLeft w:val="0"/>
                  <w:marRight w:val="0"/>
                  <w:marTop w:val="0"/>
                  <w:marBottom w:val="0"/>
                  <w:divBdr>
                    <w:top w:val="none" w:sz="0" w:space="0" w:color="auto"/>
                    <w:left w:val="none" w:sz="0" w:space="0" w:color="auto"/>
                    <w:bottom w:val="none" w:sz="0" w:space="0" w:color="auto"/>
                    <w:right w:val="none" w:sz="0" w:space="0" w:color="auto"/>
                  </w:divBdr>
                </w:div>
                <w:div w:id="46296775">
                  <w:marLeft w:val="0"/>
                  <w:marRight w:val="0"/>
                  <w:marTop w:val="0"/>
                  <w:marBottom w:val="0"/>
                  <w:divBdr>
                    <w:top w:val="none" w:sz="0" w:space="0" w:color="auto"/>
                    <w:left w:val="none" w:sz="0" w:space="0" w:color="auto"/>
                    <w:bottom w:val="none" w:sz="0" w:space="0" w:color="auto"/>
                    <w:right w:val="none" w:sz="0" w:space="0" w:color="auto"/>
                  </w:divBdr>
                </w:div>
                <w:div w:id="1755979035">
                  <w:marLeft w:val="0"/>
                  <w:marRight w:val="0"/>
                  <w:marTop w:val="0"/>
                  <w:marBottom w:val="0"/>
                  <w:divBdr>
                    <w:top w:val="none" w:sz="0" w:space="0" w:color="auto"/>
                    <w:left w:val="none" w:sz="0" w:space="0" w:color="auto"/>
                    <w:bottom w:val="none" w:sz="0" w:space="0" w:color="auto"/>
                    <w:right w:val="none" w:sz="0" w:space="0" w:color="auto"/>
                  </w:divBdr>
                </w:div>
                <w:div w:id="403724178">
                  <w:marLeft w:val="0"/>
                  <w:marRight w:val="0"/>
                  <w:marTop w:val="0"/>
                  <w:marBottom w:val="0"/>
                  <w:divBdr>
                    <w:top w:val="none" w:sz="0" w:space="0" w:color="auto"/>
                    <w:left w:val="none" w:sz="0" w:space="0" w:color="auto"/>
                    <w:bottom w:val="none" w:sz="0" w:space="0" w:color="auto"/>
                    <w:right w:val="none" w:sz="0" w:space="0" w:color="auto"/>
                  </w:divBdr>
                </w:div>
                <w:div w:id="786200755">
                  <w:marLeft w:val="0"/>
                  <w:marRight w:val="0"/>
                  <w:marTop w:val="0"/>
                  <w:marBottom w:val="0"/>
                  <w:divBdr>
                    <w:top w:val="none" w:sz="0" w:space="0" w:color="auto"/>
                    <w:left w:val="none" w:sz="0" w:space="0" w:color="auto"/>
                    <w:bottom w:val="none" w:sz="0" w:space="0" w:color="auto"/>
                    <w:right w:val="none" w:sz="0" w:space="0" w:color="auto"/>
                  </w:divBdr>
                </w:div>
                <w:div w:id="204370901">
                  <w:marLeft w:val="0"/>
                  <w:marRight w:val="0"/>
                  <w:marTop w:val="0"/>
                  <w:marBottom w:val="0"/>
                  <w:divBdr>
                    <w:top w:val="none" w:sz="0" w:space="0" w:color="auto"/>
                    <w:left w:val="none" w:sz="0" w:space="0" w:color="auto"/>
                    <w:bottom w:val="none" w:sz="0" w:space="0" w:color="auto"/>
                    <w:right w:val="none" w:sz="0" w:space="0" w:color="auto"/>
                  </w:divBdr>
                </w:div>
                <w:div w:id="1717848104">
                  <w:marLeft w:val="0"/>
                  <w:marRight w:val="0"/>
                  <w:marTop w:val="0"/>
                  <w:marBottom w:val="0"/>
                  <w:divBdr>
                    <w:top w:val="none" w:sz="0" w:space="0" w:color="auto"/>
                    <w:left w:val="none" w:sz="0" w:space="0" w:color="auto"/>
                    <w:bottom w:val="none" w:sz="0" w:space="0" w:color="auto"/>
                    <w:right w:val="none" w:sz="0" w:space="0" w:color="auto"/>
                  </w:divBdr>
                </w:div>
                <w:div w:id="1462966299">
                  <w:marLeft w:val="0"/>
                  <w:marRight w:val="0"/>
                  <w:marTop w:val="0"/>
                  <w:marBottom w:val="0"/>
                  <w:divBdr>
                    <w:top w:val="none" w:sz="0" w:space="0" w:color="auto"/>
                    <w:left w:val="none" w:sz="0" w:space="0" w:color="auto"/>
                    <w:bottom w:val="none" w:sz="0" w:space="0" w:color="auto"/>
                    <w:right w:val="none" w:sz="0" w:space="0" w:color="auto"/>
                  </w:divBdr>
                </w:div>
                <w:div w:id="1148474282">
                  <w:marLeft w:val="0"/>
                  <w:marRight w:val="0"/>
                  <w:marTop w:val="0"/>
                  <w:marBottom w:val="0"/>
                  <w:divBdr>
                    <w:top w:val="none" w:sz="0" w:space="0" w:color="auto"/>
                    <w:left w:val="none" w:sz="0" w:space="0" w:color="auto"/>
                    <w:bottom w:val="none" w:sz="0" w:space="0" w:color="auto"/>
                    <w:right w:val="none" w:sz="0" w:space="0" w:color="auto"/>
                  </w:divBdr>
                </w:div>
                <w:div w:id="787940854">
                  <w:marLeft w:val="0"/>
                  <w:marRight w:val="0"/>
                  <w:marTop w:val="0"/>
                  <w:marBottom w:val="0"/>
                  <w:divBdr>
                    <w:top w:val="none" w:sz="0" w:space="0" w:color="auto"/>
                    <w:left w:val="none" w:sz="0" w:space="0" w:color="auto"/>
                    <w:bottom w:val="none" w:sz="0" w:space="0" w:color="auto"/>
                    <w:right w:val="none" w:sz="0" w:space="0" w:color="auto"/>
                  </w:divBdr>
                </w:div>
                <w:div w:id="651177246">
                  <w:marLeft w:val="0"/>
                  <w:marRight w:val="0"/>
                  <w:marTop w:val="0"/>
                  <w:marBottom w:val="0"/>
                  <w:divBdr>
                    <w:top w:val="none" w:sz="0" w:space="0" w:color="auto"/>
                    <w:left w:val="none" w:sz="0" w:space="0" w:color="auto"/>
                    <w:bottom w:val="none" w:sz="0" w:space="0" w:color="auto"/>
                    <w:right w:val="none" w:sz="0" w:space="0" w:color="auto"/>
                  </w:divBdr>
                </w:div>
                <w:div w:id="1592540981">
                  <w:marLeft w:val="0"/>
                  <w:marRight w:val="0"/>
                  <w:marTop w:val="0"/>
                  <w:marBottom w:val="0"/>
                  <w:divBdr>
                    <w:top w:val="none" w:sz="0" w:space="0" w:color="auto"/>
                    <w:left w:val="none" w:sz="0" w:space="0" w:color="auto"/>
                    <w:bottom w:val="none" w:sz="0" w:space="0" w:color="auto"/>
                    <w:right w:val="none" w:sz="0" w:space="0" w:color="auto"/>
                  </w:divBdr>
                </w:div>
                <w:div w:id="14114600">
                  <w:marLeft w:val="0"/>
                  <w:marRight w:val="0"/>
                  <w:marTop w:val="0"/>
                  <w:marBottom w:val="0"/>
                  <w:divBdr>
                    <w:top w:val="none" w:sz="0" w:space="0" w:color="auto"/>
                    <w:left w:val="none" w:sz="0" w:space="0" w:color="auto"/>
                    <w:bottom w:val="none" w:sz="0" w:space="0" w:color="auto"/>
                    <w:right w:val="none" w:sz="0" w:space="0" w:color="auto"/>
                  </w:divBdr>
                </w:div>
                <w:div w:id="450588471">
                  <w:marLeft w:val="0"/>
                  <w:marRight w:val="0"/>
                  <w:marTop w:val="0"/>
                  <w:marBottom w:val="0"/>
                  <w:divBdr>
                    <w:top w:val="none" w:sz="0" w:space="0" w:color="auto"/>
                    <w:left w:val="none" w:sz="0" w:space="0" w:color="auto"/>
                    <w:bottom w:val="none" w:sz="0" w:space="0" w:color="auto"/>
                    <w:right w:val="none" w:sz="0" w:space="0" w:color="auto"/>
                  </w:divBdr>
                </w:div>
                <w:div w:id="1012494120">
                  <w:marLeft w:val="0"/>
                  <w:marRight w:val="0"/>
                  <w:marTop w:val="0"/>
                  <w:marBottom w:val="0"/>
                  <w:divBdr>
                    <w:top w:val="none" w:sz="0" w:space="0" w:color="auto"/>
                    <w:left w:val="none" w:sz="0" w:space="0" w:color="auto"/>
                    <w:bottom w:val="none" w:sz="0" w:space="0" w:color="auto"/>
                    <w:right w:val="none" w:sz="0" w:space="0" w:color="auto"/>
                  </w:divBdr>
                </w:div>
                <w:div w:id="86997982">
                  <w:marLeft w:val="0"/>
                  <w:marRight w:val="0"/>
                  <w:marTop w:val="0"/>
                  <w:marBottom w:val="0"/>
                  <w:divBdr>
                    <w:top w:val="none" w:sz="0" w:space="0" w:color="auto"/>
                    <w:left w:val="none" w:sz="0" w:space="0" w:color="auto"/>
                    <w:bottom w:val="none" w:sz="0" w:space="0" w:color="auto"/>
                    <w:right w:val="none" w:sz="0" w:space="0" w:color="auto"/>
                  </w:divBdr>
                </w:div>
                <w:div w:id="861818726">
                  <w:marLeft w:val="0"/>
                  <w:marRight w:val="0"/>
                  <w:marTop w:val="0"/>
                  <w:marBottom w:val="0"/>
                  <w:divBdr>
                    <w:top w:val="none" w:sz="0" w:space="0" w:color="auto"/>
                    <w:left w:val="none" w:sz="0" w:space="0" w:color="auto"/>
                    <w:bottom w:val="none" w:sz="0" w:space="0" w:color="auto"/>
                    <w:right w:val="none" w:sz="0" w:space="0" w:color="auto"/>
                  </w:divBdr>
                </w:div>
                <w:div w:id="565651698">
                  <w:marLeft w:val="0"/>
                  <w:marRight w:val="0"/>
                  <w:marTop w:val="0"/>
                  <w:marBottom w:val="0"/>
                  <w:divBdr>
                    <w:top w:val="none" w:sz="0" w:space="0" w:color="auto"/>
                    <w:left w:val="none" w:sz="0" w:space="0" w:color="auto"/>
                    <w:bottom w:val="none" w:sz="0" w:space="0" w:color="auto"/>
                    <w:right w:val="none" w:sz="0" w:space="0" w:color="auto"/>
                  </w:divBdr>
                </w:div>
                <w:div w:id="1918055290">
                  <w:marLeft w:val="0"/>
                  <w:marRight w:val="0"/>
                  <w:marTop w:val="0"/>
                  <w:marBottom w:val="0"/>
                  <w:divBdr>
                    <w:top w:val="none" w:sz="0" w:space="0" w:color="auto"/>
                    <w:left w:val="none" w:sz="0" w:space="0" w:color="auto"/>
                    <w:bottom w:val="none" w:sz="0" w:space="0" w:color="auto"/>
                    <w:right w:val="none" w:sz="0" w:space="0" w:color="auto"/>
                  </w:divBdr>
                </w:div>
                <w:div w:id="1457456190">
                  <w:marLeft w:val="0"/>
                  <w:marRight w:val="0"/>
                  <w:marTop w:val="0"/>
                  <w:marBottom w:val="0"/>
                  <w:divBdr>
                    <w:top w:val="none" w:sz="0" w:space="0" w:color="auto"/>
                    <w:left w:val="none" w:sz="0" w:space="0" w:color="auto"/>
                    <w:bottom w:val="none" w:sz="0" w:space="0" w:color="auto"/>
                    <w:right w:val="none" w:sz="0" w:space="0" w:color="auto"/>
                  </w:divBdr>
                </w:div>
                <w:div w:id="1112819117">
                  <w:marLeft w:val="0"/>
                  <w:marRight w:val="0"/>
                  <w:marTop w:val="0"/>
                  <w:marBottom w:val="0"/>
                  <w:divBdr>
                    <w:top w:val="none" w:sz="0" w:space="0" w:color="auto"/>
                    <w:left w:val="none" w:sz="0" w:space="0" w:color="auto"/>
                    <w:bottom w:val="none" w:sz="0" w:space="0" w:color="auto"/>
                    <w:right w:val="none" w:sz="0" w:space="0" w:color="auto"/>
                  </w:divBdr>
                </w:div>
                <w:div w:id="473257591">
                  <w:marLeft w:val="0"/>
                  <w:marRight w:val="0"/>
                  <w:marTop w:val="0"/>
                  <w:marBottom w:val="0"/>
                  <w:divBdr>
                    <w:top w:val="none" w:sz="0" w:space="0" w:color="auto"/>
                    <w:left w:val="none" w:sz="0" w:space="0" w:color="auto"/>
                    <w:bottom w:val="none" w:sz="0" w:space="0" w:color="auto"/>
                    <w:right w:val="none" w:sz="0" w:space="0" w:color="auto"/>
                  </w:divBdr>
                </w:div>
                <w:div w:id="993877496">
                  <w:marLeft w:val="0"/>
                  <w:marRight w:val="0"/>
                  <w:marTop w:val="0"/>
                  <w:marBottom w:val="0"/>
                  <w:divBdr>
                    <w:top w:val="none" w:sz="0" w:space="0" w:color="auto"/>
                    <w:left w:val="none" w:sz="0" w:space="0" w:color="auto"/>
                    <w:bottom w:val="none" w:sz="0" w:space="0" w:color="auto"/>
                    <w:right w:val="none" w:sz="0" w:space="0" w:color="auto"/>
                  </w:divBdr>
                </w:div>
                <w:div w:id="293757605">
                  <w:marLeft w:val="0"/>
                  <w:marRight w:val="0"/>
                  <w:marTop w:val="0"/>
                  <w:marBottom w:val="0"/>
                  <w:divBdr>
                    <w:top w:val="none" w:sz="0" w:space="0" w:color="auto"/>
                    <w:left w:val="none" w:sz="0" w:space="0" w:color="auto"/>
                    <w:bottom w:val="none" w:sz="0" w:space="0" w:color="auto"/>
                    <w:right w:val="none" w:sz="0" w:space="0" w:color="auto"/>
                  </w:divBdr>
                </w:div>
                <w:div w:id="113409806">
                  <w:marLeft w:val="0"/>
                  <w:marRight w:val="0"/>
                  <w:marTop w:val="0"/>
                  <w:marBottom w:val="0"/>
                  <w:divBdr>
                    <w:top w:val="none" w:sz="0" w:space="0" w:color="auto"/>
                    <w:left w:val="none" w:sz="0" w:space="0" w:color="auto"/>
                    <w:bottom w:val="none" w:sz="0" w:space="0" w:color="auto"/>
                    <w:right w:val="none" w:sz="0" w:space="0" w:color="auto"/>
                  </w:divBdr>
                </w:div>
                <w:div w:id="1660690434">
                  <w:marLeft w:val="0"/>
                  <w:marRight w:val="0"/>
                  <w:marTop w:val="0"/>
                  <w:marBottom w:val="0"/>
                  <w:divBdr>
                    <w:top w:val="none" w:sz="0" w:space="0" w:color="auto"/>
                    <w:left w:val="none" w:sz="0" w:space="0" w:color="auto"/>
                    <w:bottom w:val="none" w:sz="0" w:space="0" w:color="auto"/>
                    <w:right w:val="none" w:sz="0" w:space="0" w:color="auto"/>
                  </w:divBdr>
                </w:div>
                <w:div w:id="63725562">
                  <w:marLeft w:val="0"/>
                  <w:marRight w:val="0"/>
                  <w:marTop w:val="0"/>
                  <w:marBottom w:val="0"/>
                  <w:divBdr>
                    <w:top w:val="none" w:sz="0" w:space="0" w:color="auto"/>
                    <w:left w:val="none" w:sz="0" w:space="0" w:color="auto"/>
                    <w:bottom w:val="none" w:sz="0" w:space="0" w:color="auto"/>
                    <w:right w:val="none" w:sz="0" w:space="0" w:color="auto"/>
                  </w:divBdr>
                </w:div>
                <w:div w:id="527524645">
                  <w:marLeft w:val="0"/>
                  <w:marRight w:val="0"/>
                  <w:marTop w:val="0"/>
                  <w:marBottom w:val="0"/>
                  <w:divBdr>
                    <w:top w:val="none" w:sz="0" w:space="0" w:color="auto"/>
                    <w:left w:val="none" w:sz="0" w:space="0" w:color="auto"/>
                    <w:bottom w:val="none" w:sz="0" w:space="0" w:color="auto"/>
                    <w:right w:val="none" w:sz="0" w:space="0" w:color="auto"/>
                  </w:divBdr>
                </w:div>
                <w:div w:id="464396261">
                  <w:marLeft w:val="0"/>
                  <w:marRight w:val="0"/>
                  <w:marTop w:val="0"/>
                  <w:marBottom w:val="0"/>
                  <w:divBdr>
                    <w:top w:val="none" w:sz="0" w:space="0" w:color="auto"/>
                    <w:left w:val="none" w:sz="0" w:space="0" w:color="auto"/>
                    <w:bottom w:val="none" w:sz="0" w:space="0" w:color="auto"/>
                    <w:right w:val="none" w:sz="0" w:space="0" w:color="auto"/>
                  </w:divBdr>
                </w:div>
                <w:div w:id="497574778">
                  <w:marLeft w:val="0"/>
                  <w:marRight w:val="0"/>
                  <w:marTop w:val="0"/>
                  <w:marBottom w:val="0"/>
                  <w:divBdr>
                    <w:top w:val="none" w:sz="0" w:space="0" w:color="auto"/>
                    <w:left w:val="none" w:sz="0" w:space="0" w:color="auto"/>
                    <w:bottom w:val="none" w:sz="0" w:space="0" w:color="auto"/>
                    <w:right w:val="none" w:sz="0" w:space="0" w:color="auto"/>
                  </w:divBdr>
                </w:div>
                <w:div w:id="1896547076">
                  <w:marLeft w:val="0"/>
                  <w:marRight w:val="0"/>
                  <w:marTop w:val="0"/>
                  <w:marBottom w:val="0"/>
                  <w:divBdr>
                    <w:top w:val="none" w:sz="0" w:space="0" w:color="auto"/>
                    <w:left w:val="none" w:sz="0" w:space="0" w:color="auto"/>
                    <w:bottom w:val="none" w:sz="0" w:space="0" w:color="auto"/>
                    <w:right w:val="none" w:sz="0" w:space="0" w:color="auto"/>
                  </w:divBdr>
                </w:div>
                <w:div w:id="1059476286">
                  <w:marLeft w:val="0"/>
                  <w:marRight w:val="0"/>
                  <w:marTop w:val="0"/>
                  <w:marBottom w:val="0"/>
                  <w:divBdr>
                    <w:top w:val="none" w:sz="0" w:space="0" w:color="auto"/>
                    <w:left w:val="none" w:sz="0" w:space="0" w:color="auto"/>
                    <w:bottom w:val="none" w:sz="0" w:space="0" w:color="auto"/>
                    <w:right w:val="none" w:sz="0" w:space="0" w:color="auto"/>
                  </w:divBdr>
                </w:div>
                <w:div w:id="271406212">
                  <w:marLeft w:val="0"/>
                  <w:marRight w:val="0"/>
                  <w:marTop w:val="0"/>
                  <w:marBottom w:val="0"/>
                  <w:divBdr>
                    <w:top w:val="none" w:sz="0" w:space="0" w:color="auto"/>
                    <w:left w:val="none" w:sz="0" w:space="0" w:color="auto"/>
                    <w:bottom w:val="none" w:sz="0" w:space="0" w:color="auto"/>
                    <w:right w:val="none" w:sz="0" w:space="0" w:color="auto"/>
                  </w:divBdr>
                </w:div>
                <w:div w:id="2004969390">
                  <w:marLeft w:val="0"/>
                  <w:marRight w:val="0"/>
                  <w:marTop w:val="0"/>
                  <w:marBottom w:val="0"/>
                  <w:divBdr>
                    <w:top w:val="none" w:sz="0" w:space="0" w:color="auto"/>
                    <w:left w:val="none" w:sz="0" w:space="0" w:color="auto"/>
                    <w:bottom w:val="none" w:sz="0" w:space="0" w:color="auto"/>
                    <w:right w:val="none" w:sz="0" w:space="0" w:color="auto"/>
                  </w:divBdr>
                </w:div>
                <w:div w:id="520167940">
                  <w:marLeft w:val="0"/>
                  <w:marRight w:val="0"/>
                  <w:marTop w:val="0"/>
                  <w:marBottom w:val="0"/>
                  <w:divBdr>
                    <w:top w:val="none" w:sz="0" w:space="0" w:color="auto"/>
                    <w:left w:val="none" w:sz="0" w:space="0" w:color="auto"/>
                    <w:bottom w:val="none" w:sz="0" w:space="0" w:color="auto"/>
                    <w:right w:val="none" w:sz="0" w:space="0" w:color="auto"/>
                  </w:divBdr>
                </w:div>
                <w:div w:id="211270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90057">
          <w:marLeft w:val="0"/>
          <w:marRight w:val="0"/>
          <w:marTop w:val="12"/>
          <w:marBottom w:val="0"/>
          <w:divBdr>
            <w:top w:val="single" w:sz="48" w:space="0" w:color="auto"/>
            <w:left w:val="single" w:sz="48" w:space="0" w:color="auto"/>
            <w:bottom w:val="single" w:sz="48" w:space="0" w:color="auto"/>
            <w:right w:val="single" w:sz="48" w:space="0" w:color="auto"/>
          </w:divBdr>
          <w:divsChild>
            <w:div w:id="1148715348">
              <w:marLeft w:val="0"/>
              <w:marRight w:val="0"/>
              <w:marTop w:val="0"/>
              <w:marBottom w:val="0"/>
              <w:divBdr>
                <w:top w:val="none" w:sz="0" w:space="0" w:color="auto"/>
                <w:left w:val="none" w:sz="0" w:space="0" w:color="auto"/>
                <w:bottom w:val="none" w:sz="0" w:space="0" w:color="auto"/>
                <w:right w:val="none" w:sz="0" w:space="0" w:color="auto"/>
              </w:divBdr>
              <w:divsChild>
                <w:div w:id="1538618573">
                  <w:marLeft w:val="0"/>
                  <w:marRight w:val="0"/>
                  <w:marTop w:val="0"/>
                  <w:marBottom w:val="0"/>
                  <w:divBdr>
                    <w:top w:val="none" w:sz="0" w:space="0" w:color="auto"/>
                    <w:left w:val="none" w:sz="0" w:space="0" w:color="auto"/>
                    <w:bottom w:val="none" w:sz="0" w:space="0" w:color="auto"/>
                    <w:right w:val="none" w:sz="0" w:space="0" w:color="auto"/>
                  </w:divBdr>
                </w:div>
                <w:div w:id="322466636">
                  <w:marLeft w:val="0"/>
                  <w:marRight w:val="0"/>
                  <w:marTop w:val="0"/>
                  <w:marBottom w:val="0"/>
                  <w:divBdr>
                    <w:top w:val="none" w:sz="0" w:space="0" w:color="auto"/>
                    <w:left w:val="none" w:sz="0" w:space="0" w:color="auto"/>
                    <w:bottom w:val="none" w:sz="0" w:space="0" w:color="auto"/>
                    <w:right w:val="none" w:sz="0" w:space="0" w:color="auto"/>
                  </w:divBdr>
                </w:div>
                <w:div w:id="1394624747">
                  <w:marLeft w:val="0"/>
                  <w:marRight w:val="0"/>
                  <w:marTop w:val="0"/>
                  <w:marBottom w:val="0"/>
                  <w:divBdr>
                    <w:top w:val="none" w:sz="0" w:space="0" w:color="auto"/>
                    <w:left w:val="none" w:sz="0" w:space="0" w:color="auto"/>
                    <w:bottom w:val="none" w:sz="0" w:space="0" w:color="auto"/>
                    <w:right w:val="none" w:sz="0" w:space="0" w:color="auto"/>
                  </w:divBdr>
                </w:div>
                <w:div w:id="271472387">
                  <w:marLeft w:val="0"/>
                  <w:marRight w:val="0"/>
                  <w:marTop w:val="0"/>
                  <w:marBottom w:val="0"/>
                  <w:divBdr>
                    <w:top w:val="none" w:sz="0" w:space="0" w:color="auto"/>
                    <w:left w:val="none" w:sz="0" w:space="0" w:color="auto"/>
                    <w:bottom w:val="none" w:sz="0" w:space="0" w:color="auto"/>
                    <w:right w:val="none" w:sz="0" w:space="0" w:color="auto"/>
                  </w:divBdr>
                </w:div>
                <w:div w:id="766000233">
                  <w:marLeft w:val="0"/>
                  <w:marRight w:val="0"/>
                  <w:marTop w:val="0"/>
                  <w:marBottom w:val="0"/>
                  <w:divBdr>
                    <w:top w:val="none" w:sz="0" w:space="0" w:color="auto"/>
                    <w:left w:val="none" w:sz="0" w:space="0" w:color="auto"/>
                    <w:bottom w:val="none" w:sz="0" w:space="0" w:color="auto"/>
                    <w:right w:val="none" w:sz="0" w:space="0" w:color="auto"/>
                  </w:divBdr>
                </w:div>
                <w:div w:id="273681051">
                  <w:marLeft w:val="0"/>
                  <w:marRight w:val="0"/>
                  <w:marTop w:val="0"/>
                  <w:marBottom w:val="0"/>
                  <w:divBdr>
                    <w:top w:val="none" w:sz="0" w:space="0" w:color="auto"/>
                    <w:left w:val="none" w:sz="0" w:space="0" w:color="auto"/>
                    <w:bottom w:val="none" w:sz="0" w:space="0" w:color="auto"/>
                    <w:right w:val="none" w:sz="0" w:space="0" w:color="auto"/>
                  </w:divBdr>
                </w:div>
                <w:div w:id="1775587126">
                  <w:marLeft w:val="0"/>
                  <w:marRight w:val="0"/>
                  <w:marTop w:val="0"/>
                  <w:marBottom w:val="0"/>
                  <w:divBdr>
                    <w:top w:val="none" w:sz="0" w:space="0" w:color="auto"/>
                    <w:left w:val="none" w:sz="0" w:space="0" w:color="auto"/>
                    <w:bottom w:val="none" w:sz="0" w:space="0" w:color="auto"/>
                    <w:right w:val="none" w:sz="0" w:space="0" w:color="auto"/>
                  </w:divBdr>
                </w:div>
                <w:div w:id="1705521786">
                  <w:marLeft w:val="0"/>
                  <w:marRight w:val="0"/>
                  <w:marTop w:val="0"/>
                  <w:marBottom w:val="0"/>
                  <w:divBdr>
                    <w:top w:val="none" w:sz="0" w:space="0" w:color="auto"/>
                    <w:left w:val="none" w:sz="0" w:space="0" w:color="auto"/>
                    <w:bottom w:val="none" w:sz="0" w:space="0" w:color="auto"/>
                    <w:right w:val="none" w:sz="0" w:space="0" w:color="auto"/>
                  </w:divBdr>
                </w:div>
                <w:div w:id="117262850">
                  <w:marLeft w:val="0"/>
                  <w:marRight w:val="0"/>
                  <w:marTop w:val="0"/>
                  <w:marBottom w:val="0"/>
                  <w:divBdr>
                    <w:top w:val="none" w:sz="0" w:space="0" w:color="auto"/>
                    <w:left w:val="none" w:sz="0" w:space="0" w:color="auto"/>
                    <w:bottom w:val="none" w:sz="0" w:space="0" w:color="auto"/>
                    <w:right w:val="none" w:sz="0" w:space="0" w:color="auto"/>
                  </w:divBdr>
                </w:div>
                <w:div w:id="1384020619">
                  <w:marLeft w:val="0"/>
                  <w:marRight w:val="0"/>
                  <w:marTop w:val="0"/>
                  <w:marBottom w:val="0"/>
                  <w:divBdr>
                    <w:top w:val="none" w:sz="0" w:space="0" w:color="auto"/>
                    <w:left w:val="none" w:sz="0" w:space="0" w:color="auto"/>
                    <w:bottom w:val="none" w:sz="0" w:space="0" w:color="auto"/>
                    <w:right w:val="none" w:sz="0" w:space="0" w:color="auto"/>
                  </w:divBdr>
                </w:div>
                <w:div w:id="1560019516">
                  <w:marLeft w:val="0"/>
                  <w:marRight w:val="0"/>
                  <w:marTop w:val="0"/>
                  <w:marBottom w:val="0"/>
                  <w:divBdr>
                    <w:top w:val="none" w:sz="0" w:space="0" w:color="auto"/>
                    <w:left w:val="none" w:sz="0" w:space="0" w:color="auto"/>
                    <w:bottom w:val="none" w:sz="0" w:space="0" w:color="auto"/>
                    <w:right w:val="none" w:sz="0" w:space="0" w:color="auto"/>
                  </w:divBdr>
                </w:div>
                <w:div w:id="1128430327">
                  <w:marLeft w:val="0"/>
                  <w:marRight w:val="0"/>
                  <w:marTop w:val="0"/>
                  <w:marBottom w:val="0"/>
                  <w:divBdr>
                    <w:top w:val="none" w:sz="0" w:space="0" w:color="auto"/>
                    <w:left w:val="none" w:sz="0" w:space="0" w:color="auto"/>
                    <w:bottom w:val="none" w:sz="0" w:space="0" w:color="auto"/>
                    <w:right w:val="none" w:sz="0" w:space="0" w:color="auto"/>
                  </w:divBdr>
                </w:div>
                <w:div w:id="1907106886">
                  <w:marLeft w:val="0"/>
                  <w:marRight w:val="0"/>
                  <w:marTop w:val="0"/>
                  <w:marBottom w:val="0"/>
                  <w:divBdr>
                    <w:top w:val="none" w:sz="0" w:space="0" w:color="auto"/>
                    <w:left w:val="none" w:sz="0" w:space="0" w:color="auto"/>
                    <w:bottom w:val="none" w:sz="0" w:space="0" w:color="auto"/>
                    <w:right w:val="none" w:sz="0" w:space="0" w:color="auto"/>
                  </w:divBdr>
                </w:div>
                <w:div w:id="532890543">
                  <w:marLeft w:val="0"/>
                  <w:marRight w:val="0"/>
                  <w:marTop w:val="0"/>
                  <w:marBottom w:val="0"/>
                  <w:divBdr>
                    <w:top w:val="none" w:sz="0" w:space="0" w:color="auto"/>
                    <w:left w:val="none" w:sz="0" w:space="0" w:color="auto"/>
                    <w:bottom w:val="none" w:sz="0" w:space="0" w:color="auto"/>
                    <w:right w:val="none" w:sz="0" w:space="0" w:color="auto"/>
                  </w:divBdr>
                </w:div>
                <w:div w:id="1013990056">
                  <w:marLeft w:val="0"/>
                  <w:marRight w:val="0"/>
                  <w:marTop w:val="0"/>
                  <w:marBottom w:val="0"/>
                  <w:divBdr>
                    <w:top w:val="none" w:sz="0" w:space="0" w:color="auto"/>
                    <w:left w:val="none" w:sz="0" w:space="0" w:color="auto"/>
                    <w:bottom w:val="none" w:sz="0" w:space="0" w:color="auto"/>
                    <w:right w:val="none" w:sz="0" w:space="0" w:color="auto"/>
                  </w:divBdr>
                </w:div>
                <w:div w:id="997852120">
                  <w:marLeft w:val="0"/>
                  <w:marRight w:val="0"/>
                  <w:marTop w:val="0"/>
                  <w:marBottom w:val="0"/>
                  <w:divBdr>
                    <w:top w:val="none" w:sz="0" w:space="0" w:color="auto"/>
                    <w:left w:val="none" w:sz="0" w:space="0" w:color="auto"/>
                    <w:bottom w:val="none" w:sz="0" w:space="0" w:color="auto"/>
                    <w:right w:val="none" w:sz="0" w:space="0" w:color="auto"/>
                  </w:divBdr>
                </w:div>
                <w:div w:id="2131824379">
                  <w:marLeft w:val="0"/>
                  <w:marRight w:val="0"/>
                  <w:marTop w:val="0"/>
                  <w:marBottom w:val="0"/>
                  <w:divBdr>
                    <w:top w:val="none" w:sz="0" w:space="0" w:color="auto"/>
                    <w:left w:val="none" w:sz="0" w:space="0" w:color="auto"/>
                    <w:bottom w:val="none" w:sz="0" w:space="0" w:color="auto"/>
                    <w:right w:val="none" w:sz="0" w:space="0" w:color="auto"/>
                  </w:divBdr>
                </w:div>
                <w:div w:id="1001470393">
                  <w:marLeft w:val="0"/>
                  <w:marRight w:val="0"/>
                  <w:marTop w:val="0"/>
                  <w:marBottom w:val="0"/>
                  <w:divBdr>
                    <w:top w:val="none" w:sz="0" w:space="0" w:color="auto"/>
                    <w:left w:val="none" w:sz="0" w:space="0" w:color="auto"/>
                    <w:bottom w:val="none" w:sz="0" w:space="0" w:color="auto"/>
                    <w:right w:val="none" w:sz="0" w:space="0" w:color="auto"/>
                  </w:divBdr>
                </w:div>
                <w:div w:id="188371000">
                  <w:marLeft w:val="0"/>
                  <w:marRight w:val="0"/>
                  <w:marTop w:val="0"/>
                  <w:marBottom w:val="0"/>
                  <w:divBdr>
                    <w:top w:val="none" w:sz="0" w:space="0" w:color="auto"/>
                    <w:left w:val="none" w:sz="0" w:space="0" w:color="auto"/>
                    <w:bottom w:val="none" w:sz="0" w:space="0" w:color="auto"/>
                    <w:right w:val="none" w:sz="0" w:space="0" w:color="auto"/>
                  </w:divBdr>
                </w:div>
                <w:div w:id="407466039">
                  <w:marLeft w:val="0"/>
                  <w:marRight w:val="0"/>
                  <w:marTop w:val="0"/>
                  <w:marBottom w:val="0"/>
                  <w:divBdr>
                    <w:top w:val="none" w:sz="0" w:space="0" w:color="auto"/>
                    <w:left w:val="none" w:sz="0" w:space="0" w:color="auto"/>
                    <w:bottom w:val="none" w:sz="0" w:space="0" w:color="auto"/>
                    <w:right w:val="none" w:sz="0" w:space="0" w:color="auto"/>
                  </w:divBdr>
                </w:div>
                <w:div w:id="627011920">
                  <w:marLeft w:val="0"/>
                  <w:marRight w:val="0"/>
                  <w:marTop w:val="0"/>
                  <w:marBottom w:val="0"/>
                  <w:divBdr>
                    <w:top w:val="none" w:sz="0" w:space="0" w:color="auto"/>
                    <w:left w:val="none" w:sz="0" w:space="0" w:color="auto"/>
                    <w:bottom w:val="none" w:sz="0" w:space="0" w:color="auto"/>
                    <w:right w:val="none" w:sz="0" w:space="0" w:color="auto"/>
                  </w:divBdr>
                </w:div>
                <w:div w:id="580024419">
                  <w:marLeft w:val="0"/>
                  <w:marRight w:val="0"/>
                  <w:marTop w:val="0"/>
                  <w:marBottom w:val="0"/>
                  <w:divBdr>
                    <w:top w:val="none" w:sz="0" w:space="0" w:color="auto"/>
                    <w:left w:val="none" w:sz="0" w:space="0" w:color="auto"/>
                    <w:bottom w:val="none" w:sz="0" w:space="0" w:color="auto"/>
                    <w:right w:val="none" w:sz="0" w:space="0" w:color="auto"/>
                  </w:divBdr>
                </w:div>
                <w:div w:id="194854433">
                  <w:marLeft w:val="0"/>
                  <w:marRight w:val="0"/>
                  <w:marTop w:val="0"/>
                  <w:marBottom w:val="0"/>
                  <w:divBdr>
                    <w:top w:val="none" w:sz="0" w:space="0" w:color="auto"/>
                    <w:left w:val="none" w:sz="0" w:space="0" w:color="auto"/>
                    <w:bottom w:val="none" w:sz="0" w:space="0" w:color="auto"/>
                    <w:right w:val="none" w:sz="0" w:space="0" w:color="auto"/>
                  </w:divBdr>
                </w:div>
                <w:div w:id="90900020">
                  <w:marLeft w:val="0"/>
                  <w:marRight w:val="0"/>
                  <w:marTop w:val="0"/>
                  <w:marBottom w:val="0"/>
                  <w:divBdr>
                    <w:top w:val="none" w:sz="0" w:space="0" w:color="auto"/>
                    <w:left w:val="none" w:sz="0" w:space="0" w:color="auto"/>
                    <w:bottom w:val="none" w:sz="0" w:space="0" w:color="auto"/>
                    <w:right w:val="none" w:sz="0" w:space="0" w:color="auto"/>
                  </w:divBdr>
                </w:div>
                <w:div w:id="338431003">
                  <w:marLeft w:val="0"/>
                  <w:marRight w:val="0"/>
                  <w:marTop w:val="0"/>
                  <w:marBottom w:val="0"/>
                  <w:divBdr>
                    <w:top w:val="none" w:sz="0" w:space="0" w:color="auto"/>
                    <w:left w:val="none" w:sz="0" w:space="0" w:color="auto"/>
                    <w:bottom w:val="none" w:sz="0" w:space="0" w:color="auto"/>
                    <w:right w:val="none" w:sz="0" w:space="0" w:color="auto"/>
                  </w:divBdr>
                </w:div>
                <w:div w:id="1684552959">
                  <w:marLeft w:val="0"/>
                  <w:marRight w:val="0"/>
                  <w:marTop w:val="0"/>
                  <w:marBottom w:val="0"/>
                  <w:divBdr>
                    <w:top w:val="none" w:sz="0" w:space="0" w:color="auto"/>
                    <w:left w:val="none" w:sz="0" w:space="0" w:color="auto"/>
                    <w:bottom w:val="none" w:sz="0" w:space="0" w:color="auto"/>
                    <w:right w:val="none" w:sz="0" w:space="0" w:color="auto"/>
                  </w:divBdr>
                </w:div>
                <w:div w:id="543442426">
                  <w:marLeft w:val="0"/>
                  <w:marRight w:val="0"/>
                  <w:marTop w:val="0"/>
                  <w:marBottom w:val="0"/>
                  <w:divBdr>
                    <w:top w:val="none" w:sz="0" w:space="0" w:color="auto"/>
                    <w:left w:val="none" w:sz="0" w:space="0" w:color="auto"/>
                    <w:bottom w:val="none" w:sz="0" w:space="0" w:color="auto"/>
                    <w:right w:val="none" w:sz="0" w:space="0" w:color="auto"/>
                  </w:divBdr>
                </w:div>
                <w:div w:id="869683885">
                  <w:marLeft w:val="0"/>
                  <w:marRight w:val="0"/>
                  <w:marTop w:val="0"/>
                  <w:marBottom w:val="0"/>
                  <w:divBdr>
                    <w:top w:val="none" w:sz="0" w:space="0" w:color="auto"/>
                    <w:left w:val="none" w:sz="0" w:space="0" w:color="auto"/>
                    <w:bottom w:val="none" w:sz="0" w:space="0" w:color="auto"/>
                    <w:right w:val="none" w:sz="0" w:space="0" w:color="auto"/>
                  </w:divBdr>
                </w:div>
                <w:div w:id="1277981085">
                  <w:marLeft w:val="0"/>
                  <w:marRight w:val="0"/>
                  <w:marTop w:val="0"/>
                  <w:marBottom w:val="0"/>
                  <w:divBdr>
                    <w:top w:val="none" w:sz="0" w:space="0" w:color="auto"/>
                    <w:left w:val="none" w:sz="0" w:space="0" w:color="auto"/>
                    <w:bottom w:val="none" w:sz="0" w:space="0" w:color="auto"/>
                    <w:right w:val="none" w:sz="0" w:space="0" w:color="auto"/>
                  </w:divBdr>
                </w:div>
                <w:div w:id="1266963650">
                  <w:marLeft w:val="0"/>
                  <w:marRight w:val="0"/>
                  <w:marTop w:val="0"/>
                  <w:marBottom w:val="0"/>
                  <w:divBdr>
                    <w:top w:val="none" w:sz="0" w:space="0" w:color="auto"/>
                    <w:left w:val="none" w:sz="0" w:space="0" w:color="auto"/>
                    <w:bottom w:val="none" w:sz="0" w:space="0" w:color="auto"/>
                    <w:right w:val="none" w:sz="0" w:space="0" w:color="auto"/>
                  </w:divBdr>
                </w:div>
                <w:div w:id="1256354493">
                  <w:marLeft w:val="0"/>
                  <w:marRight w:val="0"/>
                  <w:marTop w:val="0"/>
                  <w:marBottom w:val="0"/>
                  <w:divBdr>
                    <w:top w:val="none" w:sz="0" w:space="0" w:color="auto"/>
                    <w:left w:val="none" w:sz="0" w:space="0" w:color="auto"/>
                    <w:bottom w:val="none" w:sz="0" w:space="0" w:color="auto"/>
                    <w:right w:val="none" w:sz="0" w:space="0" w:color="auto"/>
                  </w:divBdr>
                </w:div>
                <w:div w:id="1948389856">
                  <w:marLeft w:val="0"/>
                  <w:marRight w:val="0"/>
                  <w:marTop w:val="0"/>
                  <w:marBottom w:val="0"/>
                  <w:divBdr>
                    <w:top w:val="none" w:sz="0" w:space="0" w:color="auto"/>
                    <w:left w:val="none" w:sz="0" w:space="0" w:color="auto"/>
                    <w:bottom w:val="none" w:sz="0" w:space="0" w:color="auto"/>
                    <w:right w:val="none" w:sz="0" w:space="0" w:color="auto"/>
                  </w:divBdr>
                </w:div>
                <w:div w:id="1510028086">
                  <w:marLeft w:val="0"/>
                  <w:marRight w:val="0"/>
                  <w:marTop w:val="0"/>
                  <w:marBottom w:val="0"/>
                  <w:divBdr>
                    <w:top w:val="none" w:sz="0" w:space="0" w:color="auto"/>
                    <w:left w:val="none" w:sz="0" w:space="0" w:color="auto"/>
                    <w:bottom w:val="none" w:sz="0" w:space="0" w:color="auto"/>
                    <w:right w:val="none" w:sz="0" w:space="0" w:color="auto"/>
                  </w:divBdr>
                </w:div>
                <w:div w:id="1157528824">
                  <w:marLeft w:val="0"/>
                  <w:marRight w:val="0"/>
                  <w:marTop w:val="0"/>
                  <w:marBottom w:val="0"/>
                  <w:divBdr>
                    <w:top w:val="none" w:sz="0" w:space="0" w:color="auto"/>
                    <w:left w:val="none" w:sz="0" w:space="0" w:color="auto"/>
                    <w:bottom w:val="none" w:sz="0" w:space="0" w:color="auto"/>
                    <w:right w:val="none" w:sz="0" w:space="0" w:color="auto"/>
                  </w:divBdr>
                </w:div>
                <w:div w:id="1598630971">
                  <w:marLeft w:val="0"/>
                  <w:marRight w:val="0"/>
                  <w:marTop w:val="0"/>
                  <w:marBottom w:val="0"/>
                  <w:divBdr>
                    <w:top w:val="none" w:sz="0" w:space="0" w:color="auto"/>
                    <w:left w:val="none" w:sz="0" w:space="0" w:color="auto"/>
                    <w:bottom w:val="none" w:sz="0" w:space="0" w:color="auto"/>
                    <w:right w:val="none" w:sz="0" w:space="0" w:color="auto"/>
                  </w:divBdr>
                </w:div>
                <w:div w:id="1644852613">
                  <w:marLeft w:val="0"/>
                  <w:marRight w:val="0"/>
                  <w:marTop w:val="0"/>
                  <w:marBottom w:val="0"/>
                  <w:divBdr>
                    <w:top w:val="none" w:sz="0" w:space="0" w:color="auto"/>
                    <w:left w:val="none" w:sz="0" w:space="0" w:color="auto"/>
                    <w:bottom w:val="none" w:sz="0" w:space="0" w:color="auto"/>
                    <w:right w:val="none" w:sz="0" w:space="0" w:color="auto"/>
                  </w:divBdr>
                </w:div>
                <w:div w:id="393969583">
                  <w:marLeft w:val="0"/>
                  <w:marRight w:val="0"/>
                  <w:marTop w:val="0"/>
                  <w:marBottom w:val="0"/>
                  <w:divBdr>
                    <w:top w:val="none" w:sz="0" w:space="0" w:color="auto"/>
                    <w:left w:val="none" w:sz="0" w:space="0" w:color="auto"/>
                    <w:bottom w:val="none" w:sz="0" w:space="0" w:color="auto"/>
                    <w:right w:val="none" w:sz="0" w:space="0" w:color="auto"/>
                  </w:divBdr>
                </w:div>
                <w:div w:id="251472659">
                  <w:marLeft w:val="0"/>
                  <w:marRight w:val="0"/>
                  <w:marTop w:val="0"/>
                  <w:marBottom w:val="0"/>
                  <w:divBdr>
                    <w:top w:val="none" w:sz="0" w:space="0" w:color="auto"/>
                    <w:left w:val="none" w:sz="0" w:space="0" w:color="auto"/>
                    <w:bottom w:val="none" w:sz="0" w:space="0" w:color="auto"/>
                    <w:right w:val="none" w:sz="0" w:space="0" w:color="auto"/>
                  </w:divBdr>
                </w:div>
                <w:div w:id="212154205">
                  <w:marLeft w:val="0"/>
                  <w:marRight w:val="0"/>
                  <w:marTop w:val="0"/>
                  <w:marBottom w:val="0"/>
                  <w:divBdr>
                    <w:top w:val="none" w:sz="0" w:space="0" w:color="auto"/>
                    <w:left w:val="none" w:sz="0" w:space="0" w:color="auto"/>
                    <w:bottom w:val="none" w:sz="0" w:space="0" w:color="auto"/>
                    <w:right w:val="none" w:sz="0" w:space="0" w:color="auto"/>
                  </w:divBdr>
                </w:div>
                <w:div w:id="1880894685">
                  <w:marLeft w:val="0"/>
                  <w:marRight w:val="0"/>
                  <w:marTop w:val="0"/>
                  <w:marBottom w:val="0"/>
                  <w:divBdr>
                    <w:top w:val="none" w:sz="0" w:space="0" w:color="auto"/>
                    <w:left w:val="none" w:sz="0" w:space="0" w:color="auto"/>
                    <w:bottom w:val="none" w:sz="0" w:space="0" w:color="auto"/>
                    <w:right w:val="none" w:sz="0" w:space="0" w:color="auto"/>
                  </w:divBdr>
                </w:div>
                <w:div w:id="785662677">
                  <w:marLeft w:val="0"/>
                  <w:marRight w:val="0"/>
                  <w:marTop w:val="0"/>
                  <w:marBottom w:val="0"/>
                  <w:divBdr>
                    <w:top w:val="none" w:sz="0" w:space="0" w:color="auto"/>
                    <w:left w:val="none" w:sz="0" w:space="0" w:color="auto"/>
                    <w:bottom w:val="none" w:sz="0" w:space="0" w:color="auto"/>
                    <w:right w:val="none" w:sz="0" w:space="0" w:color="auto"/>
                  </w:divBdr>
                </w:div>
                <w:div w:id="76094580">
                  <w:marLeft w:val="0"/>
                  <w:marRight w:val="0"/>
                  <w:marTop w:val="0"/>
                  <w:marBottom w:val="0"/>
                  <w:divBdr>
                    <w:top w:val="none" w:sz="0" w:space="0" w:color="auto"/>
                    <w:left w:val="none" w:sz="0" w:space="0" w:color="auto"/>
                    <w:bottom w:val="none" w:sz="0" w:space="0" w:color="auto"/>
                    <w:right w:val="none" w:sz="0" w:space="0" w:color="auto"/>
                  </w:divBdr>
                </w:div>
                <w:div w:id="747923780">
                  <w:marLeft w:val="0"/>
                  <w:marRight w:val="0"/>
                  <w:marTop w:val="0"/>
                  <w:marBottom w:val="0"/>
                  <w:divBdr>
                    <w:top w:val="none" w:sz="0" w:space="0" w:color="auto"/>
                    <w:left w:val="none" w:sz="0" w:space="0" w:color="auto"/>
                    <w:bottom w:val="none" w:sz="0" w:space="0" w:color="auto"/>
                    <w:right w:val="none" w:sz="0" w:space="0" w:color="auto"/>
                  </w:divBdr>
                </w:div>
                <w:div w:id="1914197006">
                  <w:marLeft w:val="0"/>
                  <w:marRight w:val="0"/>
                  <w:marTop w:val="0"/>
                  <w:marBottom w:val="0"/>
                  <w:divBdr>
                    <w:top w:val="none" w:sz="0" w:space="0" w:color="auto"/>
                    <w:left w:val="none" w:sz="0" w:space="0" w:color="auto"/>
                    <w:bottom w:val="none" w:sz="0" w:space="0" w:color="auto"/>
                    <w:right w:val="none" w:sz="0" w:space="0" w:color="auto"/>
                  </w:divBdr>
                </w:div>
                <w:div w:id="1201892241">
                  <w:marLeft w:val="0"/>
                  <w:marRight w:val="0"/>
                  <w:marTop w:val="0"/>
                  <w:marBottom w:val="0"/>
                  <w:divBdr>
                    <w:top w:val="none" w:sz="0" w:space="0" w:color="auto"/>
                    <w:left w:val="none" w:sz="0" w:space="0" w:color="auto"/>
                    <w:bottom w:val="none" w:sz="0" w:space="0" w:color="auto"/>
                    <w:right w:val="none" w:sz="0" w:space="0" w:color="auto"/>
                  </w:divBdr>
                </w:div>
                <w:div w:id="1380133025">
                  <w:marLeft w:val="0"/>
                  <w:marRight w:val="0"/>
                  <w:marTop w:val="0"/>
                  <w:marBottom w:val="0"/>
                  <w:divBdr>
                    <w:top w:val="none" w:sz="0" w:space="0" w:color="auto"/>
                    <w:left w:val="none" w:sz="0" w:space="0" w:color="auto"/>
                    <w:bottom w:val="none" w:sz="0" w:space="0" w:color="auto"/>
                    <w:right w:val="none" w:sz="0" w:space="0" w:color="auto"/>
                  </w:divBdr>
                </w:div>
                <w:div w:id="835415245">
                  <w:marLeft w:val="0"/>
                  <w:marRight w:val="0"/>
                  <w:marTop w:val="0"/>
                  <w:marBottom w:val="0"/>
                  <w:divBdr>
                    <w:top w:val="none" w:sz="0" w:space="0" w:color="auto"/>
                    <w:left w:val="none" w:sz="0" w:space="0" w:color="auto"/>
                    <w:bottom w:val="none" w:sz="0" w:space="0" w:color="auto"/>
                    <w:right w:val="none" w:sz="0" w:space="0" w:color="auto"/>
                  </w:divBdr>
                </w:div>
                <w:div w:id="620572186">
                  <w:marLeft w:val="0"/>
                  <w:marRight w:val="0"/>
                  <w:marTop w:val="0"/>
                  <w:marBottom w:val="0"/>
                  <w:divBdr>
                    <w:top w:val="none" w:sz="0" w:space="0" w:color="auto"/>
                    <w:left w:val="none" w:sz="0" w:space="0" w:color="auto"/>
                    <w:bottom w:val="none" w:sz="0" w:space="0" w:color="auto"/>
                    <w:right w:val="none" w:sz="0" w:space="0" w:color="auto"/>
                  </w:divBdr>
                </w:div>
                <w:div w:id="877592804">
                  <w:marLeft w:val="0"/>
                  <w:marRight w:val="0"/>
                  <w:marTop w:val="0"/>
                  <w:marBottom w:val="0"/>
                  <w:divBdr>
                    <w:top w:val="none" w:sz="0" w:space="0" w:color="auto"/>
                    <w:left w:val="none" w:sz="0" w:space="0" w:color="auto"/>
                    <w:bottom w:val="none" w:sz="0" w:space="0" w:color="auto"/>
                    <w:right w:val="none" w:sz="0" w:space="0" w:color="auto"/>
                  </w:divBdr>
                </w:div>
                <w:div w:id="756830167">
                  <w:marLeft w:val="0"/>
                  <w:marRight w:val="0"/>
                  <w:marTop w:val="0"/>
                  <w:marBottom w:val="0"/>
                  <w:divBdr>
                    <w:top w:val="none" w:sz="0" w:space="0" w:color="auto"/>
                    <w:left w:val="none" w:sz="0" w:space="0" w:color="auto"/>
                    <w:bottom w:val="none" w:sz="0" w:space="0" w:color="auto"/>
                    <w:right w:val="none" w:sz="0" w:space="0" w:color="auto"/>
                  </w:divBdr>
                </w:div>
                <w:div w:id="200943998">
                  <w:marLeft w:val="0"/>
                  <w:marRight w:val="0"/>
                  <w:marTop w:val="0"/>
                  <w:marBottom w:val="0"/>
                  <w:divBdr>
                    <w:top w:val="none" w:sz="0" w:space="0" w:color="auto"/>
                    <w:left w:val="none" w:sz="0" w:space="0" w:color="auto"/>
                    <w:bottom w:val="none" w:sz="0" w:space="0" w:color="auto"/>
                    <w:right w:val="none" w:sz="0" w:space="0" w:color="auto"/>
                  </w:divBdr>
                </w:div>
                <w:div w:id="1454178562">
                  <w:marLeft w:val="0"/>
                  <w:marRight w:val="0"/>
                  <w:marTop w:val="0"/>
                  <w:marBottom w:val="0"/>
                  <w:divBdr>
                    <w:top w:val="none" w:sz="0" w:space="0" w:color="auto"/>
                    <w:left w:val="none" w:sz="0" w:space="0" w:color="auto"/>
                    <w:bottom w:val="none" w:sz="0" w:space="0" w:color="auto"/>
                    <w:right w:val="none" w:sz="0" w:space="0" w:color="auto"/>
                  </w:divBdr>
                </w:div>
                <w:div w:id="796144666">
                  <w:marLeft w:val="0"/>
                  <w:marRight w:val="0"/>
                  <w:marTop w:val="0"/>
                  <w:marBottom w:val="0"/>
                  <w:divBdr>
                    <w:top w:val="none" w:sz="0" w:space="0" w:color="auto"/>
                    <w:left w:val="none" w:sz="0" w:space="0" w:color="auto"/>
                    <w:bottom w:val="none" w:sz="0" w:space="0" w:color="auto"/>
                    <w:right w:val="none" w:sz="0" w:space="0" w:color="auto"/>
                  </w:divBdr>
                </w:div>
                <w:div w:id="1335691952">
                  <w:marLeft w:val="0"/>
                  <w:marRight w:val="0"/>
                  <w:marTop w:val="0"/>
                  <w:marBottom w:val="0"/>
                  <w:divBdr>
                    <w:top w:val="none" w:sz="0" w:space="0" w:color="auto"/>
                    <w:left w:val="none" w:sz="0" w:space="0" w:color="auto"/>
                    <w:bottom w:val="none" w:sz="0" w:space="0" w:color="auto"/>
                    <w:right w:val="none" w:sz="0" w:space="0" w:color="auto"/>
                  </w:divBdr>
                </w:div>
                <w:div w:id="283465855">
                  <w:marLeft w:val="0"/>
                  <w:marRight w:val="0"/>
                  <w:marTop w:val="0"/>
                  <w:marBottom w:val="0"/>
                  <w:divBdr>
                    <w:top w:val="none" w:sz="0" w:space="0" w:color="auto"/>
                    <w:left w:val="none" w:sz="0" w:space="0" w:color="auto"/>
                    <w:bottom w:val="none" w:sz="0" w:space="0" w:color="auto"/>
                    <w:right w:val="none" w:sz="0" w:space="0" w:color="auto"/>
                  </w:divBdr>
                </w:div>
                <w:div w:id="551499927">
                  <w:marLeft w:val="0"/>
                  <w:marRight w:val="0"/>
                  <w:marTop w:val="0"/>
                  <w:marBottom w:val="0"/>
                  <w:divBdr>
                    <w:top w:val="none" w:sz="0" w:space="0" w:color="auto"/>
                    <w:left w:val="none" w:sz="0" w:space="0" w:color="auto"/>
                    <w:bottom w:val="none" w:sz="0" w:space="0" w:color="auto"/>
                    <w:right w:val="none" w:sz="0" w:space="0" w:color="auto"/>
                  </w:divBdr>
                </w:div>
                <w:div w:id="547032609">
                  <w:marLeft w:val="0"/>
                  <w:marRight w:val="0"/>
                  <w:marTop w:val="0"/>
                  <w:marBottom w:val="0"/>
                  <w:divBdr>
                    <w:top w:val="none" w:sz="0" w:space="0" w:color="auto"/>
                    <w:left w:val="none" w:sz="0" w:space="0" w:color="auto"/>
                    <w:bottom w:val="none" w:sz="0" w:space="0" w:color="auto"/>
                    <w:right w:val="none" w:sz="0" w:space="0" w:color="auto"/>
                  </w:divBdr>
                </w:div>
                <w:div w:id="531653498">
                  <w:marLeft w:val="0"/>
                  <w:marRight w:val="0"/>
                  <w:marTop w:val="0"/>
                  <w:marBottom w:val="0"/>
                  <w:divBdr>
                    <w:top w:val="none" w:sz="0" w:space="0" w:color="auto"/>
                    <w:left w:val="none" w:sz="0" w:space="0" w:color="auto"/>
                    <w:bottom w:val="none" w:sz="0" w:space="0" w:color="auto"/>
                    <w:right w:val="none" w:sz="0" w:space="0" w:color="auto"/>
                  </w:divBdr>
                </w:div>
                <w:div w:id="1648168504">
                  <w:marLeft w:val="0"/>
                  <w:marRight w:val="0"/>
                  <w:marTop w:val="0"/>
                  <w:marBottom w:val="0"/>
                  <w:divBdr>
                    <w:top w:val="none" w:sz="0" w:space="0" w:color="auto"/>
                    <w:left w:val="none" w:sz="0" w:space="0" w:color="auto"/>
                    <w:bottom w:val="none" w:sz="0" w:space="0" w:color="auto"/>
                    <w:right w:val="none" w:sz="0" w:space="0" w:color="auto"/>
                  </w:divBdr>
                </w:div>
                <w:div w:id="1990552612">
                  <w:marLeft w:val="0"/>
                  <w:marRight w:val="0"/>
                  <w:marTop w:val="0"/>
                  <w:marBottom w:val="0"/>
                  <w:divBdr>
                    <w:top w:val="none" w:sz="0" w:space="0" w:color="auto"/>
                    <w:left w:val="none" w:sz="0" w:space="0" w:color="auto"/>
                    <w:bottom w:val="none" w:sz="0" w:space="0" w:color="auto"/>
                    <w:right w:val="none" w:sz="0" w:space="0" w:color="auto"/>
                  </w:divBdr>
                </w:div>
                <w:div w:id="977733112">
                  <w:marLeft w:val="0"/>
                  <w:marRight w:val="0"/>
                  <w:marTop w:val="0"/>
                  <w:marBottom w:val="0"/>
                  <w:divBdr>
                    <w:top w:val="none" w:sz="0" w:space="0" w:color="auto"/>
                    <w:left w:val="none" w:sz="0" w:space="0" w:color="auto"/>
                    <w:bottom w:val="none" w:sz="0" w:space="0" w:color="auto"/>
                    <w:right w:val="none" w:sz="0" w:space="0" w:color="auto"/>
                  </w:divBdr>
                </w:div>
                <w:div w:id="271667216">
                  <w:marLeft w:val="0"/>
                  <w:marRight w:val="0"/>
                  <w:marTop w:val="0"/>
                  <w:marBottom w:val="0"/>
                  <w:divBdr>
                    <w:top w:val="none" w:sz="0" w:space="0" w:color="auto"/>
                    <w:left w:val="none" w:sz="0" w:space="0" w:color="auto"/>
                    <w:bottom w:val="none" w:sz="0" w:space="0" w:color="auto"/>
                    <w:right w:val="none" w:sz="0" w:space="0" w:color="auto"/>
                  </w:divBdr>
                </w:div>
                <w:div w:id="321741966">
                  <w:marLeft w:val="0"/>
                  <w:marRight w:val="0"/>
                  <w:marTop w:val="0"/>
                  <w:marBottom w:val="0"/>
                  <w:divBdr>
                    <w:top w:val="none" w:sz="0" w:space="0" w:color="auto"/>
                    <w:left w:val="none" w:sz="0" w:space="0" w:color="auto"/>
                    <w:bottom w:val="none" w:sz="0" w:space="0" w:color="auto"/>
                    <w:right w:val="none" w:sz="0" w:space="0" w:color="auto"/>
                  </w:divBdr>
                </w:div>
                <w:div w:id="1284655736">
                  <w:marLeft w:val="0"/>
                  <w:marRight w:val="0"/>
                  <w:marTop w:val="0"/>
                  <w:marBottom w:val="0"/>
                  <w:divBdr>
                    <w:top w:val="none" w:sz="0" w:space="0" w:color="auto"/>
                    <w:left w:val="none" w:sz="0" w:space="0" w:color="auto"/>
                    <w:bottom w:val="none" w:sz="0" w:space="0" w:color="auto"/>
                    <w:right w:val="none" w:sz="0" w:space="0" w:color="auto"/>
                  </w:divBdr>
                </w:div>
                <w:div w:id="2028871239">
                  <w:marLeft w:val="0"/>
                  <w:marRight w:val="0"/>
                  <w:marTop w:val="0"/>
                  <w:marBottom w:val="0"/>
                  <w:divBdr>
                    <w:top w:val="none" w:sz="0" w:space="0" w:color="auto"/>
                    <w:left w:val="none" w:sz="0" w:space="0" w:color="auto"/>
                    <w:bottom w:val="none" w:sz="0" w:space="0" w:color="auto"/>
                    <w:right w:val="none" w:sz="0" w:space="0" w:color="auto"/>
                  </w:divBdr>
                </w:div>
                <w:div w:id="345518947">
                  <w:marLeft w:val="0"/>
                  <w:marRight w:val="0"/>
                  <w:marTop w:val="0"/>
                  <w:marBottom w:val="0"/>
                  <w:divBdr>
                    <w:top w:val="none" w:sz="0" w:space="0" w:color="auto"/>
                    <w:left w:val="none" w:sz="0" w:space="0" w:color="auto"/>
                    <w:bottom w:val="none" w:sz="0" w:space="0" w:color="auto"/>
                    <w:right w:val="none" w:sz="0" w:space="0" w:color="auto"/>
                  </w:divBdr>
                </w:div>
                <w:div w:id="1796753793">
                  <w:marLeft w:val="0"/>
                  <w:marRight w:val="0"/>
                  <w:marTop w:val="0"/>
                  <w:marBottom w:val="0"/>
                  <w:divBdr>
                    <w:top w:val="none" w:sz="0" w:space="0" w:color="auto"/>
                    <w:left w:val="none" w:sz="0" w:space="0" w:color="auto"/>
                    <w:bottom w:val="none" w:sz="0" w:space="0" w:color="auto"/>
                    <w:right w:val="none" w:sz="0" w:space="0" w:color="auto"/>
                  </w:divBdr>
                </w:div>
                <w:div w:id="1956793606">
                  <w:marLeft w:val="0"/>
                  <w:marRight w:val="0"/>
                  <w:marTop w:val="0"/>
                  <w:marBottom w:val="0"/>
                  <w:divBdr>
                    <w:top w:val="none" w:sz="0" w:space="0" w:color="auto"/>
                    <w:left w:val="none" w:sz="0" w:space="0" w:color="auto"/>
                    <w:bottom w:val="none" w:sz="0" w:space="0" w:color="auto"/>
                    <w:right w:val="none" w:sz="0" w:space="0" w:color="auto"/>
                  </w:divBdr>
                </w:div>
                <w:div w:id="1847748156">
                  <w:marLeft w:val="0"/>
                  <w:marRight w:val="0"/>
                  <w:marTop w:val="0"/>
                  <w:marBottom w:val="0"/>
                  <w:divBdr>
                    <w:top w:val="none" w:sz="0" w:space="0" w:color="auto"/>
                    <w:left w:val="none" w:sz="0" w:space="0" w:color="auto"/>
                    <w:bottom w:val="none" w:sz="0" w:space="0" w:color="auto"/>
                    <w:right w:val="none" w:sz="0" w:space="0" w:color="auto"/>
                  </w:divBdr>
                </w:div>
                <w:div w:id="1155881038">
                  <w:marLeft w:val="0"/>
                  <w:marRight w:val="0"/>
                  <w:marTop w:val="0"/>
                  <w:marBottom w:val="0"/>
                  <w:divBdr>
                    <w:top w:val="none" w:sz="0" w:space="0" w:color="auto"/>
                    <w:left w:val="none" w:sz="0" w:space="0" w:color="auto"/>
                    <w:bottom w:val="none" w:sz="0" w:space="0" w:color="auto"/>
                    <w:right w:val="none" w:sz="0" w:space="0" w:color="auto"/>
                  </w:divBdr>
                </w:div>
                <w:div w:id="959727975">
                  <w:marLeft w:val="0"/>
                  <w:marRight w:val="0"/>
                  <w:marTop w:val="0"/>
                  <w:marBottom w:val="0"/>
                  <w:divBdr>
                    <w:top w:val="none" w:sz="0" w:space="0" w:color="auto"/>
                    <w:left w:val="none" w:sz="0" w:space="0" w:color="auto"/>
                    <w:bottom w:val="none" w:sz="0" w:space="0" w:color="auto"/>
                    <w:right w:val="none" w:sz="0" w:space="0" w:color="auto"/>
                  </w:divBdr>
                </w:div>
                <w:div w:id="222378964">
                  <w:marLeft w:val="0"/>
                  <w:marRight w:val="0"/>
                  <w:marTop w:val="0"/>
                  <w:marBottom w:val="0"/>
                  <w:divBdr>
                    <w:top w:val="none" w:sz="0" w:space="0" w:color="auto"/>
                    <w:left w:val="none" w:sz="0" w:space="0" w:color="auto"/>
                    <w:bottom w:val="none" w:sz="0" w:space="0" w:color="auto"/>
                    <w:right w:val="none" w:sz="0" w:space="0" w:color="auto"/>
                  </w:divBdr>
                </w:div>
                <w:div w:id="1233344624">
                  <w:marLeft w:val="0"/>
                  <w:marRight w:val="0"/>
                  <w:marTop w:val="0"/>
                  <w:marBottom w:val="0"/>
                  <w:divBdr>
                    <w:top w:val="none" w:sz="0" w:space="0" w:color="auto"/>
                    <w:left w:val="none" w:sz="0" w:space="0" w:color="auto"/>
                    <w:bottom w:val="none" w:sz="0" w:space="0" w:color="auto"/>
                    <w:right w:val="none" w:sz="0" w:space="0" w:color="auto"/>
                  </w:divBdr>
                </w:div>
                <w:div w:id="1669404183">
                  <w:marLeft w:val="0"/>
                  <w:marRight w:val="0"/>
                  <w:marTop w:val="0"/>
                  <w:marBottom w:val="0"/>
                  <w:divBdr>
                    <w:top w:val="none" w:sz="0" w:space="0" w:color="auto"/>
                    <w:left w:val="none" w:sz="0" w:space="0" w:color="auto"/>
                    <w:bottom w:val="none" w:sz="0" w:space="0" w:color="auto"/>
                    <w:right w:val="none" w:sz="0" w:space="0" w:color="auto"/>
                  </w:divBdr>
                </w:div>
                <w:div w:id="1831486093">
                  <w:marLeft w:val="0"/>
                  <w:marRight w:val="0"/>
                  <w:marTop w:val="0"/>
                  <w:marBottom w:val="0"/>
                  <w:divBdr>
                    <w:top w:val="none" w:sz="0" w:space="0" w:color="auto"/>
                    <w:left w:val="none" w:sz="0" w:space="0" w:color="auto"/>
                    <w:bottom w:val="none" w:sz="0" w:space="0" w:color="auto"/>
                    <w:right w:val="none" w:sz="0" w:space="0" w:color="auto"/>
                  </w:divBdr>
                </w:div>
                <w:div w:id="906259960">
                  <w:marLeft w:val="0"/>
                  <w:marRight w:val="0"/>
                  <w:marTop w:val="0"/>
                  <w:marBottom w:val="0"/>
                  <w:divBdr>
                    <w:top w:val="none" w:sz="0" w:space="0" w:color="auto"/>
                    <w:left w:val="none" w:sz="0" w:space="0" w:color="auto"/>
                    <w:bottom w:val="none" w:sz="0" w:space="0" w:color="auto"/>
                    <w:right w:val="none" w:sz="0" w:space="0" w:color="auto"/>
                  </w:divBdr>
                </w:div>
                <w:div w:id="2089619720">
                  <w:marLeft w:val="0"/>
                  <w:marRight w:val="0"/>
                  <w:marTop w:val="0"/>
                  <w:marBottom w:val="0"/>
                  <w:divBdr>
                    <w:top w:val="none" w:sz="0" w:space="0" w:color="auto"/>
                    <w:left w:val="none" w:sz="0" w:space="0" w:color="auto"/>
                    <w:bottom w:val="none" w:sz="0" w:space="0" w:color="auto"/>
                    <w:right w:val="none" w:sz="0" w:space="0" w:color="auto"/>
                  </w:divBdr>
                </w:div>
                <w:div w:id="1703894514">
                  <w:marLeft w:val="0"/>
                  <w:marRight w:val="0"/>
                  <w:marTop w:val="0"/>
                  <w:marBottom w:val="0"/>
                  <w:divBdr>
                    <w:top w:val="none" w:sz="0" w:space="0" w:color="auto"/>
                    <w:left w:val="none" w:sz="0" w:space="0" w:color="auto"/>
                    <w:bottom w:val="none" w:sz="0" w:space="0" w:color="auto"/>
                    <w:right w:val="none" w:sz="0" w:space="0" w:color="auto"/>
                  </w:divBdr>
                </w:div>
                <w:div w:id="830095788">
                  <w:marLeft w:val="0"/>
                  <w:marRight w:val="0"/>
                  <w:marTop w:val="0"/>
                  <w:marBottom w:val="0"/>
                  <w:divBdr>
                    <w:top w:val="none" w:sz="0" w:space="0" w:color="auto"/>
                    <w:left w:val="none" w:sz="0" w:space="0" w:color="auto"/>
                    <w:bottom w:val="none" w:sz="0" w:space="0" w:color="auto"/>
                    <w:right w:val="none" w:sz="0" w:space="0" w:color="auto"/>
                  </w:divBdr>
                </w:div>
                <w:div w:id="2145928495">
                  <w:marLeft w:val="0"/>
                  <w:marRight w:val="0"/>
                  <w:marTop w:val="0"/>
                  <w:marBottom w:val="0"/>
                  <w:divBdr>
                    <w:top w:val="none" w:sz="0" w:space="0" w:color="auto"/>
                    <w:left w:val="none" w:sz="0" w:space="0" w:color="auto"/>
                    <w:bottom w:val="none" w:sz="0" w:space="0" w:color="auto"/>
                    <w:right w:val="none" w:sz="0" w:space="0" w:color="auto"/>
                  </w:divBdr>
                </w:div>
                <w:div w:id="1266384379">
                  <w:marLeft w:val="0"/>
                  <w:marRight w:val="0"/>
                  <w:marTop w:val="0"/>
                  <w:marBottom w:val="0"/>
                  <w:divBdr>
                    <w:top w:val="none" w:sz="0" w:space="0" w:color="auto"/>
                    <w:left w:val="none" w:sz="0" w:space="0" w:color="auto"/>
                    <w:bottom w:val="none" w:sz="0" w:space="0" w:color="auto"/>
                    <w:right w:val="none" w:sz="0" w:space="0" w:color="auto"/>
                  </w:divBdr>
                </w:div>
                <w:div w:id="915165228">
                  <w:marLeft w:val="0"/>
                  <w:marRight w:val="0"/>
                  <w:marTop w:val="0"/>
                  <w:marBottom w:val="0"/>
                  <w:divBdr>
                    <w:top w:val="none" w:sz="0" w:space="0" w:color="auto"/>
                    <w:left w:val="none" w:sz="0" w:space="0" w:color="auto"/>
                    <w:bottom w:val="none" w:sz="0" w:space="0" w:color="auto"/>
                    <w:right w:val="none" w:sz="0" w:space="0" w:color="auto"/>
                  </w:divBdr>
                </w:div>
                <w:div w:id="148577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849890">
          <w:marLeft w:val="0"/>
          <w:marRight w:val="0"/>
          <w:marTop w:val="12"/>
          <w:marBottom w:val="0"/>
          <w:divBdr>
            <w:top w:val="single" w:sz="48" w:space="0" w:color="auto"/>
            <w:left w:val="single" w:sz="48" w:space="0" w:color="auto"/>
            <w:bottom w:val="single" w:sz="48" w:space="0" w:color="auto"/>
            <w:right w:val="single" w:sz="48" w:space="0" w:color="auto"/>
          </w:divBdr>
          <w:divsChild>
            <w:div w:id="159930297">
              <w:marLeft w:val="0"/>
              <w:marRight w:val="0"/>
              <w:marTop w:val="0"/>
              <w:marBottom w:val="0"/>
              <w:divBdr>
                <w:top w:val="none" w:sz="0" w:space="0" w:color="auto"/>
                <w:left w:val="none" w:sz="0" w:space="0" w:color="auto"/>
                <w:bottom w:val="none" w:sz="0" w:space="0" w:color="auto"/>
                <w:right w:val="none" w:sz="0" w:space="0" w:color="auto"/>
              </w:divBdr>
              <w:divsChild>
                <w:div w:id="756099608">
                  <w:marLeft w:val="0"/>
                  <w:marRight w:val="0"/>
                  <w:marTop w:val="0"/>
                  <w:marBottom w:val="0"/>
                  <w:divBdr>
                    <w:top w:val="none" w:sz="0" w:space="0" w:color="auto"/>
                    <w:left w:val="none" w:sz="0" w:space="0" w:color="auto"/>
                    <w:bottom w:val="none" w:sz="0" w:space="0" w:color="auto"/>
                    <w:right w:val="none" w:sz="0" w:space="0" w:color="auto"/>
                  </w:divBdr>
                </w:div>
                <w:div w:id="1945842442">
                  <w:marLeft w:val="0"/>
                  <w:marRight w:val="0"/>
                  <w:marTop w:val="0"/>
                  <w:marBottom w:val="0"/>
                  <w:divBdr>
                    <w:top w:val="none" w:sz="0" w:space="0" w:color="auto"/>
                    <w:left w:val="none" w:sz="0" w:space="0" w:color="auto"/>
                    <w:bottom w:val="none" w:sz="0" w:space="0" w:color="auto"/>
                    <w:right w:val="none" w:sz="0" w:space="0" w:color="auto"/>
                  </w:divBdr>
                </w:div>
                <w:div w:id="428696245">
                  <w:marLeft w:val="0"/>
                  <w:marRight w:val="0"/>
                  <w:marTop w:val="0"/>
                  <w:marBottom w:val="0"/>
                  <w:divBdr>
                    <w:top w:val="none" w:sz="0" w:space="0" w:color="auto"/>
                    <w:left w:val="none" w:sz="0" w:space="0" w:color="auto"/>
                    <w:bottom w:val="none" w:sz="0" w:space="0" w:color="auto"/>
                    <w:right w:val="none" w:sz="0" w:space="0" w:color="auto"/>
                  </w:divBdr>
                </w:div>
                <w:div w:id="1326739202">
                  <w:marLeft w:val="0"/>
                  <w:marRight w:val="0"/>
                  <w:marTop w:val="0"/>
                  <w:marBottom w:val="0"/>
                  <w:divBdr>
                    <w:top w:val="none" w:sz="0" w:space="0" w:color="auto"/>
                    <w:left w:val="none" w:sz="0" w:space="0" w:color="auto"/>
                    <w:bottom w:val="none" w:sz="0" w:space="0" w:color="auto"/>
                    <w:right w:val="none" w:sz="0" w:space="0" w:color="auto"/>
                  </w:divBdr>
                </w:div>
                <w:div w:id="1408310974">
                  <w:marLeft w:val="0"/>
                  <w:marRight w:val="0"/>
                  <w:marTop w:val="0"/>
                  <w:marBottom w:val="0"/>
                  <w:divBdr>
                    <w:top w:val="none" w:sz="0" w:space="0" w:color="auto"/>
                    <w:left w:val="none" w:sz="0" w:space="0" w:color="auto"/>
                    <w:bottom w:val="none" w:sz="0" w:space="0" w:color="auto"/>
                    <w:right w:val="none" w:sz="0" w:space="0" w:color="auto"/>
                  </w:divBdr>
                </w:div>
                <w:div w:id="1990475185">
                  <w:marLeft w:val="0"/>
                  <w:marRight w:val="0"/>
                  <w:marTop w:val="0"/>
                  <w:marBottom w:val="0"/>
                  <w:divBdr>
                    <w:top w:val="none" w:sz="0" w:space="0" w:color="auto"/>
                    <w:left w:val="none" w:sz="0" w:space="0" w:color="auto"/>
                    <w:bottom w:val="none" w:sz="0" w:space="0" w:color="auto"/>
                    <w:right w:val="none" w:sz="0" w:space="0" w:color="auto"/>
                  </w:divBdr>
                </w:div>
                <w:div w:id="1041708660">
                  <w:marLeft w:val="0"/>
                  <w:marRight w:val="0"/>
                  <w:marTop w:val="0"/>
                  <w:marBottom w:val="0"/>
                  <w:divBdr>
                    <w:top w:val="none" w:sz="0" w:space="0" w:color="auto"/>
                    <w:left w:val="none" w:sz="0" w:space="0" w:color="auto"/>
                    <w:bottom w:val="none" w:sz="0" w:space="0" w:color="auto"/>
                    <w:right w:val="none" w:sz="0" w:space="0" w:color="auto"/>
                  </w:divBdr>
                </w:div>
                <w:div w:id="253711839">
                  <w:marLeft w:val="0"/>
                  <w:marRight w:val="0"/>
                  <w:marTop w:val="0"/>
                  <w:marBottom w:val="0"/>
                  <w:divBdr>
                    <w:top w:val="none" w:sz="0" w:space="0" w:color="auto"/>
                    <w:left w:val="none" w:sz="0" w:space="0" w:color="auto"/>
                    <w:bottom w:val="none" w:sz="0" w:space="0" w:color="auto"/>
                    <w:right w:val="none" w:sz="0" w:space="0" w:color="auto"/>
                  </w:divBdr>
                </w:div>
                <w:div w:id="1654138078">
                  <w:marLeft w:val="0"/>
                  <w:marRight w:val="0"/>
                  <w:marTop w:val="0"/>
                  <w:marBottom w:val="0"/>
                  <w:divBdr>
                    <w:top w:val="none" w:sz="0" w:space="0" w:color="auto"/>
                    <w:left w:val="none" w:sz="0" w:space="0" w:color="auto"/>
                    <w:bottom w:val="none" w:sz="0" w:space="0" w:color="auto"/>
                    <w:right w:val="none" w:sz="0" w:space="0" w:color="auto"/>
                  </w:divBdr>
                </w:div>
                <w:div w:id="1667586371">
                  <w:marLeft w:val="0"/>
                  <w:marRight w:val="0"/>
                  <w:marTop w:val="0"/>
                  <w:marBottom w:val="0"/>
                  <w:divBdr>
                    <w:top w:val="none" w:sz="0" w:space="0" w:color="auto"/>
                    <w:left w:val="none" w:sz="0" w:space="0" w:color="auto"/>
                    <w:bottom w:val="none" w:sz="0" w:space="0" w:color="auto"/>
                    <w:right w:val="none" w:sz="0" w:space="0" w:color="auto"/>
                  </w:divBdr>
                </w:div>
                <w:div w:id="82381404">
                  <w:marLeft w:val="0"/>
                  <w:marRight w:val="0"/>
                  <w:marTop w:val="0"/>
                  <w:marBottom w:val="0"/>
                  <w:divBdr>
                    <w:top w:val="none" w:sz="0" w:space="0" w:color="auto"/>
                    <w:left w:val="none" w:sz="0" w:space="0" w:color="auto"/>
                    <w:bottom w:val="none" w:sz="0" w:space="0" w:color="auto"/>
                    <w:right w:val="none" w:sz="0" w:space="0" w:color="auto"/>
                  </w:divBdr>
                </w:div>
                <w:div w:id="1939218265">
                  <w:marLeft w:val="0"/>
                  <w:marRight w:val="0"/>
                  <w:marTop w:val="0"/>
                  <w:marBottom w:val="0"/>
                  <w:divBdr>
                    <w:top w:val="none" w:sz="0" w:space="0" w:color="auto"/>
                    <w:left w:val="none" w:sz="0" w:space="0" w:color="auto"/>
                    <w:bottom w:val="none" w:sz="0" w:space="0" w:color="auto"/>
                    <w:right w:val="none" w:sz="0" w:space="0" w:color="auto"/>
                  </w:divBdr>
                </w:div>
                <w:div w:id="424887794">
                  <w:marLeft w:val="0"/>
                  <w:marRight w:val="0"/>
                  <w:marTop w:val="0"/>
                  <w:marBottom w:val="0"/>
                  <w:divBdr>
                    <w:top w:val="none" w:sz="0" w:space="0" w:color="auto"/>
                    <w:left w:val="none" w:sz="0" w:space="0" w:color="auto"/>
                    <w:bottom w:val="none" w:sz="0" w:space="0" w:color="auto"/>
                    <w:right w:val="none" w:sz="0" w:space="0" w:color="auto"/>
                  </w:divBdr>
                </w:div>
                <w:div w:id="1804031614">
                  <w:marLeft w:val="0"/>
                  <w:marRight w:val="0"/>
                  <w:marTop w:val="0"/>
                  <w:marBottom w:val="0"/>
                  <w:divBdr>
                    <w:top w:val="none" w:sz="0" w:space="0" w:color="auto"/>
                    <w:left w:val="none" w:sz="0" w:space="0" w:color="auto"/>
                    <w:bottom w:val="none" w:sz="0" w:space="0" w:color="auto"/>
                    <w:right w:val="none" w:sz="0" w:space="0" w:color="auto"/>
                  </w:divBdr>
                </w:div>
                <w:div w:id="1367170720">
                  <w:marLeft w:val="0"/>
                  <w:marRight w:val="0"/>
                  <w:marTop w:val="0"/>
                  <w:marBottom w:val="0"/>
                  <w:divBdr>
                    <w:top w:val="none" w:sz="0" w:space="0" w:color="auto"/>
                    <w:left w:val="none" w:sz="0" w:space="0" w:color="auto"/>
                    <w:bottom w:val="none" w:sz="0" w:space="0" w:color="auto"/>
                    <w:right w:val="none" w:sz="0" w:space="0" w:color="auto"/>
                  </w:divBdr>
                </w:div>
                <w:div w:id="1421292175">
                  <w:marLeft w:val="0"/>
                  <w:marRight w:val="0"/>
                  <w:marTop w:val="0"/>
                  <w:marBottom w:val="0"/>
                  <w:divBdr>
                    <w:top w:val="none" w:sz="0" w:space="0" w:color="auto"/>
                    <w:left w:val="none" w:sz="0" w:space="0" w:color="auto"/>
                    <w:bottom w:val="none" w:sz="0" w:space="0" w:color="auto"/>
                    <w:right w:val="none" w:sz="0" w:space="0" w:color="auto"/>
                  </w:divBdr>
                </w:div>
                <w:div w:id="565801397">
                  <w:marLeft w:val="0"/>
                  <w:marRight w:val="0"/>
                  <w:marTop w:val="0"/>
                  <w:marBottom w:val="0"/>
                  <w:divBdr>
                    <w:top w:val="none" w:sz="0" w:space="0" w:color="auto"/>
                    <w:left w:val="none" w:sz="0" w:space="0" w:color="auto"/>
                    <w:bottom w:val="none" w:sz="0" w:space="0" w:color="auto"/>
                    <w:right w:val="none" w:sz="0" w:space="0" w:color="auto"/>
                  </w:divBdr>
                </w:div>
                <w:div w:id="1352800299">
                  <w:marLeft w:val="0"/>
                  <w:marRight w:val="0"/>
                  <w:marTop w:val="0"/>
                  <w:marBottom w:val="0"/>
                  <w:divBdr>
                    <w:top w:val="none" w:sz="0" w:space="0" w:color="auto"/>
                    <w:left w:val="none" w:sz="0" w:space="0" w:color="auto"/>
                    <w:bottom w:val="none" w:sz="0" w:space="0" w:color="auto"/>
                    <w:right w:val="none" w:sz="0" w:space="0" w:color="auto"/>
                  </w:divBdr>
                </w:div>
                <w:div w:id="1082681971">
                  <w:marLeft w:val="0"/>
                  <w:marRight w:val="0"/>
                  <w:marTop w:val="0"/>
                  <w:marBottom w:val="0"/>
                  <w:divBdr>
                    <w:top w:val="none" w:sz="0" w:space="0" w:color="auto"/>
                    <w:left w:val="none" w:sz="0" w:space="0" w:color="auto"/>
                    <w:bottom w:val="none" w:sz="0" w:space="0" w:color="auto"/>
                    <w:right w:val="none" w:sz="0" w:space="0" w:color="auto"/>
                  </w:divBdr>
                </w:div>
                <w:div w:id="1473324611">
                  <w:marLeft w:val="0"/>
                  <w:marRight w:val="0"/>
                  <w:marTop w:val="0"/>
                  <w:marBottom w:val="0"/>
                  <w:divBdr>
                    <w:top w:val="none" w:sz="0" w:space="0" w:color="auto"/>
                    <w:left w:val="none" w:sz="0" w:space="0" w:color="auto"/>
                    <w:bottom w:val="none" w:sz="0" w:space="0" w:color="auto"/>
                    <w:right w:val="none" w:sz="0" w:space="0" w:color="auto"/>
                  </w:divBdr>
                </w:div>
                <w:div w:id="1876766230">
                  <w:marLeft w:val="0"/>
                  <w:marRight w:val="0"/>
                  <w:marTop w:val="0"/>
                  <w:marBottom w:val="0"/>
                  <w:divBdr>
                    <w:top w:val="none" w:sz="0" w:space="0" w:color="auto"/>
                    <w:left w:val="none" w:sz="0" w:space="0" w:color="auto"/>
                    <w:bottom w:val="none" w:sz="0" w:space="0" w:color="auto"/>
                    <w:right w:val="none" w:sz="0" w:space="0" w:color="auto"/>
                  </w:divBdr>
                </w:div>
                <w:div w:id="515073260">
                  <w:marLeft w:val="0"/>
                  <w:marRight w:val="0"/>
                  <w:marTop w:val="0"/>
                  <w:marBottom w:val="0"/>
                  <w:divBdr>
                    <w:top w:val="none" w:sz="0" w:space="0" w:color="auto"/>
                    <w:left w:val="none" w:sz="0" w:space="0" w:color="auto"/>
                    <w:bottom w:val="none" w:sz="0" w:space="0" w:color="auto"/>
                    <w:right w:val="none" w:sz="0" w:space="0" w:color="auto"/>
                  </w:divBdr>
                </w:div>
                <w:div w:id="1309507124">
                  <w:marLeft w:val="0"/>
                  <w:marRight w:val="0"/>
                  <w:marTop w:val="0"/>
                  <w:marBottom w:val="0"/>
                  <w:divBdr>
                    <w:top w:val="none" w:sz="0" w:space="0" w:color="auto"/>
                    <w:left w:val="none" w:sz="0" w:space="0" w:color="auto"/>
                    <w:bottom w:val="none" w:sz="0" w:space="0" w:color="auto"/>
                    <w:right w:val="none" w:sz="0" w:space="0" w:color="auto"/>
                  </w:divBdr>
                </w:div>
                <w:div w:id="1349333263">
                  <w:marLeft w:val="0"/>
                  <w:marRight w:val="0"/>
                  <w:marTop w:val="0"/>
                  <w:marBottom w:val="0"/>
                  <w:divBdr>
                    <w:top w:val="none" w:sz="0" w:space="0" w:color="auto"/>
                    <w:left w:val="none" w:sz="0" w:space="0" w:color="auto"/>
                    <w:bottom w:val="none" w:sz="0" w:space="0" w:color="auto"/>
                    <w:right w:val="none" w:sz="0" w:space="0" w:color="auto"/>
                  </w:divBdr>
                </w:div>
                <w:div w:id="752050281">
                  <w:marLeft w:val="0"/>
                  <w:marRight w:val="0"/>
                  <w:marTop w:val="0"/>
                  <w:marBottom w:val="0"/>
                  <w:divBdr>
                    <w:top w:val="none" w:sz="0" w:space="0" w:color="auto"/>
                    <w:left w:val="none" w:sz="0" w:space="0" w:color="auto"/>
                    <w:bottom w:val="none" w:sz="0" w:space="0" w:color="auto"/>
                    <w:right w:val="none" w:sz="0" w:space="0" w:color="auto"/>
                  </w:divBdr>
                </w:div>
                <w:div w:id="787578623">
                  <w:marLeft w:val="0"/>
                  <w:marRight w:val="0"/>
                  <w:marTop w:val="0"/>
                  <w:marBottom w:val="0"/>
                  <w:divBdr>
                    <w:top w:val="none" w:sz="0" w:space="0" w:color="auto"/>
                    <w:left w:val="none" w:sz="0" w:space="0" w:color="auto"/>
                    <w:bottom w:val="none" w:sz="0" w:space="0" w:color="auto"/>
                    <w:right w:val="none" w:sz="0" w:space="0" w:color="auto"/>
                  </w:divBdr>
                </w:div>
                <w:div w:id="576552194">
                  <w:marLeft w:val="0"/>
                  <w:marRight w:val="0"/>
                  <w:marTop w:val="0"/>
                  <w:marBottom w:val="0"/>
                  <w:divBdr>
                    <w:top w:val="none" w:sz="0" w:space="0" w:color="auto"/>
                    <w:left w:val="none" w:sz="0" w:space="0" w:color="auto"/>
                    <w:bottom w:val="none" w:sz="0" w:space="0" w:color="auto"/>
                    <w:right w:val="none" w:sz="0" w:space="0" w:color="auto"/>
                  </w:divBdr>
                </w:div>
                <w:div w:id="1680619567">
                  <w:marLeft w:val="0"/>
                  <w:marRight w:val="0"/>
                  <w:marTop w:val="0"/>
                  <w:marBottom w:val="0"/>
                  <w:divBdr>
                    <w:top w:val="none" w:sz="0" w:space="0" w:color="auto"/>
                    <w:left w:val="none" w:sz="0" w:space="0" w:color="auto"/>
                    <w:bottom w:val="none" w:sz="0" w:space="0" w:color="auto"/>
                    <w:right w:val="none" w:sz="0" w:space="0" w:color="auto"/>
                  </w:divBdr>
                </w:div>
                <w:div w:id="1768772073">
                  <w:marLeft w:val="0"/>
                  <w:marRight w:val="0"/>
                  <w:marTop w:val="0"/>
                  <w:marBottom w:val="0"/>
                  <w:divBdr>
                    <w:top w:val="none" w:sz="0" w:space="0" w:color="auto"/>
                    <w:left w:val="none" w:sz="0" w:space="0" w:color="auto"/>
                    <w:bottom w:val="none" w:sz="0" w:space="0" w:color="auto"/>
                    <w:right w:val="none" w:sz="0" w:space="0" w:color="auto"/>
                  </w:divBdr>
                </w:div>
                <w:div w:id="1972981446">
                  <w:marLeft w:val="0"/>
                  <w:marRight w:val="0"/>
                  <w:marTop w:val="0"/>
                  <w:marBottom w:val="0"/>
                  <w:divBdr>
                    <w:top w:val="none" w:sz="0" w:space="0" w:color="auto"/>
                    <w:left w:val="none" w:sz="0" w:space="0" w:color="auto"/>
                    <w:bottom w:val="none" w:sz="0" w:space="0" w:color="auto"/>
                    <w:right w:val="none" w:sz="0" w:space="0" w:color="auto"/>
                  </w:divBdr>
                </w:div>
                <w:div w:id="462191209">
                  <w:marLeft w:val="0"/>
                  <w:marRight w:val="0"/>
                  <w:marTop w:val="0"/>
                  <w:marBottom w:val="0"/>
                  <w:divBdr>
                    <w:top w:val="none" w:sz="0" w:space="0" w:color="auto"/>
                    <w:left w:val="none" w:sz="0" w:space="0" w:color="auto"/>
                    <w:bottom w:val="none" w:sz="0" w:space="0" w:color="auto"/>
                    <w:right w:val="none" w:sz="0" w:space="0" w:color="auto"/>
                  </w:divBdr>
                </w:div>
                <w:div w:id="1068111966">
                  <w:marLeft w:val="0"/>
                  <w:marRight w:val="0"/>
                  <w:marTop w:val="0"/>
                  <w:marBottom w:val="0"/>
                  <w:divBdr>
                    <w:top w:val="none" w:sz="0" w:space="0" w:color="auto"/>
                    <w:left w:val="none" w:sz="0" w:space="0" w:color="auto"/>
                    <w:bottom w:val="none" w:sz="0" w:space="0" w:color="auto"/>
                    <w:right w:val="none" w:sz="0" w:space="0" w:color="auto"/>
                  </w:divBdr>
                </w:div>
                <w:div w:id="1425955214">
                  <w:marLeft w:val="0"/>
                  <w:marRight w:val="0"/>
                  <w:marTop w:val="0"/>
                  <w:marBottom w:val="0"/>
                  <w:divBdr>
                    <w:top w:val="none" w:sz="0" w:space="0" w:color="auto"/>
                    <w:left w:val="none" w:sz="0" w:space="0" w:color="auto"/>
                    <w:bottom w:val="none" w:sz="0" w:space="0" w:color="auto"/>
                    <w:right w:val="none" w:sz="0" w:space="0" w:color="auto"/>
                  </w:divBdr>
                </w:div>
                <w:div w:id="1359161996">
                  <w:marLeft w:val="0"/>
                  <w:marRight w:val="0"/>
                  <w:marTop w:val="0"/>
                  <w:marBottom w:val="0"/>
                  <w:divBdr>
                    <w:top w:val="none" w:sz="0" w:space="0" w:color="auto"/>
                    <w:left w:val="none" w:sz="0" w:space="0" w:color="auto"/>
                    <w:bottom w:val="none" w:sz="0" w:space="0" w:color="auto"/>
                    <w:right w:val="none" w:sz="0" w:space="0" w:color="auto"/>
                  </w:divBdr>
                </w:div>
                <w:div w:id="1178499356">
                  <w:marLeft w:val="0"/>
                  <w:marRight w:val="0"/>
                  <w:marTop w:val="0"/>
                  <w:marBottom w:val="0"/>
                  <w:divBdr>
                    <w:top w:val="none" w:sz="0" w:space="0" w:color="auto"/>
                    <w:left w:val="none" w:sz="0" w:space="0" w:color="auto"/>
                    <w:bottom w:val="none" w:sz="0" w:space="0" w:color="auto"/>
                    <w:right w:val="none" w:sz="0" w:space="0" w:color="auto"/>
                  </w:divBdr>
                </w:div>
                <w:div w:id="1417282131">
                  <w:marLeft w:val="0"/>
                  <w:marRight w:val="0"/>
                  <w:marTop w:val="0"/>
                  <w:marBottom w:val="0"/>
                  <w:divBdr>
                    <w:top w:val="none" w:sz="0" w:space="0" w:color="auto"/>
                    <w:left w:val="none" w:sz="0" w:space="0" w:color="auto"/>
                    <w:bottom w:val="none" w:sz="0" w:space="0" w:color="auto"/>
                    <w:right w:val="none" w:sz="0" w:space="0" w:color="auto"/>
                  </w:divBdr>
                </w:div>
                <w:div w:id="806895213">
                  <w:marLeft w:val="0"/>
                  <w:marRight w:val="0"/>
                  <w:marTop w:val="0"/>
                  <w:marBottom w:val="0"/>
                  <w:divBdr>
                    <w:top w:val="none" w:sz="0" w:space="0" w:color="auto"/>
                    <w:left w:val="none" w:sz="0" w:space="0" w:color="auto"/>
                    <w:bottom w:val="none" w:sz="0" w:space="0" w:color="auto"/>
                    <w:right w:val="none" w:sz="0" w:space="0" w:color="auto"/>
                  </w:divBdr>
                </w:div>
                <w:div w:id="1872954508">
                  <w:marLeft w:val="0"/>
                  <w:marRight w:val="0"/>
                  <w:marTop w:val="0"/>
                  <w:marBottom w:val="0"/>
                  <w:divBdr>
                    <w:top w:val="none" w:sz="0" w:space="0" w:color="auto"/>
                    <w:left w:val="none" w:sz="0" w:space="0" w:color="auto"/>
                    <w:bottom w:val="none" w:sz="0" w:space="0" w:color="auto"/>
                    <w:right w:val="none" w:sz="0" w:space="0" w:color="auto"/>
                  </w:divBdr>
                </w:div>
                <w:div w:id="1938635256">
                  <w:marLeft w:val="0"/>
                  <w:marRight w:val="0"/>
                  <w:marTop w:val="0"/>
                  <w:marBottom w:val="0"/>
                  <w:divBdr>
                    <w:top w:val="none" w:sz="0" w:space="0" w:color="auto"/>
                    <w:left w:val="none" w:sz="0" w:space="0" w:color="auto"/>
                    <w:bottom w:val="none" w:sz="0" w:space="0" w:color="auto"/>
                    <w:right w:val="none" w:sz="0" w:space="0" w:color="auto"/>
                  </w:divBdr>
                </w:div>
                <w:div w:id="1887834372">
                  <w:marLeft w:val="0"/>
                  <w:marRight w:val="0"/>
                  <w:marTop w:val="0"/>
                  <w:marBottom w:val="0"/>
                  <w:divBdr>
                    <w:top w:val="none" w:sz="0" w:space="0" w:color="auto"/>
                    <w:left w:val="none" w:sz="0" w:space="0" w:color="auto"/>
                    <w:bottom w:val="none" w:sz="0" w:space="0" w:color="auto"/>
                    <w:right w:val="none" w:sz="0" w:space="0" w:color="auto"/>
                  </w:divBdr>
                </w:div>
                <w:div w:id="1649935460">
                  <w:marLeft w:val="0"/>
                  <w:marRight w:val="0"/>
                  <w:marTop w:val="0"/>
                  <w:marBottom w:val="0"/>
                  <w:divBdr>
                    <w:top w:val="none" w:sz="0" w:space="0" w:color="auto"/>
                    <w:left w:val="none" w:sz="0" w:space="0" w:color="auto"/>
                    <w:bottom w:val="none" w:sz="0" w:space="0" w:color="auto"/>
                    <w:right w:val="none" w:sz="0" w:space="0" w:color="auto"/>
                  </w:divBdr>
                </w:div>
                <w:div w:id="1767190232">
                  <w:marLeft w:val="0"/>
                  <w:marRight w:val="0"/>
                  <w:marTop w:val="0"/>
                  <w:marBottom w:val="0"/>
                  <w:divBdr>
                    <w:top w:val="none" w:sz="0" w:space="0" w:color="auto"/>
                    <w:left w:val="none" w:sz="0" w:space="0" w:color="auto"/>
                    <w:bottom w:val="none" w:sz="0" w:space="0" w:color="auto"/>
                    <w:right w:val="none" w:sz="0" w:space="0" w:color="auto"/>
                  </w:divBdr>
                </w:div>
                <w:div w:id="727991791">
                  <w:marLeft w:val="0"/>
                  <w:marRight w:val="0"/>
                  <w:marTop w:val="0"/>
                  <w:marBottom w:val="0"/>
                  <w:divBdr>
                    <w:top w:val="none" w:sz="0" w:space="0" w:color="auto"/>
                    <w:left w:val="none" w:sz="0" w:space="0" w:color="auto"/>
                    <w:bottom w:val="none" w:sz="0" w:space="0" w:color="auto"/>
                    <w:right w:val="none" w:sz="0" w:space="0" w:color="auto"/>
                  </w:divBdr>
                </w:div>
                <w:div w:id="1959945438">
                  <w:marLeft w:val="0"/>
                  <w:marRight w:val="0"/>
                  <w:marTop w:val="0"/>
                  <w:marBottom w:val="0"/>
                  <w:divBdr>
                    <w:top w:val="none" w:sz="0" w:space="0" w:color="auto"/>
                    <w:left w:val="none" w:sz="0" w:space="0" w:color="auto"/>
                    <w:bottom w:val="none" w:sz="0" w:space="0" w:color="auto"/>
                    <w:right w:val="none" w:sz="0" w:space="0" w:color="auto"/>
                  </w:divBdr>
                </w:div>
                <w:div w:id="749473920">
                  <w:marLeft w:val="0"/>
                  <w:marRight w:val="0"/>
                  <w:marTop w:val="0"/>
                  <w:marBottom w:val="0"/>
                  <w:divBdr>
                    <w:top w:val="none" w:sz="0" w:space="0" w:color="auto"/>
                    <w:left w:val="none" w:sz="0" w:space="0" w:color="auto"/>
                    <w:bottom w:val="none" w:sz="0" w:space="0" w:color="auto"/>
                    <w:right w:val="none" w:sz="0" w:space="0" w:color="auto"/>
                  </w:divBdr>
                </w:div>
                <w:div w:id="33234520">
                  <w:marLeft w:val="0"/>
                  <w:marRight w:val="0"/>
                  <w:marTop w:val="0"/>
                  <w:marBottom w:val="0"/>
                  <w:divBdr>
                    <w:top w:val="none" w:sz="0" w:space="0" w:color="auto"/>
                    <w:left w:val="none" w:sz="0" w:space="0" w:color="auto"/>
                    <w:bottom w:val="none" w:sz="0" w:space="0" w:color="auto"/>
                    <w:right w:val="none" w:sz="0" w:space="0" w:color="auto"/>
                  </w:divBdr>
                </w:div>
                <w:div w:id="570622149">
                  <w:marLeft w:val="0"/>
                  <w:marRight w:val="0"/>
                  <w:marTop w:val="0"/>
                  <w:marBottom w:val="0"/>
                  <w:divBdr>
                    <w:top w:val="none" w:sz="0" w:space="0" w:color="auto"/>
                    <w:left w:val="none" w:sz="0" w:space="0" w:color="auto"/>
                    <w:bottom w:val="none" w:sz="0" w:space="0" w:color="auto"/>
                    <w:right w:val="none" w:sz="0" w:space="0" w:color="auto"/>
                  </w:divBdr>
                </w:div>
                <w:div w:id="140932213">
                  <w:marLeft w:val="0"/>
                  <w:marRight w:val="0"/>
                  <w:marTop w:val="0"/>
                  <w:marBottom w:val="0"/>
                  <w:divBdr>
                    <w:top w:val="none" w:sz="0" w:space="0" w:color="auto"/>
                    <w:left w:val="none" w:sz="0" w:space="0" w:color="auto"/>
                    <w:bottom w:val="none" w:sz="0" w:space="0" w:color="auto"/>
                    <w:right w:val="none" w:sz="0" w:space="0" w:color="auto"/>
                  </w:divBdr>
                </w:div>
                <w:div w:id="1421443048">
                  <w:marLeft w:val="0"/>
                  <w:marRight w:val="0"/>
                  <w:marTop w:val="0"/>
                  <w:marBottom w:val="0"/>
                  <w:divBdr>
                    <w:top w:val="none" w:sz="0" w:space="0" w:color="auto"/>
                    <w:left w:val="none" w:sz="0" w:space="0" w:color="auto"/>
                    <w:bottom w:val="none" w:sz="0" w:space="0" w:color="auto"/>
                    <w:right w:val="none" w:sz="0" w:space="0" w:color="auto"/>
                  </w:divBdr>
                </w:div>
                <w:div w:id="641737372">
                  <w:marLeft w:val="0"/>
                  <w:marRight w:val="0"/>
                  <w:marTop w:val="0"/>
                  <w:marBottom w:val="0"/>
                  <w:divBdr>
                    <w:top w:val="none" w:sz="0" w:space="0" w:color="auto"/>
                    <w:left w:val="none" w:sz="0" w:space="0" w:color="auto"/>
                    <w:bottom w:val="none" w:sz="0" w:space="0" w:color="auto"/>
                    <w:right w:val="none" w:sz="0" w:space="0" w:color="auto"/>
                  </w:divBdr>
                </w:div>
                <w:div w:id="1384982130">
                  <w:marLeft w:val="0"/>
                  <w:marRight w:val="0"/>
                  <w:marTop w:val="0"/>
                  <w:marBottom w:val="0"/>
                  <w:divBdr>
                    <w:top w:val="none" w:sz="0" w:space="0" w:color="auto"/>
                    <w:left w:val="none" w:sz="0" w:space="0" w:color="auto"/>
                    <w:bottom w:val="none" w:sz="0" w:space="0" w:color="auto"/>
                    <w:right w:val="none" w:sz="0" w:space="0" w:color="auto"/>
                  </w:divBdr>
                </w:div>
                <w:div w:id="1992060604">
                  <w:marLeft w:val="0"/>
                  <w:marRight w:val="0"/>
                  <w:marTop w:val="0"/>
                  <w:marBottom w:val="0"/>
                  <w:divBdr>
                    <w:top w:val="none" w:sz="0" w:space="0" w:color="auto"/>
                    <w:left w:val="none" w:sz="0" w:space="0" w:color="auto"/>
                    <w:bottom w:val="none" w:sz="0" w:space="0" w:color="auto"/>
                    <w:right w:val="none" w:sz="0" w:space="0" w:color="auto"/>
                  </w:divBdr>
                </w:div>
                <w:div w:id="984705869">
                  <w:marLeft w:val="0"/>
                  <w:marRight w:val="0"/>
                  <w:marTop w:val="0"/>
                  <w:marBottom w:val="0"/>
                  <w:divBdr>
                    <w:top w:val="none" w:sz="0" w:space="0" w:color="auto"/>
                    <w:left w:val="none" w:sz="0" w:space="0" w:color="auto"/>
                    <w:bottom w:val="none" w:sz="0" w:space="0" w:color="auto"/>
                    <w:right w:val="none" w:sz="0" w:space="0" w:color="auto"/>
                  </w:divBdr>
                </w:div>
                <w:div w:id="243032418">
                  <w:marLeft w:val="0"/>
                  <w:marRight w:val="0"/>
                  <w:marTop w:val="0"/>
                  <w:marBottom w:val="0"/>
                  <w:divBdr>
                    <w:top w:val="none" w:sz="0" w:space="0" w:color="auto"/>
                    <w:left w:val="none" w:sz="0" w:space="0" w:color="auto"/>
                    <w:bottom w:val="none" w:sz="0" w:space="0" w:color="auto"/>
                    <w:right w:val="none" w:sz="0" w:space="0" w:color="auto"/>
                  </w:divBdr>
                </w:div>
                <w:div w:id="2144152524">
                  <w:marLeft w:val="0"/>
                  <w:marRight w:val="0"/>
                  <w:marTop w:val="0"/>
                  <w:marBottom w:val="0"/>
                  <w:divBdr>
                    <w:top w:val="none" w:sz="0" w:space="0" w:color="auto"/>
                    <w:left w:val="none" w:sz="0" w:space="0" w:color="auto"/>
                    <w:bottom w:val="none" w:sz="0" w:space="0" w:color="auto"/>
                    <w:right w:val="none" w:sz="0" w:space="0" w:color="auto"/>
                  </w:divBdr>
                </w:div>
                <w:div w:id="1014890550">
                  <w:marLeft w:val="0"/>
                  <w:marRight w:val="0"/>
                  <w:marTop w:val="0"/>
                  <w:marBottom w:val="0"/>
                  <w:divBdr>
                    <w:top w:val="none" w:sz="0" w:space="0" w:color="auto"/>
                    <w:left w:val="none" w:sz="0" w:space="0" w:color="auto"/>
                    <w:bottom w:val="none" w:sz="0" w:space="0" w:color="auto"/>
                    <w:right w:val="none" w:sz="0" w:space="0" w:color="auto"/>
                  </w:divBdr>
                </w:div>
                <w:div w:id="745952378">
                  <w:marLeft w:val="0"/>
                  <w:marRight w:val="0"/>
                  <w:marTop w:val="0"/>
                  <w:marBottom w:val="0"/>
                  <w:divBdr>
                    <w:top w:val="none" w:sz="0" w:space="0" w:color="auto"/>
                    <w:left w:val="none" w:sz="0" w:space="0" w:color="auto"/>
                    <w:bottom w:val="none" w:sz="0" w:space="0" w:color="auto"/>
                    <w:right w:val="none" w:sz="0" w:space="0" w:color="auto"/>
                  </w:divBdr>
                </w:div>
                <w:div w:id="1775704735">
                  <w:marLeft w:val="0"/>
                  <w:marRight w:val="0"/>
                  <w:marTop w:val="0"/>
                  <w:marBottom w:val="0"/>
                  <w:divBdr>
                    <w:top w:val="none" w:sz="0" w:space="0" w:color="auto"/>
                    <w:left w:val="none" w:sz="0" w:space="0" w:color="auto"/>
                    <w:bottom w:val="none" w:sz="0" w:space="0" w:color="auto"/>
                    <w:right w:val="none" w:sz="0" w:space="0" w:color="auto"/>
                  </w:divBdr>
                </w:div>
                <w:div w:id="1291666526">
                  <w:marLeft w:val="0"/>
                  <w:marRight w:val="0"/>
                  <w:marTop w:val="0"/>
                  <w:marBottom w:val="0"/>
                  <w:divBdr>
                    <w:top w:val="none" w:sz="0" w:space="0" w:color="auto"/>
                    <w:left w:val="none" w:sz="0" w:space="0" w:color="auto"/>
                    <w:bottom w:val="none" w:sz="0" w:space="0" w:color="auto"/>
                    <w:right w:val="none" w:sz="0" w:space="0" w:color="auto"/>
                  </w:divBdr>
                </w:div>
                <w:div w:id="1984919524">
                  <w:marLeft w:val="0"/>
                  <w:marRight w:val="0"/>
                  <w:marTop w:val="0"/>
                  <w:marBottom w:val="0"/>
                  <w:divBdr>
                    <w:top w:val="none" w:sz="0" w:space="0" w:color="auto"/>
                    <w:left w:val="none" w:sz="0" w:space="0" w:color="auto"/>
                    <w:bottom w:val="none" w:sz="0" w:space="0" w:color="auto"/>
                    <w:right w:val="none" w:sz="0" w:space="0" w:color="auto"/>
                  </w:divBdr>
                </w:div>
                <w:div w:id="463543309">
                  <w:marLeft w:val="0"/>
                  <w:marRight w:val="0"/>
                  <w:marTop w:val="0"/>
                  <w:marBottom w:val="0"/>
                  <w:divBdr>
                    <w:top w:val="none" w:sz="0" w:space="0" w:color="auto"/>
                    <w:left w:val="none" w:sz="0" w:space="0" w:color="auto"/>
                    <w:bottom w:val="none" w:sz="0" w:space="0" w:color="auto"/>
                    <w:right w:val="none" w:sz="0" w:space="0" w:color="auto"/>
                  </w:divBdr>
                </w:div>
                <w:div w:id="782261629">
                  <w:marLeft w:val="0"/>
                  <w:marRight w:val="0"/>
                  <w:marTop w:val="0"/>
                  <w:marBottom w:val="0"/>
                  <w:divBdr>
                    <w:top w:val="none" w:sz="0" w:space="0" w:color="auto"/>
                    <w:left w:val="none" w:sz="0" w:space="0" w:color="auto"/>
                    <w:bottom w:val="none" w:sz="0" w:space="0" w:color="auto"/>
                    <w:right w:val="none" w:sz="0" w:space="0" w:color="auto"/>
                  </w:divBdr>
                </w:div>
                <w:div w:id="788166106">
                  <w:marLeft w:val="0"/>
                  <w:marRight w:val="0"/>
                  <w:marTop w:val="0"/>
                  <w:marBottom w:val="0"/>
                  <w:divBdr>
                    <w:top w:val="none" w:sz="0" w:space="0" w:color="auto"/>
                    <w:left w:val="none" w:sz="0" w:space="0" w:color="auto"/>
                    <w:bottom w:val="none" w:sz="0" w:space="0" w:color="auto"/>
                    <w:right w:val="none" w:sz="0" w:space="0" w:color="auto"/>
                  </w:divBdr>
                </w:div>
                <w:div w:id="1366324658">
                  <w:marLeft w:val="0"/>
                  <w:marRight w:val="0"/>
                  <w:marTop w:val="0"/>
                  <w:marBottom w:val="0"/>
                  <w:divBdr>
                    <w:top w:val="none" w:sz="0" w:space="0" w:color="auto"/>
                    <w:left w:val="none" w:sz="0" w:space="0" w:color="auto"/>
                    <w:bottom w:val="none" w:sz="0" w:space="0" w:color="auto"/>
                    <w:right w:val="none" w:sz="0" w:space="0" w:color="auto"/>
                  </w:divBdr>
                </w:div>
                <w:div w:id="1190294853">
                  <w:marLeft w:val="0"/>
                  <w:marRight w:val="0"/>
                  <w:marTop w:val="0"/>
                  <w:marBottom w:val="0"/>
                  <w:divBdr>
                    <w:top w:val="none" w:sz="0" w:space="0" w:color="auto"/>
                    <w:left w:val="none" w:sz="0" w:space="0" w:color="auto"/>
                    <w:bottom w:val="none" w:sz="0" w:space="0" w:color="auto"/>
                    <w:right w:val="none" w:sz="0" w:space="0" w:color="auto"/>
                  </w:divBdr>
                </w:div>
                <w:div w:id="2124960289">
                  <w:marLeft w:val="0"/>
                  <w:marRight w:val="0"/>
                  <w:marTop w:val="0"/>
                  <w:marBottom w:val="0"/>
                  <w:divBdr>
                    <w:top w:val="none" w:sz="0" w:space="0" w:color="auto"/>
                    <w:left w:val="none" w:sz="0" w:space="0" w:color="auto"/>
                    <w:bottom w:val="none" w:sz="0" w:space="0" w:color="auto"/>
                    <w:right w:val="none" w:sz="0" w:space="0" w:color="auto"/>
                  </w:divBdr>
                </w:div>
                <w:div w:id="1516075820">
                  <w:marLeft w:val="0"/>
                  <w:marRight w:val="0"/>
                  <w:marTop w:val="0"/>
                  <w:marBottom w:val="0"/>
                  <w:divBdr>
                    <w:top w:val="none" w:sz="0" w:space="0" w:color="auto"/>
                    <w:left w:val="none" w:sz="0" w:space="0" w:color="auto"/>
                    <w:bottom w:val="none" w:sz="0" w:space="0" w:color="auto"/>
                    <w:right w:val="none" w:sz="0" w:space="0" w:color="auto"/>
                  </w:divBdr>
                </w:div>
                <w:div w:id="1957638360">
                  <w:marLeft w:val="0"/>
                  <w:marRight w:val="0"/>
                  <w:marTop w:val="0"/>
                  <w:marBottom w:val="0"/>
                  <w:divBdr>
                    <w:top w:val="none" w:sz="0" w:space="0" w:color="auto"/>
                    <w:left w:val="none" w:sz="0" w:space="0" w:color="auto"/>
                    <w:bottom w:val="none" w:sz="0" w:space="0" w:color="auto"/>
                    <w:right w:val="none" w:sz="0" w:space="0" w:color="auto"/>
                  </w:divBdr>
                </w:div>
                <w:div w:id="1404908572">
                  <w:marLeft w:val="0"/>
                  <w:marRight w:val="0"/>
                  <w:marTop w:val="0"/>
                  <w:marBottom w:val="0"/>
                  <w:divBdr>
                    <w:top w:val="none" w:sz="0" w:space="0" w:color="auto"/>
                    <w:left w:val="none" w:sz="0" w:space="0" w:color="auto"/>
                    <w:bottom w:val="none" w:sz="0" w:space="0" w:color="auto"/>
                    <w:right w:val="none" w:sz="0" w:space="0" w:color="auto"/>
                  </w:divBdr>
                </w:div>
                <w:div w:id="568462907">
                  <w:marLeft w:val="0"/>
                  <w:marRight w:val="0"/>
                  <w:marTop w:val="0"/>
                  <w:marBottom w:val="0"/>
                  <w:divBdr>
                    <w:top w:val="none" w:sz="0" w:space="0" w:color="auto"/>
                    <w:left w:val="none" w:sz="0" w:space="0" w:color="auto"/>
                    <w:bottom w:val="none" w:sz="0" w:space="0" w:color="auto"/>
                    <w:right w:val="none" w:sz="0" w:space="0" w:color="auto"/>
                  </w:divBdr>
                </w:div>
                <w:div w:id="1976518977">
                  <w:marLeft w:val="0"/>
                  <w:marRight w:val="0"/>
                  <w:marTop w:val="0"/>
                  <w:marBottom w:val="0"/>
                  <w:divBdr>
                    <w:top w:val="none" w:sz="0" w:space="0" w:color="auto"/>
                    <w:left w:val="none" w:sz="0" w:space="0" w:color="auto"/>
                    <w:bottom w:val="none" w:sz="0" w:space="0" w:color="auto"/>
                    <w:right w:val="none" w:sz="0" w:space="0" w:color="auto"/>
                  </w:divBdr>
                </w:div>
                <w:div w:id="1923174593">
                  <w:marLeft w:val="0"/>
                  <w:marRight w:val="0"/>
                  <w:marTop w:val="0"/>
                  <w:marBottom w:val="0"/>
                  <w:divBdr>
                    <w:top w:val="none" w:sz="0" w:space="0" w:color="auto"/>
                    <w:left w:val="none" w:sz="0" w:space="0" w:color="auto"/>
                    <w:bottom w:val="none" w:sz="0" w:space="0" w:color="auto"/>
                    <w:right w:val="none" w:sz="0" w:space="0" w:color="auto"/>
                  </w:divBdr>
                </w:div>
                <w:div w:id="228882961">
                  <w:marLeft w:val="0"/>
                  <w:marRight w:val="0"/>
                  <w:marTop w:val="0"/>
                  <w:marBottom w:val="0"/>
                  <w:divBdr>
                    <w:top w:val="none" w:sz="0" w:space="0" w:color="auto"/>
                    <w:left w:val="none" w:sz="0" w:space="0" w:color="auto"/>
                    <w:bottom w:val="none" w:sz="0" w:space="0" w:color="auto"/>
                    <w:right w:val="none" w:sz="0" w:space="0" w:color="auto"/>
                  </w:divBdr>
                </w:div>
                <w:div w:id="375391410">
                  <w:marLeft w:val="0"/>
                  <w:marRight w:val="0"/>
                  <w:marTop w:val="0"/>
                  <w:marBottom w:val="0"/>
                  <w:divBdr>
                    <w:top w:val="none" w:sz="0" w:space="0" w:color="auto"/>
                    <w:left w:val="none" w:sz="0" w:space="0" w:color="auto"/>
                    <w:bottom w:val="none" w:sz="0" w:space="0" w:color="auto"/>
                    <w:right w:val="none" w:sz="0" w:space="0" w:color="auto"/>
                  </w:divBdr>
                </w:div>
                <w:div w:id="739016340">
                  <w:marLeft w:val="0"/>
                  <w:marRight w:val="0"/>
                  <w:marTop w:val="0"/>
                  <w:marBottom w:val="0"/>
                  <w:divBdr>
                    <w:top w:val="none" w:sz="0" w:space="0" w:color="auto"/>
                    <w:left w:val="none" w:sz="0" w:space="0" w:color="auto"/>
                    <w:bottom w:val="none" w:sz="0" w:space="0" w:color="auto"/>
                    <w:right w:val="none" w:sz="0" w:space="0" w:color="auto"/>
                  </w:divBdr>
                </w:div>
                <w:div w:id="398332449">
                  <w:marLeft w:val="0"/>
                  <w:marRight w:val="0"/>
                  <w:marTop w:val="0"/>
                  <w:marBottom w:val="0"/>
                  <w:divBdr>
                    <w:top w:val="none" w:sz="0" w:space="0" w:color="auto"/>
                    <w:left w:val="none" w:sz="0" w:space="0" w:color="auto"/>
                    <w:bottom w:val="none" w:sz="0" w:space="0" w:color="auto"/>
                    <w:right w:val="none" w:sz="0" w:space="0" w:color="auto"/>
                  </w:divBdr>
                </w:div>
                <w:div w:id="233394083">
                  <w:marLeft w:val="0"/>
                  <w:marRight w:val="0"/>
                  <w:marTop w:val="0"/>
                  <w:marBottom w:val="0"/>
                  <w:divBdr>
                    <w:top w:val="none" w:sz="0" w:space="0" w:color="auto"/>
                    <w:left w:val="none" w:sz="0" w:space="0" w:color="auto"/>
                    <w:bottom w:val="none" w:sz="0" w:space="0" w:color="auto"/>
                    <w:right w:val="none" w:sz="0" w:space="0" w:color="auto"/>
                  </w:divBdr>
                </w:div>
                <w:div w:id="754089001">
                  <w:marLeft w:val="0"/>
                  <w:marRight w:val="0"/>
                  <w:marTop w:val="0"/>
                  <w:marBottom w:val="0"/>
                  <w:divBdr>
                    <w:top w:val="none" w:sz="0" w:space="0" w:color="auto"/>
                    <w:left w:val="none" w:sz="0" w:space="0" w:color="auto"/>
                    <w:bottom w:val="none" w:sz="0" w:space="0" w:color="auto"/>
                    <w:right w:val="none" w:sz="0" w:space="0" w:color="auto"/>
                  </w:divBdr>
                </w:div>
                <w:div w:id="1591503119">
                  <w:marLeft w:val="0"/>
                  <w:marRight w:val="0"/>
                  <w:marTop w:val="0"/>
                  <w:marBottom w:val="0"/>
                  <w:divBdr>
                    <w:top w:val="none" w:sz="0" w:space="0" w:color="auto"/>
                    <w:left w:val="none" w:sz="0" w:space="0" w:color="auto"/>
                    <w:bottom w:val="none" w:sz="0" w:space="0" w:color="auto"/>
                    <w:right w:val="none" w:sz="0" w:space="0" w:color="auto"/>
                  </w:divBdr>
                </w:div>
                <w:div w:id="510069785">
                  <w:marLeft w:val="0"/>
                  <w:marRight w:val="0"/>
                  <w:marTop w:val="0"/>
                  <w:marBottom w:val="0"/>
                  <w:divBdr>
                    <w:top w:val="none" w:sz="0" w:space="0" w:color="auto"/>
                    <w:left w:val="none" w:sz="0" w:space="0" w:color="auto"/>
                    <w:bottom w:val="none" w:sz="0" w:space="0" w:color="auto"/>
                    <w:right w:val="none" w:sz="0" w:space="0" w:color="auto"/>
                  </w:divBdr>
                </w:div>
                <w:div w:id="358549205">
                  <w:marLeft w:val="0"/>
                  <w:marRight w:val="0"/>
                  <w:marTop w:val="0"/>
                  <w:marBottom w:val="0"/>
                  <w:divBdr>
                    <w:top w:val="none" w:sz="0" w:space="0" w:color="auto"/>
                    <w:left w:val="none" w:sz="0" w:space="0" w:color="auto"/>
                    <w:bottom w:val="none" w:sz="0" w:space="0" w:color="auto"/>
                    <w:right w:val="none" w:sz="0" w:space="0" w:color="auto"/>
                  </w:divBdr>
                </w:div>
                <w:div w:id="730693572">
                  <w:marLeft w:val="0"/>
                  <w:marRight w:val="0"/>
                  <w:marTop w:val="0"/>
                  <w:marBottom w:val="0"/>
                  <w:divBdr>
                    <w:top w:val="none" w:sz="0" w:space="0" w:color="auto"/>
                    <w:left w:val="none" w:sz="0" w:space="0" w:color="auto"/>
                    <w:bottom w:val="none" w:sz="0" w:space="0" w:color="auto"/>
                    <w:right w:val="none" w:sz="0" w:space="0" w:color="auto"/>
                  </w:divBdr>
                </w:div>
                <w:div w:id="994914632">
                  <w:marLeft w:val="0"/>
                  <w:marRight w:val="0"/>
                  <w:marTop w:val="0"/>
                  <w:marBottom w:val="0"/>
                  <w:divBdr>
                    <w:top w:val="none" w:sz="0" w:space="0" w:color="auto"/>
                    <w:left w:val="none" w:sz="0" w:space="0" w:color="auto"/>
                    <w:bottom w:val="none" w:sz="0" w:space="0" w:color="auto"/>
                    <w:right w:val="none" w:sz="0" w:space="0" w:color="auto"/>
                  </w:divBdr>
                </w:div>
                <w:div w:id="1045371103">
                  <w:marLeft w:val="0"/>
                  <w:marRight w:val="0"/>
                  <w:marTop w:val="0"/>
                  <w:marBottom w:val="0"/>
                  <w:divBdr>
                    <w:top w:val="none" w:sz="0" w:space="0" w:color="auto"/>
                    <w:left w:val="none" w:sz="0" w:space="0" w:color="auto"/>
                    <w:bottom w:val="none" w:sz="0" w:space="0" w:color="auto"/>
                    <w:right w:val="none" w:sz="0" w:space="0" w:color="auto"/>
                  </w:divBdr>
                </w:div>
                <w:div w:id="1114712218">
                  <w:marLeft w:val="0"/>
                  <w:marRight w:val="0"/>
                  <w:marTop w:val="0"/>
                  <w:marBottom w:val="0"/>
                  <w:divBdr>
                    <w:top w:val="none" w:sz="0" w:space="0" w:color="auto"/>
                    <w:left w:val="none" w:sz="0" w:space="0" w:color="auto"/>
                    <w:bottom w:val="none" w:sz="0" w:space="0" w:color="auto"/>
                    <w:right w:val="none" w:sz="0" w:space="0" w:color="auto"/>
                  </w:divBdr>
                </w:div>
                <w:div w:id="925844431">
                  <w:marLeft w:val="0"/>
                  <w:marRight w:val="0"/>
                  <w:marTop w:val="0"/>
                  <w:marBottom w:val="0"/>
                  <w:divBdr>
                    <w:top w:val="none" w:sz="0" w:space="0" w:color="auto"/>
                    <w:left w:val="none" w:sz="0" w:space="0" w:color="auto"/>
                    <w:bottom w:val="none" w:sz="0" w:space="0" w:color="auto"/>
                    <w:right w:val="none" w:sz="0" w:space="0" w:color="auto"/>
                  </w:divBdr>
                </w:div>
                <w:div w:id="1890995307">
                  <w:marLeft w:val="0"/>
                  <w:marRight w:val="0"/>
                  <w:marTop w:val="0"/>
                  <w:marBottom w:val="0"/>
                  <w:divBdr>
                    <w:top w:val="none" w:sz="0" w:space="0" w:color="auto"/>
                    <w:left w:val="none" w:sz="0" w:space="0" w:color="auto"/>
                    <w:bottom w:val="none" w:sz="0" w:space="0" w:color="auto"/>
                    <w:right w:val="none" w:sz="0" w:space="0" w:color="auto"/>
                  </w:divBdr>
                </w:div>
                <w:div w:id="839659942">
                  <w:marLeft w:val="0"/>
                  <w:marRight w:val="0"/>
                  <w:marTop w:val="0"/>
                  <w:marBottom w:val="0"/>
                  <w:divBdr>
                    <w:top w:val="none" w:sz="0" w:space="0" w:color="auto"/>
                    <w:left w:val="none" w:sz="0" w:space="0" w:color="auto"/>
                    <w:bottom w:val="none" w:sz="0" w:space="0" w:color="auto"/>
                    <w:right w:val="none" w:sz="0" w:space="0" w:color="auto"/>
                  </w:divBdr>
                </w:div>
                <w:div w:id="1148129050">
                  <w:marLeft w:val="0"/>
                  <w:marRight w:val="0"/>
                  <w:marTop w:val="0"/>
                  <w:marBottom w:val="0"/>
                  <w:divBdr>
                    <w:top w:val="none" w:sz="0" w:space="0" w:color="auto"/>
                    <w:left w:val="none" w:sz="0" w:space="0" w:color="auto"/>
                    <w:bottom w:val="none" w:sz="0" w:space="0" w:color="auto"/>
                    <w:right w:val="none" w:sz="0" w:space="0" w:color="auto"/>
                  </w:divBdr>
                </w:div>
                <w:div w:id="1889220346">
                  <w:marLeft w:val="0"/>
                  <w:marRight w:val="0"/>
                  <w:marTop w:val="0"/>
                  <w:marBottom w:val="0"/>
                  <w:divBdr>
                    <w:top w:val="none" w:sz="0" w:space="0" w:color="auto"/>
                    <w:left w:val="none" w:sz="0" w:space="0" w:color="auto"/>
                    <w:bottom w:val="none" w:sz="0" w:space="0" w:color="auto"/>
                    <w:right w:val="none" w:sz="0" w:space="0" w:color="auto"/>
                  </w:divBdr>
                </w:div>
                <w:div w:id="87847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829852">
          <w:marLeft w:val="0"/>
          <w:marRight w:val="0"/>
          <w:marTop w:val="12"/>
          <w:marBottom w:val="0"/>
          <w:divBdr>
            <w:top w:val="single" w:sz="48" w:space="0" w:color="auto"/>
            <w:left w:val="single" w:sz="48" w:space="0" w:color="auto"/>
            <w:bottom w:val="single" w:sz="48" w:space="0" w:color="auto"/>
            <w:right w:val="single" w:sz="48" w:space="0" w:color="auto"/>
          </w:divBdr>
          <w:divsChild>
            <w:div w:id="210771011">
              <w:marLeft w:val="0"/>
              <w:marRight w:val="0"/>
              <w:marTop w:val="0"/>
              <w:marBottom w:val="0"/>
              <w:divBdr>
                <w:top w:val="none" w:sz="0" w:space="0" w:color="auto"/>
                <w:left w:val="none" w:sz="0" w:space="0" w:color="auto"/>
                <w:bottom w:val="none" w:sz="0" w:space="0" w:color="auto"/>
                <w:right w:val="none" w:sz="0" w:space="0" w:color="auto"/>
              </w:divBdr>
              <w:divsChild>
                <w:div w:id="1472597107">
                  <w:marLeft w:val="0"/>
                  <w:marRight w:val="0"/>
                  <w:marTop w:val="0"/>
                  <w:marBottom w:val="0"/>
                  <w:divBdr>
                    <w:top w:val="none" w:sz="0" w:space="0" w:color="auto"/>
                    <w:left w:val="none" w:sz="0" w:space="0" w:color="auto"/>
                    <w:bottom w:val="none" w:sz="0" w:space="0" w:color="auto"/>
                    <w:right w:val="none" w:sz="0" w:space="0" w:color="auto"/>
                  </w:divBdr>
                </w:div>
                <w:div w:id="324823176">
                  <w:marLeft w:val="0"/>
                  <w:marRight w:val="0"/>
                  <w:marTop w:val="0"/>
                  <w:marBottom w:val="0"/>
                  <w:divBdr>
                    <w:top w:val="none" w:sz="0" w:space="0" w:color="auto"/>
                    <w:left w:val="none" w:sz="0" w:space="0" w:color="auto"/>
                    <w:bottom w:val="none" w:sz="0" w:space="0" w:color="auto"/>
                    <w:right w:val="none" w:sz="0" w:space="0" w:color="auto"/>
                  </w:divBdr>
                </w:div>
                <w:div w:id="1340736072">
                  <w:marLeft w:val="0"/>
                  <w:marRight w:val="0"/>
                  <w:marTop w:val="0"/>
                  <w:marBottom w:val="0"/>
                  <w:divBdr>
                    <w:top w:val="none" w:sz="0" w:space="0" w:color="auto"/>
                    <w:left w:val="none" w:sz="0" w:space="0" w:color="auto"/>
                    <w:bottom w:val="none" w:sz="0" w:space="0" w:color="auto"/>
                    <w:right w:val="none" w:sz="0" w:space="0" w:color="auto"/>
                  </w:divBdr>
                </w:div>
                <w:div w:id="400566702">
                  <w:marLeft w:val="0"/>
                  <w:marRight w:val="0"/>
                  <w:marTop w:val="0"/>
                  <w:marBottom w:val="0"/>
                  <w:divBdr>
                    <w:top w:val="none" w:sz="0" w:space="0" w:color="auto"/>
                    <w:left w:val="none" w:sz="0" w:space="0" w:color="auto"/>
                    <w:bottom w:val="none" w:sz="0" w:space="0" w:color="auto"/>
                    <w:right w:val="none" w:sz="0" w:space="0" w:color="auto"/>
                  </w:divBdr>
                </w:div>
                <w:div w:id="91508971">
                  <w:marLeft w:val="0"/>
                  <w:marRight w:val="0"/>
                  <w:marTop w:val="0"/>
                  <w:marBottom w:val="0"/>
                  <w:divBdr>
                    <w:top w:val="none" w:sz="0" w:space="0" w:color="auto"/>
                    <w:left w:val="none" w:sz="0" w:space="0" w:color="auto"/>
                    <w:bottom w:val="none" w:sz="0" w:space="0" w:color="auto"/>
                    <w:right w:val="none" w:sz="0" w:space="0" w:color="auto"/>
                  </w:divBdr>
                </w:div>
                <w:div w:id="1737168019">
                  <w:marLeft w:val="0"/>
                  <w:marRight w:val="0"/>
                  <w:marTop w:val="0"/>
                  <w:marBottom w:val="0"/>
                  <w:divBdr>
                    <w:top w:val="none" w:sz="0" w:space="0" w:color="auto"/>
                    <w:left w:val="none" w:sz="0" w:space="0" w:color="auto"/>
                    <w:bottom w:val="none" w:sz="0" w:space="0" w:color="auto"/>
                    <w:right w:val="none" w:sz="0" w:space="0" w:color="auto"/>
                  </w:divBdr>
                </w:div>
                <w:div w:id="1218394646">
                  <w:marLeft w:val="0"/>
                  <w:marRight w:val="0"/>
                  <w:marTop w:val="0"/>
                  <w:marBottom w:val="0"/>
                  <w:divBdr>
                    <w:top w:val="none" w:sz="0" w:space="0" w:color="auto"/>
                    <w:left w:val="none" w:sz="0" w:space="0" w:color="auto"/>
                    <w:bottom w:val="none" w:sz="0" w:space="0" w:color="auto"/>
                    <w:right w:val="none" w:sz="0" w:space="0" w:color="auto"/>
                  </w:divBdr>
                </w:div>
                <w:div w:id="13314400">
                  <w:marLeft w:val="0"/>
                  <w:marRight w:val="0"/>
                  <w:marTop w:val="0"/>
                  <w:marBottom w:val="0"/>
                  <w:divBdr>
                    <w:top w:val="none" w:sz="0" w:space="0" w:color="auto"/>
                    <w:left w:val="none" w:sz="0" w:space="0" w:color="auto"/>
                    <w:bottom w:val="none" w:sz="0" w:space="0" w:color="auto"/>
                    <w:right w:val="none" w:sz="0" w:space="0" w:color="auto"/>
                  </w:divBdr>
                </w:div>
                <w:div w:id="1777090762">
                  <w:marLeft w:val="0"/>
                  <w:marRight w:val="0"/>
                  <w:marTop w:val="0"/>
                  <w:marBottom w:val="0"/>
                  <w:divBdr>
                    <w:top w:val="none" w:sz="0" w:space="0" w:color="auto"/>
                    <w:left w:val="none" w:sz="0" w:space="0" w:color="auto"/>
                    <w:bottom w:val="none" w:sz="0" w:space="0" w:color="auto"/>
                    <w:right w:val="none" w:sz="0" w:space="0" w:color="auto"/>
                  </w:divBdr>
                </w:div>
                <w:div w:id="592593717">
                  <w:marLeft w:val="0"/>
                  <w:marRight w:val="0"/>
                  <w:marTop w:val="0"/>
                  <w:marBottom w:val="0"/>
                  <w:divBdr>
                    <w:top w:val="none" w:sz="0" w:space="0" w:color="auto"/>
                    <w:left w:val="none" w:sz="0" w:space="0" w:color="auto"/>
                    <w:bottom w:val="none" w:sz="0" w:space="0" w:color="auto"/>
                    <w:right w:val="none" w:sz="0" w:space="0" w:color="auto"/>
                  </w:divBdr>
                </w:div>
                <w:div w:id="1637829815">
                  <w:marLeft w:val="0"/>
                  <w:marRight w:val="0"/>
                  <w:marTop w:val="0"/>
                  <w:marBottom w:val="0"/>
                  <w:divBdr>
                    <w:top w:val="none" w:sz="0" w:space="0" w:color="auto"/>
                    <w:left w:val="none" w:sz="0" w:space="0" w:color="auto"/>
                    <w:bottom w:val="none" w:sz="0" w:space="0" w:color="auto"/>
                    <w:right w:val="none" w:sz="0" w:space="0" w:color="auto"/>
                  </w:divBdr>
                </w:div>
                <w:div w:id="860902061">
                  <w:marLeft w:val="0"/>
                  <w:marRight w:val="0"/>
                  <w:marTop w:val="0"/>
                  <w:marBottom w:val="0"/>
                  <w:divBdr>
                    <w:top w:val="none" w:sz="0" w:space="0" w:color="auto"/>
                    <w:left w:val="none" w:sz="0" w:space="0" w:color="auto"/>
                    <w:bottom w:val="none" w:sz="0" w:space="0" w:color="auto"/>
                    <w:right w:val="none" w:sz="0" w:space="0" w:color="auto"/>
                  </w:divBdr>
                </w:div>
                <w:div w:id="1629431091">
                  <w:marLeft w:val="0"/>
                  <w:marRight w:val="0"/>
                  <w:marTop w:val="0"/>
                  <w:marBottom w:val="0"/>
                  <w:divBdr>
                    <w:top w:val="none" w:sz="0" w:space="0" w:color="auto"/>
                    <w:left w:val="none" w:sz="0" w:space="0" w:color="auto"/>
                    <w:bottom w:val="none" w:sz="0" w:space="0" w:color="auto"/>
                    <w:right w:val="none" w:sz="0" w:space="0" w:color="auto"/>
                  </w:divBdr>
                </w:div>
                <w:div w:id="486551984">
                  <w:marLeft w:val="0"/>
                  <w:marRight w:val="0"/>
                  <w:marTop w:val="0"/>
                  <w:marBottom w:val="0"/>
                  <w:divBdr>
                    <w:top w:val="none" w:sz="0" w:space="0" w:color="auto"/>
                    <w:left w:val="none" w:sz="0" w:space="0" w:color="auto"/>
                    <w:bottom w:val="none" w:sz="0" w:space="0" w:color="auto"/>
                    <w:right w:val="none" w:sz="0" w:space="0" w:color="auto"/>
                  </w:divBdr>
                </w:div>
                <w:div w:id="1409038920">
                  <w:marLeft w:val="0"/>
                  <w:marRight w:val="0"/>
                  <w:marTop w:val="0"/>
                  <w:marBottom w:val="0"/>
                  <w:divBdr>
                    <w:top w:val="none" w:sz="0" w:space="0" w:color="auto"/>
                    <w:left w:val="none" w:sz="0" w:space="0" w:color="auto"/>
                    <w:bottom w:val="none" w:sz="0" w:space="0" w:color="auto"/>
                    <w:right w:val="none" w:sz="0" w:space="0" w:color="auto"/>
                  </w:divBdr>
                </w:div>
                <w:div w:id="2055230407">
                  <w:marLeft w:val="0"/>
                  <w:marRight w:val="0"/>
                  <w:marTop w:val="0"/>
                  <w:marBottom w:val="0"/>
                  <w:divBdr>
                    <w:top w:val="none" w:sz="0" w:space="0" w:color="auto"/>
                    <w:left w:val="none" w:sz="0" w:space="0" w:color="auto"/>
                    <w:bottom w:val="none" w:sz="0" w:space="0" w:color="auto"/>
                    <w:right w:val="none" w:sz="0" w:space="0" w:color="auto"/>
                  </w:divBdr>
                </w:div>
                <w:div w:id="466240664">
                  <w:marLeft w:val="0"/>
                  <w:marRight w:val="0"/>
                  <w:marTop w:val="0"/>
                  <w:marBottom w:val="0"/>
                  <w:divBdr>
                    <w:top w:val="none" w:sz="0" w:space="0" w:color="auto"/>
                    <w:left w:val="none" w:sz="0" w:space="0" w:color="auto"/>
                    <w:bottom w:val="none" w:sz="0" w:space="0" w:color="auto"/>
                    <w:right w:val="none" w:sz="0" w:space="0" w:color="auto"/>
                  </w:divBdr>
                </w:div>
                <w:div w:id="157236538">
                  <w:marLeft w:val="0"/>
                  <w:marRight w:val="0"/>
                  <w:marTop w:val="0"/>
                  <w:marBottom w:val="0"/>
                  <w:divBdr>
                    <w:top w:val="none" w:sz="0" w:space="0" w:color="auto"/>
                    <w:left w:val="none" w:sz="0" w:space="0" w:color="auto"/>
                    <w:bottom w:val="none" w:sz="0" w:space="0" w:color="auto"/>
                    <w:right w:val="none" w:sz="0" w:space="0" w:color="auto"/>
                  </w:divBdr>
                </w:div>
                <w:div w:id="1887597377">
                  <w:marLeft w:val="0"/>
                  <w:marRight w:val="0"/>
                  <w:marTop w:val="0"/>
                  <w:marBottom w:val="0"/>
                  <w:divBdr>
                    <w:top w:val="none" w:sz="0" w:space="0" w:color="auto"/>
                    <w:left w:val="none" w:sz="0" w:space="0" w:color="auto"/>
                    <w:bottom w:val="none" w:sz="0" w:space="0" w:color="auto"/>
                    <w:right w:val="none" w:sz="0" w:space="0" w:color="auto"/>
                  </w:divBdr>
                </w:div>
                <w:div w:id="685522932">
                  <w:marLeft w:val="0"/>
                  <w:marRight w:val="0"/>
                  <w:marTop w:val="0"/>
                  <w:marBottom w:val="0"/>
                  <w:divBdr>
                    <w:top w:val="none" w:sz="0" w:space="0" w:color="auto"/>
                    <w:left w:val="none" w:sz="0" w:space="0" w:color="auto"/>
                    <w:bottom w:val="none" w:sz="0" w:space="0" w:color="auto"/>
                    <w:right w:val="none" w:sz="0" w:space="0" w:color="auto"/>
                  </w:divBdr>
                </w:div>
                <w:div w:id="218438444">
                  <w:marLeft w:val="0"/>
                  <w:marRight w:val="0"/>
                  <w:marTop w:val="0"/>
                  <w:marBottom w:val="0"/>
                  <w:divBdr>
                    <w:top w:val="none" w:sz="0" w:space="0" w:color="auto"/>
                    <w:left w:val="none" w:sz="0" w:space="0" w:color="auto"/>
                    <w:bottom w:val="none" w:sz="0" w:space="0" w:color="auto"/>
                    <w:right w:val="none" w:sz="0" w:space="0" w:color="auto"/>
                  </w:divBdr>
                </w:div>
                <w:div w:id="121123189">
                  <w:marLeft w:val="0"/>
                  <w:marRight w:val="0"/>
                  <w:marTop w:val="0"/>
                  <w:marBottom w:val="0"/>
                  <w:divBdr>
                    <w:top w:val="none" w:sz="0" w:space="0" w:color="auto"/>
                    <w:left w:val="none" w:sz="0" w:space="0" w:color="auto"/>
                    <w:bottom w:val="none" w:sz="0" w:space="0" w:color="auto"/>
                    <w:right w:val="none" w:sz="0" w:space="0" w:color="auto"/>
                  </w:divBdr>
                </w:div>
                <w:div w:id="2103640969">
                  <w:marLeft w:val="0"/>
                  <w:marRight w:val="0"/>
                  <w:marTop w:val="0"/>
                  <w:marBottom w:val="0"/>
                  <w:divBdr>
                    <w:top w:val="none" w:sz="0" w:space="0" w:color="auto"/>
                    <w:left w:val="none" w:sz="0" w:space="0" w:color="auto"/>
                    <w:bottom w:val="none" w:sz="0" w:space="0" w:color="auto"/>
                    <w:right w:val="none" w:sz="0" w:space="0" w:color="auto"/>
                  </w:divBdr>
                </w:div>
                <w:div w:id="632368088">
                  <w:marLeft w:val="0"/>
                  <w:marRight w:val="0"/>
                  <w:marTop w:val="0"/>
                  <w:marBottom w:val="0"/>
                  <w:divBdr>
                    <w:top w:val="none" w:sz="0" w:space="0" w:color="auto"/>
                    <w:left w:val="none" w:sz="0" w:space="0" w:color="auto"/>
                    <w:bottom w:val="none" w:sz="0" w:space="0" w:color="auto"/>
                    <w:right w:val="none" w:sz="0" w:space="0" w:color="auto"/>
                  </w:divBdr>
                </w:div>
                <w:div w:id="263198176">
                  <w:marLeft w:val="0"/>
                  <w:marRight w:val="0"/>
                  <w:marTop w:val="0"/>
                  <w:marBottom w:val="0"/>
                  <w:divBdr>
                    <w:top w:val="none" w:sz="0" w:space="0" w:color="auto"/>
                    <w:left w:val="none" w:sz="0" w:space="0" w:color="auto"/>
                    <w:bottom w:val="none" w:sz="0" w:space="0" w:color="auto"/>
                    <w:right w:val="none" w:sz="0" w:space="0" w:color="auto"/>
                  </w:divBdr>
                </w:div>
                <w:div w:id="844444803">
                  <w:marLeft w:val="0"/>
                  <w:marRight w:val="0"/>
                  <w:marTop w:val="0"/>
                  <w:marBottom w:val="0"/>
                  <w:divBdr>
                    <w:top w:val="none" w:sz="0" w:space="0" w:color="auto"/>
                    <w:left w:val="none" w:sz="0" w:space="0" w:color="auto"/>
                    <w:bottom w:val="none" w:sz="0" w:space="0" w:color="auto"/>
                    <w:right w:val="none" w:sz="0" w:space="0" w:color="auto"/>
                  </w:divBdr>
                </w:div>
                <w:div w:id="284164147">
                  <w:marLeft w:val="0"/>
                  <w:marRight w:val="0"/>
                  <w:marTop w:val="0"/>
                  <w:marBottom w:val="0"/>
                  <w:divBdr>
                    <w:top w:val="none" w:sz="0" w:space="0" w:color="auto"/>
                    <w:left w:val="none" w:sz="0" w:space="0" w:color="auto"/>
                    <w:bottom w:val="none" w:sz="0" w:space="0" w:color="auto"/>
                    <w:right w:val="none" w:sz="0" w:space="0" w:color="auto"/>
                  </w:divBdr>
                </w:div>
                <w:div w:id="594362226">
                  <w:marLeft w:val="0"/>
                  <w:marRight w:val="0"/>
                  <w:marTop w:val="0"/>
                  <w:marBottom w:val="0"/>
                  <w:divBdr>
                    <w:top w:val="none" w:sz="0" w:space="0" w:color="auto"/>
                    <w:left w:val="none" w:sz="0" w:space="0" w:color="auto"/>
                    <w:bottom w:val="none" w:sz="0" w:space="0" w:color="auto"/>
                    <w:right w:val="none" w:sz="0" w:space="0" w:color="auto"/>
                  </w:divBdr>
                </w:div>
                <w:div w:id="352612549">
                  <w:marLeft w:val="0"/>
                  <w:marRight w:val="0"/>
                  <w:marTop w:val="0"/>
                  <w:marBottom w:val="0"/>
                  <w:divBdr>
                    <w:top w:val="none" w:sz="0" w:space="0" w:color="auto"/>
                    <w:left w:val="none" w:sz="0" w:space="0" w:color="auto"/>
                    <w:bottom w:val="none" w:sz="0" w:space="0" w:color="auto"/>
                    <w:right w:val="none" w:sz="0" w:space="0" w:color="auto"/>
                  </w:divBdr>
                </w:div>
                <w:div w:id="1459302383">
                  <w:marLeft w:val="0"/>
                  <w:marRight w:val="0"/>
                  <w:marTop w:val="0"/>
                  <w:marBottom w:val="0"/>
                  <w:divBdr>
                    <w:top w:val="none" w:sz="0" w:space="0" w:color="auto"/>
                    <w:left w:val="none" w:sz="0" w:space="0" w:color="auto"/>
                    <w:bottom w:val="none" w:sz="0" w:space="0" w:color="auto"/>
                    <w:right w:val="none" w:sz="0" w:space="0" w:color="auto"/>
                  </w:divBdr>
                </w:div>
                <w:div w:id="58872519">
                  <w:marLeft w:val="0"/>
                  <w:marRight w:val="0"/>
                  <w:marTop w:val="0"/>
                  <w:marBottom w:val="0"/>
                  <w:divBdr>
                    <w:top w:val="none" w:sz="0" w:space="0" w:color="auto"/>
                    <w:left w:val="none" w:sz="0" w:space="0" w:color="auto"/>
                    <w:bottom w:val="none" w:sz="0" w:space="0" w:color="auto"/>
                    <w:right w:val="none" w:sz="0" w:space="0" w:color="auto"/>
                  </w:divBdr>
                </w:div>
                <w:div w:id="780682210">
                  <w:marLeft w:val="0"/>
                  <w:marRight w:val="0"/>
                  <w:marTop w:val="0"/>
                  <w:marBottom w:val="0"/>
                  <w:divBdr>
                    <w:top w:val="none" w:sz="0" w:space="0" w:color="auto"/>
                    <w:left w:val="none" w:sz="0" w:space="0" w:color="auto"/>
                    <w:bottom w:val="none" w:sz="0" w:space="0" w:color="auto"/>
                    <w:right w:val="none" w:sz="0" w:space="0" w:color="auto"/>
                  </w:divBdr>
                </w:div>
                <w:div w:id="1537308635">
                  <w:marLeft w:val="0"/>
                  <w:marRight w:val="0"/>
                  <w:marTop w:val="0"/>
                  <w:marBottom w:val="0"/>
                  <w:divBdr>
                    <w:top w:val="none" w:sz="0" w:space="0" w:color="auto"/>
                    <w:left w:val="none" w:sz="0" w:space="0" w:color="auto"/>
                    <w:bottom w:val="none" w:sz="0" w:space="0" w:color="auto"/>
                    <w:right w:val="none" w:sz="0" w:space="0" w:color="auto"/>
                  </w:divBdr>
                </w:div>
                <w:div w:id="648289938">
                  <w:marLeft w:val="0"/>
                  <w:marRight w:val="0"/>
                  <w:marTop w:val="0"/>
                  <w:marBottom w:val="0"/>
                  <w:divBdr>
                    <w:top w:val="none" w:sz="0" w:space="0" w:color="auto"/>
                    <w:left w:val="none" w:sz="0" w:space="0" w:color="auto"/>
                    <w:bottom w:val="none" w:sz="0" w:space="0" w:color="auto"/>
                    <w:right w:val="none" w:sz="0" w:space="0" w:color="auto"/>
                  </w:divBdr>
                </w:div>
                <w:div w:id="1168323807">
                  <w:marLeft w:val="0"/>
                  <w:marRight w:val="0"/>
                  <w:marTop w:val="0"/>
                  <w:marBottom w:val="0"/>
                  <w:divBdr>
                    <w:top w:val="none" w:sz="0" w:space="0" w:color="auto"/>
                    <w:left w:val="none" w:sz="0" w:space="0" w:color="auto"/>
                    <w:bottom w:val="none" w:sz="0" w:space="0" w:color="auto"/>
                    <w:right w:val="none" w:sz="0" w:space="0" w:color="auto"/>
                  </w:divBdr>
                </w:div>
                <w:div w:id="1873151999">
                  <w:marLeft w:val="0"/>
                  <w:marRight w:val="0"/>
                  <w:marTop w:val="0"/>
                  <w:marBottom w:val="0"/>
                  <w:divBdr>
                    <w:top w:val="none" w:sz="0" w:space="0" w:color="auto"/>
                    <w:left w:val="none" w:sz="0" w:space="0" w:color="auto"/>
                    <w:bottom w:val="none" w:sz="0" w:space="0" w:color="auto"/>
                    <w:right w:val="none" w:sz="0" w:space="0" w:color="auto"/>
                  </w:divBdr>
                </w:div>
                <w:div w:id="1053887664">
                  <w:marLeft w:val="0"/>
                  <w:marRight w:val="0"/>
                  <w:marTop w:val="0"/>
                  <w:marBottom w:val="0"/>
                  <w:divBdr>
                    <w:top w:val="none" w:sz="0" w:space="0" w:color="auto"/>
                    <w:left w:val="none" w:sz="0" w:space="0" w:color="auto"/>
                    <w:bottom w:val="none" w:sz="0" w:space="0" w:color="auto"/>
                    <w:right w:val="none" w:sz="0" w:space="0" w:color="auto"/>
                  </w:divBdr>
                </w:div>
                <w:div w:id="907424697">
                  <w:marLeft w:val="0"/>
                  <w:marRight w:val="0"/>
                  <w:marTop w:val="0"/>
                  <w:marBottom w:val="0"/>
                  <w:divBdr>
                    <w:top w:val="none" w:sz="0" w:space="0" w:color="auto"/>
                    <w:left w:val="none" w:sz="0" w:space="0" w:color="auto"/>
                    <w:bottom w:val="none" w:sz="0" w:space="0" w:color="auto"/>
                    <w:right w:val="none" w:sz="0" w:space="0" w:color="auto"/>
                  </w:divBdr>
                </w:div>
                <w:div w:id="1737708058">
                  <w:marLeft w:val="0"/>
                  <w:marRight w:val="0"/>
                  <w:marTop w:val="0"/>
                  <w:marBottom w:val="0"/>
                  <w:divBdr>
                    <w:top w:val="none" w:sz="0" w:space="0" w:color="auto"/>
                    <w:left w:val="none" w:sz="0" w:space="0" w:color="auto"/>
                    <w:bottom w:val="none" w:sz="0" w:space="0" w:color="auto"/>
                    <w:right w:val="none" w:sz="0" w:space="0" w:color="auto"/>
                  </w:divBdr>
                </w:div>
                <w:div w:id="1224756398">
                  <w:marLeft w:val="0"/>
                  <w:marRight w:val="0"/>
                  <w:marTop w:val="0"/>
                  <w:marBottom w:val="0"/>
                  <w:divBdr>
                    <w:top w:val="none" w:sz="0" w:space="0" w:color="auto"/>
                    <w:left w:val="none" w:sz="0" w:space="0" w:color="auto"/>
                    <w:bottom w:val="none" w:sz="0" w:space="0" w:color="auto"/>
                    <w:right w:val="none" w:sz="0" w:space="0" w:color="auto"/>
                  </w:divBdr>
                </w:div>
                <w:div w:id="1188716584">
                  <w:marLeft w:val="0"/>
                  <w:marRight w:val="0"/>
                  <w:marTop w:val="0"/>
                  <w:marBottom w:val="0"/>
                  <w:divBdr>
                    <w:top w:val="none" w:sz="0" w:space="0" w:color="auto"/>
                    <w:left w:val="none" w:sz="0" w:space="0" w:color="auto"/>
                    <w:bottom w:val="none" w:sz="0" w:space="0" w:color="auto"/>
                    <w:right w:val="none" w:sz="0" w:space="0" w:color="auto"/>
                  </w:divBdr>
                </w:div>
                <w:div w:id="169834643">
                  <w:marLeft w:val="0"/>
                  <w:marRight w:val="0"/>
                  <w:marTop w:val="0"/>
                  <w:marBottom w:val="0"/>
                  <w:divBdr>
                    <w:top w:val="none" w:sz="0" w:space="0" w:color="auto"/>
                    <w:left w:val="none" w:sz="0" w:space="0" w:color="auto"/>
                    <w:bottom w:val="none" w:sz="0" w:space="0" w:color="auto"/>
                    <w:right w:val="none" w:sz="0" w:space="0" w:color="auto"/>
                  </w:divBdr>
                </w:div>
                <w:div w:id="1300569231">
                  <w:marLeft w:val="0"/>
                  <w:marRight w:val="0"/>
                  <w:marTop w:val="0"/>
                  <w:marBottom w:val="0"/>
                  <w:divBdr>
                    <w:top w:val="none" w:sz="0" w:space="0" w:color="auto"/>
                    <w:left w:val="none" w:sz="0" w:space="0" w:color="auto"/>
                    <w:bottom w:val="none" w:sz="0" w:space="0" w:color="auto"/>
                    <w:right w:val="none" w:sz="0" w:space="0" w:color="auto"/>
                  </w:divBdr>
                </w:div>
                <w:div w:id="471948502">
                  <w:marLeft w:val="0"/>
                  <w:marRight w:val="0"/>
                  <w:marTop w:val="0"/>
                  <w:marBottom w:val="0"/>
                  <w:divBdr>
                    <w:top w:val="none" w:sz="0" w:space="0" w:color="auto"/>
                    <w:left w:val="none" w:sz="0" w:space="0" w:color="auto"/>
                    <w:bottom w:val="none" w:sz="0" w:space="0" w:color="auto"/>
                    <w:right w:val="none" w:sz="0" w:space="0" w:color="auto"/>
                  </w:divBdr>
                </w:div>
                <w:div w:id="441413182">
                  <w:marLeft w:val="0"/>
                  <w:marRight w:val="0"/>
                  <w:marTop w:val="0"/>
                  <w:marBottom w:val="0"/>
                  <w:divBdr>
                    <w:top w:val="none" w:sz="0" w:space="0" w:color="auto"/>
                    <w:left w:val="none" w:sz="0" w:space="0" w:color="auto"/>
                    <w:bottom w:val="none" w:sz="0" w:space="0" w:color="auto"/>
                    <w:right w:val="none" w:sz="0" w:space="0" w:color="auto"/>
                  </w:divBdr>
                </w:div>
                <w:div w:id="2070152698">
                  <w:marLeft w:val="0"/>
                  <w:marRight w:val="0"/>
                  <w:marTop w:val="0"/>
                  <w:marBottom w:val="0"/>
                  <w:divBdr>
                    <w:top w:val="none" w:sz="0" w:space="0" w:color="auto"/>
                    <w:left w:val="none" w:sz="0" w:space="0" w:color="auto"/>
                    <w:bottom w:val="none" w:sz="0" w:space="0" w:color="auto"/>
                    <w:right w:val="none" w:sz="0" w:space="0" w:color="auto"/>
                  </w:divBdr>
                </w:div>
                <w:div w:id="1430468631">
                  <w:marLeft w:val="0"/>
                  <w:marRight w:val="0"/>
                  <w:marTop w:val="0"/>
                  <w:marBottom w:val="0"/>
                  <w:divBdr>
                    <w:top w:val="none" w:sz="0" w:space="0" w:color="auto"/>
                    <w:left w:val="none" w:sz="0" w:space="0" w:color="auto"/>
                    <w:bottom w:val="none" w:sz="0" w:space="0" w:color="auto"/>
                    <w:right w:val="none" w:sz="0" w:space="0" w:color="auto"/>
                  </w:divBdr>
                </w:div>
                <w:div w:id="1858617955">
                  <w:marLeft w:val="0"/>
                  <w:marRight w:val="0"/>
                  <w:marTop w:val="0"/>
                  <w:marBottom w:val="0"/>
                  <w:divBdr>
                    <w:top w:val="none" w:sz="0" w:space="0" w:color="auto"/>
                    <w:left w:val="none" w:sz="0" w:space="0" w:color="auto"/>
                    <w:bottom w:val="none" w:sz="0" w:space="0" w:color="auto"/>
                    <w:right w:val="none" w:sz="0" w:space="0" w:color="auto"/>
                  </w:divBdr>
                </w:div>
                <w:div w:id="1746491615">
                  <w:marLeft w:val="0"/>
                  <w:marRight w:val="0"/>
                  <w:marTop w:val="0"/>
                  <w:marBottom w:val="0"/>
                  <w:divBdr>
                    <w:top w:val="none" w:sz="0" w:space="0" w:color="auto"/>
                    <w:left w:val="none" w:sz="0" w:space="0" w:color="auto"/>
                    <w:bottom w:val="none" w:sz="0" w:space="0" w:color="auto"/>
                    <w:right w:val="none" w:sz="0" w:space="0" w:color="auto"/>
                  </w:divBdr>
                </w:div>
                <w:div w:id="269053148">
                  <w:marLeft w:val="0"/>
                  <w:marRight w:val="0"/>
                  <w:marTop w:val="0"/>
                  <w:marBottom w:val="0"/>
                  <w:divBdr>
                    <w:top w:val="none" w:sz="0" w:space="0" w:color="auto"/>
                    <w:left w:val="none" w:sz="0" w:space="0" w:color="auto"/>
                    <w:bottom w:val="none" w:sz="0" w:space="0" w:color="auto"/>
                    <w:right w:val="none" w:sz="0" w:space="0" w:color="auto"/>
                  </w:divBdr>
                </w:div>
                <w:div w:id="1475831797">
                  <w:marLeft w:val="0"/>
                  <w:marRight w:val="0"/>
                  <w:marTop w:val="0"/>
                  <w:marBottom w:val="0"/>
                  <w:divBdr>
                    <w:top w:val="none" w:sz="0" w:space="0" w:color="auto"/>
                    <w:left w:val="none" w:sz="0" w:space="0" w:color="auto"/>
                    <w:bottom w:val="none" w:sz="0" w:space="0" w:color="auto"/>
                    <w:right w:val="none" w:sz="0" w:space="0" w:color="auto"/>
                  </w:divBdr>
                </w:div>
                <w:div w:id="1535536827">
                  <w:marLeft w:val="0"/>
                  <w:marRight w:val="0"/>
                  <w:marTop w:val="0"/>
                  <w:marBottom w:val="0"/>
                  <w:divBdr>
                    <w:top w:val="none" w:sz="0" w:space="0" w:color="auto"/>
                    <w:left w:val="none" w:sz="0" w:space="0" w:color="auto"/>
                    <w:bottom w:val="none" w:sz="0" w:space="0" w:color="auto"/>
                    <w:right w:val="none" w:sz="0" w:space="0" w:color="auto"/>
                  </w:divBdr>
                </w:div>
                <w:div w:id="588197830">
                  <w:marLeft w:val="0"/>
                  <w:marRight w:val="0"/>
                  <w:marTop w:val="0"/>
                  <w:marBottom w:val="0"/>
                  <w:divBdr>
                    <w:top w:val="none" w:sz="0" w:space="0" w:color="auto"/>
                    <w:left w:val="none" w:sz="0" w:space="0" w:color="auto"/>
                    <w:bottom w:val="none" w:sz="0" w:space="0" w:color="auto"/>
                    <w:right w:val="none" w:sz="0" w:space="0" w:color="auto"/>
                  </w:divBdr>
                </w:div>
                <w:div w:id="1235629425">
                  <w:marLeft w:val="0"/>
                  <w:marRight w:val="0"/>
                  <w:marTop w:val="0"/>
                  <w:marBottom w:val="0"/>
                  <w:divBdr>
                    <w:top w:val="none" w:sz="0" w:space="0" w:color="auto"/>
                    <w:left w:val="none" w:sz="0" w:space="0" w:color="auto"/>
                    <w:bottom w:val="none" w:sz="0" w:space="0" w:color="auto"/>
                    <w:right w:val="none" w:sz="0" w:space="0" w:color="auto"/>
                  </w:divBdr>
                </w:div>
                <w:div w:id="1090006305">
                  <w:marLeft w:val="0"/>
                  <w:marRight w:val="0"/>
                  <w:marTop w:val="0"/>
                  <w:marBottom w:val="0"/>
                  <w:divBdr>
                    <w:top w:val="none" w:sz="0" w:space="0" w:color="auto"/>
                    <w:left w:val="none" w:sz="0" w:space="0" w:color="auto"/>
                    <w:bottom w:val="none" w:sz="0" w:space="0" w:color="auto"/>
                    <w:right w:val="none" w:sz="0" w:space="0" w:color="auto"/>
                  </w:divBdr>
                </w:div>
                <w:div w:id="1660888001">
                  <w:marLeft w:val="0"/>
                  <w:marRight w:val="0"/>
                  <w:marTop w:val="0"/>
                  <w:marBottom w:val="0"/>
                  <w:divBdr>
                    <w:top w:val="none" w:sz="0" w:space="0" w:color="auto"/>
                    <w:left w:val="none" w:sz="0" w:space="0" w:color="auto"/>
                    <w:bottom w:val="none" w:sz="0" w:space="0" w:color="auto"/>
                    <w:right w:val="none" w:sz="0" w:space="0" w:color="auto"/>
                  </w:divBdr>
                </w:div>
                <w:div w:id="1213923511">
                  <w:marLeft w:val="0"/>
                  <w:marRight w:val="0"/>
                  <w:marTop w:val="0"/>
                  <w:marBottom w:val="0"/>
                  <w:divBdr>
                    <w:top w:val="none" w:sz="0" w:space="0" w:color="auto"/>
                    <w:left w:val="none" w:sz="0" w:space="0" w:color="auto"/>
                    <w:bottom w:val="none" w:sz="0" w:space="0" w:color="auto"/>
                    <w:right w:val="none" w:sz="0" w:space="0" w:color="auto"/>
                  </w:divBdr>
                </w:div>
                <w:div w:id="2060788343">
                  <w:marLeft w:val="0"/>
                  <w:marRight w:val="0"/>
                  <w:marTop w:val="0"/>
                  <w:marBottom w:val="0"/>
                  <w:divBdr>
                    <w:top w:val="none" w:sz="0" w:space="0" w:color="auto"/>
                    <w:left w:val="none" w:sz="0" w:space="0" w:color="auto"/>
                    <w:bottom w:val="none" w:sz="0" w:space="0" w:color="auto"/>
                    <w:right w:val="none" w:sz="0" w:space="0" w:color="auto"/>
                  </w:divBdr>
                </w:div>
                <w:div w:id="1000232274">
                  <w:marLeft w:val="0"/>
                  <w:marRight w:val="0"/>
                  <w:marTop w:val="0"/>
                  <w:marBottom w:val="0"/>
                  <w:divBdr>
                    <w:top w:val="none" w:sz="0" w:space="0" w:color="auto"/>
                    <w:left w:val="none" w:sz="0" w:space="0" w:color="auto"/>
                    <w:bottom w:val="none" w:sz="0" w:space="0" w:color="auto"/>
                    <w:right w:val="none" w:sz="0" w:space="0" w:color="auto"/>
                  </w:divBdr>
                </w:div>
                <w:div w:id="1271663161">
                  <w:marLeft w:val="0"/>
                  <w:marRight w:val="0"/>
                  <w:marTop w:val="0"/>
                  <w:marBottom w:val="0"/>
                  <w:divBdr>
                    <w:top w:val="none" w:sz="0" w:space="0" w:color="auto"/>
                    <w:left w:val="none" w:sz="0" w:space="0" w:color="auto"/>
                    <w:bottom w:val="none" w:sz="0" w:space="0" w:color="auto"/>
                    <w:right w:val="none" w:sz="0" w:space="0" w:color="auto"/>
                  </w:divBdr>
                </w:div>
                <w:div w:id="796803697">
                  <w:marLeft w:val="0"/>
                  <w:marRight w:val="0"/>
                  <w:marTop w:val="0"/>
                  <w:marBottom w:val="0"/>
                  <w:divBdr>
                    <w:top w:val="none" w:sz="0" w:space="0" w:color="auto"/>
                    <w:left w:val="none" w:sz="0" w:space="0" w:color="auto"/>
                    <w:bottom w:val="none" w:sz="0" w:space="0" w:color="auto"/>
                    <w:right w:val="none" w:sz="0" w:space="0" w:color="auto"/>
                  </w:divBdr>
                </w:div>
                <w:div w:id="209417625">
                  <w:marLeft w:val="0"/>
                  <w:marRight w:val="0"/>
                  <w:marTop w:val="0"/>
                  <w:marBottom w:val="0"/>
                  <w:divBdr>
                    <w:top w:val="none" w:sz="0" w:space="0" w:color="auto"/>
                    <w:left w:val="none" w:sz="0" w:space="0" w:color="auto"/>
                    <w:bottom w:val="none" w:sz="0" w:space="0" w:color="auto"/>
                    <w:right w:val="none" w:sz="0" w:space="0" w:color="auto"/>
                  </w:divBdr>
                </w:div>
                <w:div w:id="412051776">
                  <w:marLeft w:val="0"/>
                  <w:marRight w:val="0"/>
                  <w:marTop w:val="0"/>
                  <w:marBottom w:val="0"/>
                  <w:divBdr>
                    <w:top w:val="none" w:sz="0" w:space="0" w:color="auto"/>
                    <w:left w:val="none" w:sz="0" w:space="0" w:color="auto"/>
                    <w:bottom w:val="none" w:sz="0" w:space="0" w:color="auto"/>
                    <w:right w:val="none" w:sz="0" w:space="0" w:color="auto"/>
                  </w:divBdr>
                </w:div>
                <w:div w:id="1641036939">
                  <w:marLeft w:val="0"/>
                  <w:marRight w:val="0"/>
                  <w:marTop w:val="0"/>
                  <w:marBottom w:val="0"/>
                  <w:divBdr>
                    <w:top w:val="none" w:sz="0" w:space="0" w:color="auto"/>
                    <w:left w:val="none" w:sz="0" w:space="0" w:color="auto"/>
                    <w:bottom w:val="none" w:sz="0" w:space="0" w:color="auto"/>
                    <w:right w:val="none" w:sz="0" w:space="0" w:color="auto"/>
                  </w:divBdr>
                </w:div>
                <w:div w:id="1013916408">
                  <w:marLeft w:val="0"/>
                  <w:marRight w:val="0"/>
                  <w:marTop w:val="0"/>
                  <w:marBottom w:val="0"/>
                  <w:divBdr>
                    <w:top w:val="none" w:sz="0" w:space="0" w:color="auto"/>
                    <w:left w:val="none" w:sz="0" w:space="0" w:color="auto"/>
                    <w:bottom w:val="none" w:sz="0" w:space="0" w:color="auto"/>
                    <w:right w:val="none" w:sz="0" w:space="0" w:color="auto"/>
                  </w:divBdr>
                </w:div>
                <w:div w:id="545332375">
                  <w:marLeft w:val="0"/>
                  <w:marRight w:val="0"/>
                  <w:marTop w:val="0"/>
                  <w:marBottom w:val="0"/>
                  <w:divBdr>
                    <w:top w:val="none" w:sz="0" w:space="0" w:color="auto"/>
                    <w:left w:val="none" w:sz="0" w:space="0" w:color="auto"/>
                    <w:bottom w:val="none" w:sz="0" w:space="0" w:color="auto"/>
                    <w:right w:val="none" w:sz="0" w:space="0" w:color="auto"/>
                  </w:divBdr>
                </w:div>
                <w:div w:id="1435126321">
                  <w:marLeft w:val="0"/>
                  <w:marRight w:val="0"/>
                  <w:marTop w:val="0"/>
                  <w:marBottom w:val="0"/>
                  <w:divBdr>
                    <w:top w:val="none" w:sz="0" w:space="0" w:color="auto"/>
                    <w:left w:val="none" w:sz="0" w:space="0" w:color="auto"/>
                    <w:bottom w:val="none" w:sz="0" w:space="0" w:color="auto"/>
                    <w:right w:val="none" w:sz="0" w:space="0" w:color="auto"/>
                  </w:divBdr>
                </w:div>
                <w:div w:id="1216164547">
                  <w:marLeft w:val="0"/>
                  <w:marRight w:val="0"/>
                  <w:marTop w:val="0"/>
                  <w:marBottom w:val="0"/>
                  <w:divBdr>
                    <w:top w:val="none" w:sz="0" w:space="0" w:color="auto"/>
                    <w:left w:val="none" w:sz="0" w:space="0" w:color="auto"/>
                    <w:bottom w:val="none" w:sz="0" w:space="0" w:color="auto"/>
                    <w:right w:val="none" w:sz="0" w:space="0" w:color="auto"/>
                  </w:divBdr>
                </w:div>
                <w:div w:id="1893230294">
                  <w:marLeft w:val="0"/>
                  <w:marRight w:val="0"/>
                  <w:marTop w:val="0"/>
                  <w:marBottom w:val="0"/>
                  <w:divBdr>
                    <w:top w:val="none" w:sz="0" w:space="0" w:color="auto"/>
                    <w:left w:val="none" w:sz="0" w:space="0" w:color="auto"/>
                    <w:bottom w:val="none" w:sz="0" w:space="0" w:color="auto"/>
                    <w:right w:val="none" w:sz="0" w:space="0" w:color="auto"/>
                  </w:divBdr>
                </w:div>
                <w:div w:id="1020817063">
                  <w:marLeft w:val="0"/>
                  <w:marRight w:val="0"/>
                  <w:marTop w:val="0"/>
                  <w:marBottom w:val="0"/>
                  <w:divBdr>
                    <w:top w:val="none" w:sz="0" w:space="0" w:color="auto"/>
                    <w:left w:val="none" w:sz="0" w:space="0" w:color="auto"/>
                    <w:bottom w:val="none" w:sz="0" w:space="0" w:color="auto"/>
                    <w:right w:val="none" w:sz="0" w:space="0" w:color="auto"/>
                  </w:divBdr>
                </w:div>
                <w:div w:id="793518793">
                  <w:marLeft w:val="0"/>
                  <w:marRight w:val="0"/>
                  <w:marTop w:val="0"/>
                  <w:marBottom w:val="0"/>
                  <w:divBdr>
                    <w:top w:val="none" w:sz="0" w:space="0" w:color="auto"/>
                    <w:left w:val="none" w:sz="0" w:space="0" w:color="auto"/>
                    <w:bottom w:val="none" w:sz="0" w:space="0" w:color="auto"/>
                    <w:right w:val="none" w:sz="0" w:space="0" w:color="auto"/>
                  </w:divBdr>
                </w:div>
                <w:div w:id="5258758">
                  <w:marLeft w:val="0"/>
                  <w:marRight w:val="0"/>
                  <w:marTop w:val="0"/>
                  <w:marBottom w:val="0"/>
                  <w:divBdr>
                    <w:top w:val="none" w:sz="0" w:space="0" w:color="auto"/>
                    <w:left w:val="none" w:sz="0" w:space="0" w:color="auto"/>
                    <w:bottom w:val="none" w:sz="0" w:space="0" w:color="auto"/>
                    <w:right w:val="none" w:sz="0" w:space="0" w:color="auto"/>
                  </w:divBdr>
                </w:div>
                <w:div w:id="35467221">
                  <w:marLeft w:val="0"/>
                  <w:marRight w:val="0"/>
                  <w:marTop w:val="0"/>
                  <w:marBottom w:val="0"/>
                  <w:divBdr>
                    <w:top w:val="none" w:sz="0" w:space="0" w:color="auto"/>
                    <w:left w:val="none" w:sz="0" w:space="0" w:color="auto"/>
                    <w:bottom w:val="none" w:sz="0" w:space="0" w:color="auto"/>
                    <w:right w:val="none" w:sz="0" w:space="0" w:color="auto"/>
                  </w:divBdr>
                </w:div>
                <w:div w:id="585531234">
                  <w:marLeft w:val="0"/>
                  <w:marRight w:val="0"/>
                  <w:marTop w:val="0"/>
                  <w:marBottom w:val="0"/>
                  <w:divBdr>
                    <w:top w:val="none" w:sz="0" w:space="0" w:color="auto"/>
                    <w:left w:val="none" w:sz="0" w:space="0" w:color="auto"/>
                    <w:bottom w:val="none" w:sz="0" w:space="0" w:color="auto"/>
                    <w:right w:val="none" w:sz="0" w:space="0" w:color="auto"/>
                  </w:divBdr>
                </w:div>
                <w:div w:id="2110076378">
                  <w:marLeft w:val="0"/>
                  <w:marRight w:val="0"/>
                  <w:marTop w:val="0"/>
                  <w:marBottom w:val="0"/>
                  <w:divBdr>
                    <w:top w:val="none" w:sz="0" w:space="0" w:color="auto"/>
                    <w:left w:val="none" w:sz="0" w:space="0" w:color="auto"/>
                    <w:bottom w:val="none" w:sz="0" w:space="0" w:color="auto"/>
                    <w:right w:val="none" w:sz="0" w:space="0" w:color="auto"/>
                  </w:divBdr>
                </w:div>
                <w:div w:id="389498420">
                  <w:marLeft w:val="0"/>
                  <w:marRight w:val="0"/>
                  <w:marTop w:val="0"/>
                  <w:marBottom w:val="0"/>
                  <w:divBdr>
                    <w:top w:val="none" w:sz="0" w:space="0" w:color="auto"/>
                    <w:left w:val="none" w:sz="0" w:space="0" w:color="auto"/>
                    <w:bottom w:val="none" w:sz="0" w:space="0" w:color="auto"/>
                    <w:right w:val="none" w:sz="0" w:space="0" w:color="auto"/>
                  </w:divBdr>
                </w:div>
                <w:div w:id="1521814921">
                  <w:marLeft w:val="0"/>
                  <w:marRight w:val="0"/>
                  <w:marTop w:val="0"/>
                  <w:marBottom w:val="0"/>
                  <w:divBdr>
                    <w:top w:val="none" w:sz="0" w:space="0" w:color="auto"/>
                    <w:left w:val="none" w:sz="0" w:space="0" w:color="auto"/>
                    <w:bottom w:val="none" w:sz="0" w:space="0" w:color="auto"/>
                    <w:right w:val="none" w:sz="0" w:space="0" w:color="auto"/>
                  </w:divBdr>
                </w:div>
                <w:div w:id="1357930521">
                  <w:marLeft w:val="0"/>
                  <w:marRight w:val="0"/>
                  <w:marTop w:val="0"/>
                  <w:marBottom w:val="0"/>
                  <w:divBdr>
                    <w:top w:val="none" w:sz="0" w:space="0" w:color="auto"/>
                    <w:left w:val="none" w:sz="0" w:space="0" w:color="auto"/>
                    <w:bottom w:val="none" w:sz="0" w:space="0" w:color="auto"/>
                    <w:right w:val="none" w:sz="0" w:space="0" w:color="auto"/>
                  </w:divBdr>
                </w:div>
                <w:div w:id="1105730076">
                  <w:marLeft w:val="0"/>
                  <w:marRight w:val="0"/>
                  <w:marTop w:val="0"/>
                  <w:marBottom w:val="0"/>
                  <w:divBdr>
                    <w:top w:val="none" w:sz="0" w:space="0" w:color="auto"/>
                    <w:left w:val="none" w:sz="0" w:space="0" w:color="auto"/>
                    <w:bottom w:val="none" w:sz="0" w:space="0" w:color="auto"/>
                    <w:right w:val="none" w:sz="0" w:space="0" w:color="auto"/>
                  </w:divBdr>
                </w:div>
                <w:div w:id="1087968686">
                  <w:marLeft w:val="0"/>
                  <w:marRight w:val="0"/>
                  <w:marTop w:val="0"/>
                  <w:marBottom w:val="0"/>
                  <w:divBdr>
                    <w:top w:val="none" w:sz="0" w:space="0" w:color="auto"/>
                    <w:left w:val="none" w:sz="0" w:space="0" w:color="auto"/>
                    <w:bottom w:val="none" w:sz="0" w:space="0" w:color="auto"/>
                    <w:right w:val="none" w:sz="0" w:space="0" w:color="auto"/>
                  </w:divBdr>
                </w:div>
                <w:div w:id="961961015">
                  <w:marLeft w:val="0"/>
                  <w:marRight w:val="0"/>
                  <w:marTop w:val="0"/>
                  <w:marBottom w:val="0"/>
                  <w:divBdr>
                    <w:top w:val="none" w:sz="0" w:space="0" w:color="auto"/>
                    <w:left w:val="none" w:sz="0" w:space="0" w:color="auto"/>
                    <w:bottom w:val="none" w:sz="0" w:space="0" w:color="auto"/>
                    <w:right w:val="none" w:sz="0" w:space="0" w:color="auto"/>
                  </w:divBdr>
                </w:div>
                <w:div w:id="1018776030">
                  <w:marLeft w:val="0"/>
                  <w:marRight w:val="0"/>
                  <w:marTop w:val="0"/>
                  <w:marBottom w:val="0"/>
                  <w:divBdr>
                    <w:top w:val="none" w:sz="0" w:space="0" w:color="auto"/>
                    <w:left w:val="none" w:sz="0" w:space="0" w:color="auto"/>
                    <w:bottom w:val="none" w:sz="0" w:space="0" w:color="auto"/>
                    <w:right w:val="none" w:sz="0" w:space="0" w:color="auto"/>
                  </w:divBdr>
                </w:div>
                <w:div w:id="1485317059">
                  <w:marLeft w:val="0"/>
                  <w:marRight w:val="0"/>
                  <w:marTop w:val="0"/>
                  <w:marBottom w:val="0"/>
                  <w:divBdr>
                    <w:top w:val="none" w:sz="0" w:space="0" w:color="auto"/>
                    <w:left w:val="none" w:sz="0" w:space="0" w:color="auto"/>
                    <w:bottom w:val="none" w:sz="0" w:space="0" w:color="auto"/>
                    <w:right w:val="none" w:sz="0" w:space="0" w:color="auto"/>
                  </w:divBdr>
                </w:div>
                <w:div w:id="198261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7965">
          <w:marLeft w:val="0"/>
          <w:marRight w:val="0"/>
          <w:marTop w:val="12"/>
          <w:marBottom w:val="0"/>
          <w:divBdr>
            <w:top w:val="single" w:sz="48" w:space="0" w:color="auto"/>
            <w:left w:val="single" w:sz="48" w:space="0" w:color="auto"/>
            <w:bottom w:val="single" w:sz="48" w:space="0" w:color="auto"/>
            <w:right w:val="single" w:sz="48" w:space="0" w:color="auto"/>
          </w:divBdr>
          <w:divsChild>
            <w:div w:id="1482577294">
              <w:marLeft w:val="0"/>
              <w:marRight w:val="0"/>
              <w:marTop w:val="0"/>
              <w:marBottom w:val="0"/>
              <w:divBdr>
                <w:top w:val="none" w:sz="0" w:space="0" w:color="auto"/>
                <w:left w:val="none" w:sz="0" w:space="0" w:color="auto"/>
                <w:bottom w:val="none" w:sz="0" w:space="0" w:color="auto"/>
                <w:right w:val="none" w:sz="0" w:space="0" w:color="auto"/>
              </w:divBdr>
              <w:divsChild>
                <w:div w:id="649290229">
                  <w:marLeft w:val="0"/>
                  <w:marRight w:val="0"/>
                  <w:marTop w:val="0"/>
                  <w:marBottom w:val="0"/>
                  <w:divBdr>
                    <w:top w:val="none" w:sz="0" w:space="0" w:color="auto"/>
                    <w:left w:val="none" w:sz="0" w:space="0" w:color="auto"/>
                    <w:bottom w:val="none" w:sz="0" w:space="0" w:color="auto"/>
                    <w:right w:val="none" w:sz="0" w:space="0" w:color="auto"/>
                  </w:divBdr>
                </w:div>
                <w:div w:id="352803709">
                  <w:marLeft w:val="0"/>
                  <w:marRight w:val="0"/>
                  <w:marTop w:val="0"/>
                  <w:marBottom w:val="0"/>
                  <w:divBdr>
                    <w:top w:val="none" w:sz="0" w:space="0" w:color="auto"/>
                    <w:left w:val="none" w:sz="0" w:space="0" w:color="auto"/>
                    <w:bottom w:val="none" w:sz="0" w:space="0" w:color="auto"/>
                    <w:right w:val="none" w:sz="0" w:space="0" w:color="auto"/>
                  </w:divBdr>
                </w:div>
                <w:div w:id="1680304646">
                  <w:marLeft w:val="0"/>
                  <w:marRight w:val="0"/>
                  <w:marTop w:val="0"/>
                  <w:marBottom w:val="0"/>
                  <w:divBdr>
                    <w:top w:val="none" w:sz="0" w:space="0" w:color="auto"/>
                    <w:left w:val="none" w:sz="0" w:space="0" w:color="auto"/>
                    <w:bottom w:val="none" w:sz="0" w:space="0" w:color="auto"/>
                    <w:right w:val="none" w:sz="0" w:space="0" w:color="auto"/>
                  </w:divBdr>
                </w:div>
                <w:div w:id="218589044">
                  <w:marLeft w:val="0"/>
                  <w:marRight w:val="0"/>
                  <w:marTop w:val="0"/>
                  <w:marBottom w:val="0"/>
                  <w:divBdr>
                    <w:top w:val="none" w:sz="0" w:space="0" w:color="auto"/>
                    <w:left w:val="none" w:sz="0" w:space="0" w:color="auto"/>
                    <w:bottom w:val="none" w:sz="0" w:space="0" w:color="auto"/>
                    <w:right w:val="none" w:sz="0" w:space="0" w:color="auto"/>
                  </w:divBdr>
                </w:div>
                <w:div w:id="1914006451">
                  <w:marLeft w:val="0"/>
                  <w:marRight w:val="0"/>
                  <w:marTop w:val="0"/>
                  <w:marBottom w:val="0"/>
                  <w:divBdr>
                    <w:top w:val="none" w:sz="0" w:space="0" w:color="auto"/>
                    <w:left w:val="none" w:sz="0" w:space="0" w:color="auto"/>
                    <w:bottom w:val="none" w:sz="0" w:space="0" w:color="auto"/>
                    <w:right w:val="none" w:sz="0" w:space="0" w:color="auto"/>
                  </w:divBdr>
                </w:div>
                <w:div w:id="1272198703">
                  <w:marLeft w:val="0"/>
                  <w:marRight w:val="0"/>
                  <w:marTop w:val="0"/>
                  <w:marBottom w:val="0"/>
                  <w:divBdr>
                    <w:top w:val="none" w:sz="0" w:space="0" w:color="auto"/>
                    <w:left w:val="none" w:sz="0" w:space="0" w:color="auto"/>
                    <w:bottom w:val="none" w:sz="0" w:space="0" w:color="auto"/>
                    <w:right w:val="none" w:sz="0" w:space="0" w:color="auto"/>
                  </w:divBdr>
                </w:div>
                <w:div w:id="1073160899">
                  <w:marLeft w:val="0"/>
                  <w:marRight w:val="0"/>
                  <w:marTop w:val="0"/>
                  <w:marBottom w:val="0"/>
                  <w:divBdr>
                    <w:top w:val="none" w:sz="0" w:space="0" w:color="auto"/>
                    <w:left w:val="none" w:sz="0" w:space="0" w:color="auto"/>
                    <w:bottom w:val="none" w:sz="0" w:space="0" w:color="auto"/>
                    <w:right w:val="none" w:sz="0" w:space="0" w:color="auto"/>
                  </w:divBdr>
                </w:div>
                <w:div w:id="40896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514273">
          <w:marLeft w:val="0"/>
          <w:marRight w:val="0"/>
          <w:marTop w:val="12"/>
          <w:marBottom w:val="0"/>
          <w:divBdr>
            <w:top w:val="single" w:sz="48" w:space="0" w:color="auto"/>
            <w:left w:val="single" w:sz="48" w:space="0" w:color="auto"/>
            <w:bottom w:val="single" w:sz="48" w:space="0" w:color="auto"/>
            <w:right w:val="single" w:sz="48" w:space="0" w:color="auto"/>
          </w:divBdr>
          <w:divsChild>
            <w:div w:id="1697195880">
              <w:marLeft w:val="0"/>
              <w:marRight w:val="0"/>
              <w:marTop w:val="0"/>
              <w:marBottom w:val="0"/>
              <w:divBdr>
                <w:top w:val="none" w:sz="0" w:space="0" w:color="auto"/>
                <w:left w:val="none" w:sz="0" w:space="0" w:color="auto"/>
                <w:bottom w:val="none" w:sz="0" w:space="0" w:color="auto"/>
                <w:right w:val="none" w:sz="0" w:space="0" w:color="auto"/>
              </w:divBdr>
              <w:divsChild>
                <w:div w:id="1544249900">
                  <w:marLeft w:val="0"/>
                  <w:marRight w:val="0"/>
                  <w:marTop w:val="0"/>
                  <w:marBottom w:val="0"/>
                  <w:divBdr>
                    <w:top w:val="none" w:sz="0" w:space="0" w:color="auto"/>
                    <w:left w:val="none" w:sz="0" w:space="0" w:color="auto"/>
                    <w:bottom w:val="none" w:sz="0" w:space="0" w:color="auto"/>
                    <w:right w:val="none" w:sz="0" w:space="0" w:color="auto"/>
                  </w:divBdr>
                </w:div>
                <w:div w:id="1400514701">
                  <w:marLeft w:val="0"/>
                  <w:marRight w:val="0"/>
                  <w:marTop w:val="0"/>
                  <w:marBottom w:val="0"/>
                  <w:divBdr>
                    <w:top w:val="none" w:sz="0" w:space="0" w:color="auto"/>
                    <w:left w:val="none" w:sz="0" w:space="0" w:color="auto"/>
                    <w:bottom w:val="none" w:sz="0" w:space="0" w:color="auto"/>
                    <w:right w:val="none" w:sz="0" w:space="0" w:color="auto"/>
                  </w:divBdr>
                </w:div>
                <w:div w:id="961227940">
                  <w:marLeft w:val="0"/>
                  <w:marRight w:val="0"/>
                  <w:marTop w:val="0"/>
                  <w:marBottom w:val="0"/>
                  <w:divBdr>
                    <w:top w:val="none" w:sz="0" w:space="0" w:color="auto"/>
                    <w:left w:val="none" w:sz="0" w:space="0" w:color="auto"/>
                    <w:bottom w:val="none" w:sz="0" w:space="0" w:color="auto"/>
                    <w:right w:val="none" w:sz="0" w:space="0" w:color="auto"/>
                  </w:divBdr>
                </w:div>
                <w:div w:id="297227529">
                  <w:marLeft w:val="0"/>
                  <w:marRight w:val="0"/>
                  <w:marTop w:val="0"/>
                  <w:marBottom w:val="0"/>
                  <w:divBdr>
                    <w:top w:val="none" w:sz="0" w:space="0" w:color="auto"/>
                    <w:left w:val="none" w:sz="0" w:space="0" w:color="auto"/>
                    <w:bottom w:val="none" w:sz="0" w:space="0" w:color="auto"/>
                    <w:right w:val="none" w:sz="0" w:space="0" w:color="auto"/>
                  </w:divBdr>
                </w:div>
                <w:div w:id="1221331866">
                  <w:marLeft w:val="0"/>
                  <w:marRight w:val="0"/>
                  <w:marTop w:val="0"/>
                  <w:marBottom w:val="0"/>
                  <w:divBdr>
                    <w:top w:val="none" w:sz="0" w:space="0" w:color="auto"/>
                    <w:left w:val="none" w:sz="0" w:space="0" w:color="auto"/>
                    <w:bottom w:val="none" w:sz="0" w:space="0" w:color="auto"/>
                    <w:right w:val="none" w:sz="0" w:space="0" w:color="auto"/>
                  </w:divBdr>
                </w:div>
                <w:div w:id="501050915">
                  <w:marLeft w:val="0"/>
                  <w:marRight w:val="0"/>
                  <w:marTop w:val="0"/>
                  <w:marBottom w:val="0"/>
                  <w:divBdr>
                    <w:top w:val="none" w:sz="0" w:space="0" w:color="auto"/>
                    <w:left w:val="none" w:sz="0" w:space="0" w:color="auto"/>
                    <w:bottom w:val="none" w:sz="0" w:space="0" w:color="auto"/>
                    <w:right w:val="none" w:sz="0" w:space="0" w:color="auto"/>
                  </w:divBdr>
                </w:div>
                <w:div w:id="1742218624">
                  <w:marLeft w:val="0"/>
                  <w:marRight w:val="0"/>
                  <w:marTop w:val="0"/>
                  <w:marBottom w:val="0"/>
                  <w:divBdr>
                    <w:top w:val="none" w:sz="0" w:space="0" w:color="auto"/>
                    <w:left w:val="none" w:sz="0" w:space="0" w:color="auto"/>
                    <w:bottom w:val="none" w:sz="0" w:space="0" w:color="auto"/>
                    <w:right w:val="none" w:sz="0" w:space="0" w:color="auto"/>
                  </w:divBdr>
                </w:div>
                <w:div w:id="1001084297">
                  <w:marLeft w:val="0"/>
                  <w:marRight w:val="0"/>
                  <w:marTop w:val="0"/>
                  <w:marBottom w:val="0"/>
                  <w:divBdr>
                    <w:top w:val="none" w:sz="0" w:space="0" w:color="auto"/>
                    <w:left w:val="none" w:sz="0" w:space="0" w:color="auto"/>
                    <w:bottom w:val="none" w:sz="0" w:space="0" w:color="auto"/>
                    <w:right w:val="none" w:sz="0" w:space="0" w:color="auto"/>
                  </w:divBdr>
                </w:div>
                <w:div w:id="162086901">
                  <w:marLeft w:val="0"/>
                  <w:marRight w:val="0"/>
                  <w:marTop w:val="0"/>
                  <w:marBottom w:val="0"/>
                  <w:divBdr>
                    <w:top w:val="none" w:sz="0" w:space="0" w:color="auto"/>
                    <w:left w:val="none" w:sz="0" w:space="0" w:color="auto"/>
                    <w:bottom w:val="none" w:sz="0" w:space="0" w:color="auto"/>
                    <w:right w:val="none" w:sz="0" w:space="0" w:color="auto"/>
                  </w:divBdr>
                </w:div>
                <w:div w:id="608201954">
                  <w:marLeft w:val="0"/>
                  <w:marRight w:val="0"/>
                  <w:marTop w:val="0"/>
                  <w:marBottom w:val="0"/>
                  <w:divBdr>
                    <w:top w:val="none" w:sz="0" w:space="0" w:color="auto"/>
                    <w:left w:val="none" w:sz="0" w:space="0" w:color="auto"/>
                    <w:bottom w:val="none" w:sz="0" w:space="0" w:color="auto"/>
                    <w:right w:val="none" w:sz="0" w:space="0" w:color="auto"/>
                  </w:divBdr>
                </w:div>
                <w:div w:id="1363944174">
                  <w:marLeft w:val="0"/>
                  <w:marRight w:val="0"/>
                  <w:marTop w:val="0"/>
                  <w:marBottom w:val="0"/>
                  <w:divBdr>
                    <w:top w:val="none" w:sz="0" w:space="0" w:color="auto"/>
                    <w:left w:val="none" w:sz="0" w:space="0" w:color="auto"/>
                    <w:bottom w:val="none" w:sz="0" w:space="0" w:color="auto"/>
                    <w:right w:val="none" w:sz="0" w:space="0" w:color="auto"/>
                  </w:divBdr>
                </w:div>
                <w:div w:id="338850033">
                  <w:marLeft w:val="0"/>
                  <w:marRight w:val="0"/>
                  <w:marTop w:val="0"/>
                  <w:marBottom w:val="0"/>
                  <w:divBdr>
                    <w:top w:val="none" w:sz="0" w:space="0" w:color="auto"/>
                    <w:left w:val="none" w:sz="0" w:space="0" w:color="auto"/>
                    <w:bottom w:val="none" w:sz="0" w:space="0" w:color="auto"/>
                    <w:right w:val="none" w:sz="0" w:space="0" w:color="auto"/>
                  </w:divBdr>
                </w:div>
                <w:div w:id="1792672056">
                  <w:marLeft w:val="0"/>
                  <w:marRight w:val="0"/>
                  <w:marTop w:val="0"/>
                  <w:marBottom w:val="0"/>
                  <w:divBdr>
                    <w:top w:val="none" w:sz="0" w:space="0" w:color="auto"/>
                    <w:left w:val="none" w:sz="0" w:space="0" w:color="auto"/>
                    <w:bottom w:val="none" w:sz="0" w:space="0" w:color="auto"/>
                    <w:right w:val="none" w:sz="0" w:space="0" w:color="auto"/>
                  </w:divBdr>
                </w:div>
                <w:div w:id="1390036474">
                  <w:marLeft w:val="0"/>
                  <w:marRight w:val="0"/>
                  <w:marTop w:val="0"/>
                  <w:marBottom w:val="0"/>
                  <w:divBdr>
                    <w:top w:val="none" w:sz="0" w:space="0" w:color="auto"/>
                    <w:left w:val="none" w:sz="0" w:space="0" w:color="auto"/>
                    <w:bottom w:val="none" w:sz="0" w:space="0" w:color="auto"/>
                    <w:right w:val="none" w:sz="0" w:space="0" w:color="auto"/>
                  </w:divBdr>
                </w:div>
                <w:div w:id="779378961">
                  <w:marLeft w:val="0"/>
                  <w:marRight w:val="0"/>
                  <w:marTop w:val="0"/>
                  <w:marBottom w:val="0"/>
                  <w:divBdr>
                    <w:top w:val="none" w:sz="0" w:space="0" w:color="auto"/>
                    <w:left w:val="none" w:sz="0" w:space="0" w:color="auto"/>
                    <w:bottom w:val="none" w:sz="0" w:space="0" w:color="auto"/>
                    <w:right w:val="none" w:sz="0" w:space="0" w:color="auto"/>
                  </w:divBdr>
                </w:div>
                <w:div w:id="1744376854">
                  <w:marLeft w:val="0"/>
                  <w:marRight w:val="0"/>
                  <w:marTop w:val="0"/>
                  <w:marBottom w:val="0"/>
                  <w:divBdr>
                    <w:top w:val="none" w:sz="0" w:space="0" w:color="auto"/>
                    <w:left w:val="none" w:sz="0" w:space="0" w:color="auto"/>
                    <w:bottom w:val="none" w:sz="0" w:space="0" w:color="auto"/>
                    <w:right w:val="none" w:sz="0" w:space="0" w:color="auto"/>
                  </w:divBdr>
                </w:div>
                <w:div w:id="392585696">
                  <w:marLeft w:val="0"/>
                  <w:marRight w:val="0"/>
                  <w:marTop w:val="0"/>
                  <w:marBottom w:val="0"/>
                  <w:divBdr>
                    <w:top w:val="none" w:sz="0" w:space="0" w:color="auto"/>
                    <w:left w:val="none" w:sz="0" w:space="0" w:color="auto"/>
                    <w:bottom w:val="none" w:sz="0" w:space="0" w:color="auto"/>
                    <w:right w:val="none" w:sz="0" w:space="0" w:color="auto"/>
                  </w:divBdr>
                </w:div>
                <w:div w:id="74321268">
                  <w:marLeft w:val="0"/>
                  <w:marRight w:val="0"/>
                  <w:marTop w:val="0"/>
                  <w:marBottom w:val="0"/>
                  <w:divBdr>
                    <w:top w:val="none" w:sz="0" w:space="0" w:color="auto"/>
                    <w:left w:val="none" w:sz="0" w:space="0" w:color="auto"/>
                    <w:bottom w:val="none" w:sz="0" w:space="0" w:color="auto"/>
                    <w:right w:val="none" w:sz="0" w:space="0" w:color="auto"/>
                  </w:divBdr>
                </w:div>
                <w:div w:id="955721314">
                  <w:marLeft w:val="0"/>
                  <w:marRight w:val="0"/>
                  <w:marTop w:val="0"/>
                  <w:marBottom w:val="0"/>
                  <w:divBdr>
                    <w:top w:val="none" w:sz="0" w:space="0" w:color="auto"/>
                    <w:left w:val="none" w:sz="0" w:space="0" w:color="auto"/>
                    <w:bottom w:val="none" w:sz="0" w:space="0" w:color="auto"/>
                    <w:right w:val="none" w:sz="0" w:space="0" w:color="auto"/>
                  </w:divBdr>
                </w:div>
                <w:div w:id="503398422">
                  <w:marLeft w:val="0"/>
                  <w:marRight w:val="0"/>
                  <w:marTop w:val="0"/>
                  <w:marBottom w:val="0"/>
                  <w:divBdr>
                    <w:top w:val="none" w:sz="0" w:space="0" w:color="auto"/>
                    <w:left w:val="none" w:sz="0" w:space="0" w:color="auto"/>
                    <w:bottom w:val="none" w:sz="0" w:space="0" w:color="auto"/>
                    <w:right w:val="none" w:sz="0" w:space="0" w:color="auto"/>
                  </w:divBdr>
                </w:div>
                <w:div w:id="503322968">
                  <w:marLeft w:val="0"/>
                  <w:marRight w:val="0"/>
                  <w:marTop w:val="0"/>
                  <w:marBottom w:val="0"/>
                  <w:divBdr>
                    <w:top w:val="none" w:sz="0" w:space="0" w:color="auto"/>
                    <w:left w:val="none" w:sz="0" w:space="0" w:color="auto"/>
                    <w:bottom w:val="none" w:sz="0" w:space="0" w:color="auto"/>
                    <w:right w:val="none" w:sz="0" w:space="0" w:color="auto"/>
                  </w:divBdr>
                </w:div>
                <w:div w:id="1497719304">
                  <w:marLeft w:val="0"/>
                  <w:marRight w:val="0"/>
                  <w:marTop w:val="0"/>
                  <w:marBottom w:val="0"/>
                  <w:divBdr>
                    <w:top w:val="none" w:sz="0" w:space="0" w:color="auto"/>
                    <w:left w:val="none" w:sz="0" w:space="0" w:color="auto"/>
                    <w:bottom w:val="none" w:sz="0" w:space="0" w:color="auto"/>
                    <w:right w:val="none" w:sz="0" w:space="0" w:color="auto"/>
                  </w:divBdr>
                </w:div>
                <w:div w:id="1935090925">
                  <w:marLeft w:val="0"/>
                  <w:marRight w:val="0"/>
                  <w:marTop w:val="0"/>
                  <w:marBottom w:val="0"/>
                  <w:divBdr>
                    <w:top w:val="none" w:sz="0" w:space="0" w:color="auto"/>
                    <w:left w:val="none" w:sz="0" w:space="0" w:color="auto"/>
                    <w:bottom w:val="none" w:sz="0" w:space="0" w:color="auto"/>
                    <w:right w:val="none" w:sz="0" w:space="0" w:color="auto"/>
                  </w:divBdr>
                </w:div>
                <w:div w:id="607737158">
                  <w:marLeft w:val="0"/>
                  <w:marRight w:val="0"/>
                  <w:marTop w:val="0"/>
                  <w:marBottom w:val="0"/>
                  <w:divBdr>
                    <w:top w:val="none" w:sz="0" w:space="0" w:color="auto"/>
                    <w:left w:val="none" w:sz="0" w:space="0" w:color="auto"/>
                    <w:bottom w:val="none" w:sz="0" w:space="0" w:color="auto"/>
                    <w:right w:val="none" w:sz="0" w:space="0" w:color="auto"/>
                  </w:divBdr>
                </w:div>
                <w:div w:id="2136486800">
                  <w:marLeft w:val="0"/>
                  <w:marRight w:val="0"/>
                  <w:marTop w:val="0"/>
                  <w:marBottom w:val="0"/>
                  <w:divBdr>
                    <w:top w:val="none" w:sz="0" w:space="0" w:color="auto"/>
                    <w:left w:val="none" w:sz="0" w:space="0" w:color="auto"/>
                    <w:bottom w:val="none" w:sz="0" w:space="0" w:color="auto"/>
                    <w:right w:val="none" w:sz="0" w:space="0" w:color="auto"/>
                  </w:divBdr>
                </w:div>
                <w:div w:id="1082608455">
                  <w:marLeft w:val="0"/>
                  <w:marRight w:val="0"/>
                  <w:marTop w:val="0"/>
                  <w:marBottom w:val="0"/>
                  <w:divBdr>
                    <w:top w:val="none" w:sz="0" w:space="0" w:color="auto"/>
                    <w:left w:val="none" w:sz="0" w:space="0" w:color="auto"/>
                    <w:bottom w:val="none" w:sz="0" w:space="0" w:color="auto"/>
                    <w:right w:val="none" w:sz="0" w:space="0" w:color="auto"/>
                  </w:divBdr>
                </w:div>
                <w:div w:id="79836347">
                  <w:marLeft w:val="0"/>
                  <w:marRight w:val="0"/>
                  <w:marTop w:val="0"/>
                  <w:marBottom w:val="0"/>
                  <w:divBdr>
                    <w:top w:val="none" w:sz="0" w:space="0" w:color="auto"/>
                    <w:left w:val="none" w:sz="0" w:space="0" w:color="auto"/>
                    <w:bottom w:val="none" w:sz="0" w:space="0" w:color="auto"/>
                    <w:right w:val="none" w:sz="0" w:space="0" w:color="auto"/>
                  </w:divBdr>
                </w:div>
                <w:div w:id="1901020894">
                  <w:marLeft w:val="0"/>
                  <w:marRight w:val="0"/>
                  <w:marTop w:val="0"/>
                  <w:marBottom w:val="0"/>
                  <w:divBdr>
                    <w:top w:val="none" w:sz="0" w:space="0" w:color="auto"/>
                    <w:left w:val="none" w:sz="0" w:space="0" w:color="auto"/>
                    <w:bottom w:val="none" w:sz="0" w:space="0" w:color="auto"/>
                    <w:right w:val="none" w:sz="0" w:space="0" w:color="auto"/>
                  </w:divBdr>
                </w:div>
                <w:div w:id="1114787258">
                  <w:marLeft w:val="0"/>
                  <w:marRight w:val="0"/>
                  <w:marTop w:val="0"/>
                  <w:marBottom w:val="0"/>
                  <w:divBdr>
                    <w:top w:val="none" w:sz="0" w:space="0" w:color="auto"/>
                    <w:left w:val="none" w:sz="0" w:space="0" w:color="auto"/>
                    <w:bottom w:val="none" w:sz="0" w:space="0" w:color="auto"/>
                    <w:right w:val="none" w:sz="0" w:space="0" w:color="auto"/>
                  </w:divBdr>
                </w:div>
                <w:div w:id="1694531403">
                  <w:marLeft w:val="0"/>
                  <w:marRight w:val="0"/>
                  <w:marTop w:val="0"/>
                  <w:marBottom w:val="0"/>
                  <w:divBdr>
                    <w:top w:val="none" w:sz="0" w:space="0" w:color="auto"/>
                    <w:left w:val="none" w:sz="0" w:space="0" w:color="auto"/>
                    <w:bottom w:val="none" w:sz="0" w:space="0" w:color="auto"/>
                    <w:right w:val="none" w:sz="0" w:space="0" w:color="auto"/>
                  </w:divBdr>
                </w:div>
                <w:div w:id="215745958">
                  <w:marLeft w:val="0"/>
                  <w:marRight w:val="0"/>
                  <w:marTop w:val="0"/>
                  <w:marBottom w:val="0"/>
                  <w:divBdr>
                    <w:top w:val="none" w:sz="0" w:space="0" w:color="auto"/>
                    <w:left w:val="none" w:sz="0" w:space="0" w:color="auto"/>
                    <w:bottom w:val="none" w:sz="0" w:space="0" w:color="auto"/>
                    <w:right w:val="none" w:sz="0" w:space="0" w:color="auto"/>
                  </w:divBdr>
                </w:div>
                <w:div w:id="1292592966">
                  <w:marLeft w:val="0"/>
                  <w:marRight w:val="0"/>
                  <w:marTop w:val="0"/>
                  <w:marBottom w:val="0"/>
                  <w:divBdr>
                    <w:top w:val="none" w:sz="0" w:space="0" w:color="auto"/>
                    <w:left w:val="none" w:sz="0" w:space="0" w:color="auto"/>
                    <w:bottom w:val="none" w:sz="0" w:space="0" w:color="auto"/>
                    <w:right w:val="none" w:sz="0" w:space="0" w:color="auto"/>
                  </w:divBdr>
                </w:div>
                <w:div w:id="333731119">
                  <w:marLeft w:val="0"/>
                  <w:marRight w:val="0"/>
                  <w:marTop w:val="0"/>
                  <w:marBottom w:val="0"/>
                  <w:divBdr>
                    <w:top w:val="none" w:sz="0" w:space="0" w:color="auto"/>
                    <w:left w:val="none" w:sz="0" w:space="0" w:color="auto"/>
                    <w:bottom w:val="none" w:sz="0" w:space="0" w:color="auto"/>
                    <w:right w:val="none" w:sz="0" w:space="0" w:color="auto"/>
                  </w:divBdr>
                </w:div>
                <w:div w:id="292103181">
                  <w:marLeft w:val="0"/>
                  <w:marRight w:val="0"/>
                  <w:marTop w:val="0"/>
                  <w:marBottom w:val="0"/>
                  <w:divBdr>
                    <w:top w:val="none" w:sz="0" w:space="0" w:color="auto"/>
                    <w:left w:val="none" w:sz="0" w:space="0" w:color="auto"/>
                    <w:bottom w:val="none" w:sz="0" w:space="0" w:color="auto"/>
                    <w:right w:val="none" w:sz="0" w:space="0" w:color="auto"/>
                  </w:divBdr>
                </w:div>
                <w:div w:id="411511881">
                  <w:marLeft w:val="0"/>
                  <w:marRight w:val="0"/>
                  <w:marTop w:val="0"/>
                  <w:marBottom w:val="0"/>
                  <w:divBdr>
                    <w:top w:val="none" w:sz="0" w:space="0" w:color="auto"/>
                    <w:left w:val="none" w:sz="0" w:space="0" w:color="auto"/>
                    <w:bottom w:val="none" w:sz="0" w:space="0" w:color="auto"/>
                    <w:right w:val="none" w:sz="0" w:space="0" w:color="auto"/>
                  </w:divBdr>
                </w:div>
                <w:div w:id="1991591183">
                  <w:marLeft w:val="0"/>
                  <w:marRight w:val="0"/>
                  <w:marTop w:val="0"/>
                  <w:marBottom w:val="0"/>
                  <w:divBdr>
                    <w:top w:val="none" w:sz="0" w:space="0" w:color="auto"/>
                    <w:left w:val="none" w:sz="0" w:space="0" w:color="auto"/>
                    <w:bottom w:val="none" w:sz="0" w:space="0" w:color="auto"/>
                    <w:right w:val="none" w:sz="0" w:space="0" w:color="auto"/>
                  </w:divBdr>
                </w:div>
                <w:div w:id="2040668363">
                  <w:marLeft w:val="0"/>
                  <w:marRight w:val="0"/>
                  <w:marTop w:val="0"/>
                  <w:marBottom w:val="0"/>
                  <w:divBdr>
                    <w:top w:val="none" w:sz="0" w:space="0" w:color="auto"/>
                    <w:left w:val="none" w:sz="0" w:space="0" w:color="auto"/>
                    <w:bottom w:val="none" w:sz="0" w:space="0" w:color="auto"/>
                    <w:right w:val="none" w:sz="0" w:space="0" w:color="auto"/>
                  </w:divBdr>
                </w:div>
                <w:div w:id="578443859">
                  <w:marLeft w:val="0"/>
                  <w:marRight w:val="0"/>
                  <w:marTop w:val="0"/>
                  <w:marBottom w:val="0"/>
                  <w:divBdr>
                    <w:top w:val="none" w:sz="0" w:space="0" w:color="auto"/>
                    <w:left w:val="none" w:sz="0" w:space="0" w:color="auto"/>
                    <w:bottom w:val="none" w:sz="0" w:space="0" w:color="auto"/>
                    <w:right w:val="none" w:sz="0" w:space="0" w:color="auto"/>
                  </w:divBdr>
                </w:div>
                <w:div w:id="1194803013">
                  <w:marLeft w:val="0"/>
                  <w:marRight w:val="0"/>
                  <w:marTop w:val="0"/>
                  <w:marBottom w:val="0"/>
                  <w:divBdr>
                    <w:top w:val="none" w:sz="0" w:space="0" w:color="auto"/>
                    <w:left w:val="none" w:sz="0" w:space="0" w:color="auto"/>
                    <w:bottom w:val="none" w:sz="0" w:space="0" w:color="auto"/>
                    <w:right w:val="none" w:sz="0" w:space="0" w:color="auto"/>
                  </w:divBdr>
                </w:div>
                <w:div w:id="1692754752">
                  <w:marLeft w:val="0"/>
                  <w:marRight w:val="0"/>
                  <w:marTop w:val="0"/>
                  <w:marBottom w:val="0"/>
                  <w:divBdr>
                    <w:top w:val="none" w:sz="0" w:space="0" w:color="auto"/>
                    <w:left w:val="none" w:sz="0" w:space="0" w:color="auto"/>
                    <w:bottom w:val="none" w:sz="0" w:space="0" w:color="auto"/>
                    <w:right w:val="none" w:sz="0" w:space="0" w:color="auto"/>
                  </w:divBdr>
                </w:div>
                <w:div w:id="849103392">
                  <w:marLeft w:val="0"/>
                  <w:marRight w:val="0"/>
                  <w:marTop w:val="0"/>
                  <w:marBottom w:val="0"/>
                  <w:divBdr>
                    <w:top w:val="none" w:sz="0" w:space="0" w:color="auto"/>
                    <w:left w:val="none" w:sz="0" w:space="0" w:color="auto"/>
                    <w:bottom w:val="none" w:sz="0" w:space="0" w:color="auto"/>
                    <w:right w:val="none" w:sz="0" w:space="0" w:color="auto"/>
                  </w:divBdr>
                </w:div>
                <w:div w:id="1333987278">
                  <w:marLeft w:val="0"/>
                  <w:marRight w:val="0"/>
                  <w:marTop w:val="0"/>
                  <w:marBottom w:val="0"/>
                  <w:divBdr>
                    <w:top w:val="none" w:sz="0" w:space="0" w:color="auto"/>
                    <w:left w:val="none" w:sz="0" w:space="0" w:color="auto"/>
                    <w:bottom w:val="none" w:sz="0" w:space="0" w:color="auto"/>
                    <w:right w:val="none" w:sz="0" w:space="0" w:color="auto"/>
                  </w:divBdr>
                </w:div>
                <w:div w:id="103809306">
                  <w:marLeft w:val="0"/>
                  <w:marRight w:val="0"/>
                  <w:marTop w:val="0"/>
                  <w:marBottom w:val="0"/>
                  <w:divBdr>
                    <w:top w:val="none" w:sz="0" w:space="0" w:color="auto"/>
                    <w:left w:val="none" w:sz="0" w:space="0" w:color="auto"/>
                    <w:bottom w:val="none" w:sz="0" w:space="0" w:color="auto"/>
                    <w:right w:val="none" w:sz="0" w:space="0" w:color="auto"/>
                  </w:divBdr>
                </w:div>
                <w:div w:id="1123811754">
                  <w:marLeft w:val="0"/>
                  <w:marRight w:val="0"/>
                  <w:marTop w:val="0"/>
                  <w:marBottom w:val="0"/>
                  <w:divBdr>
                    <w:top w:val="none" w:sz="0" w:space="0" w:color="auto"/>
                    <w:left w:val="none" w:sz="0" w:space="0" w:color="auto"/>
                    <w:bottom w:val="none" w:sz="0" w:space="0" w:color="auto"/>
                    <w:right w:val="none" w:sz="0" w:space="0" w:color="auto"/>
                  </w:divBdr>
                </w:div>
                <w:div w:id="1649046995">
                  <w:marLeft w:val="0"/>
                  <w:marRight w:val="0"/>
                  <w:marTop w:val="0"/>
                  <w:marBottom w:val="0"/>
                  <w:divBdr>
                    <w:top w:val="none" w:sz="0" w:space="0" w:color="auto"/>
                    <w:left w:val="none" w:sz="0" w:space="0" w:color="auto"/>
                    <w:bottom w:val="none" w:sz="0" w:space="0" w:color="auto"/>
                    <w:right w:val="none" w:sz="0" w:space="0" w:color="auto"/>
                  </w:divBdr>
                </w:div>
                <w:div w:id="1134520726">
                  <w:marLeft w:val="0"/>
                  <w:marRight w:val="0"/>
                  <w:marTop w:val="0"/>
                  <w:marBottom w:val="0"/>
                  <w:divBdr>
                    <w:top w:val="none" w:sz="0" w:space="0" w:color="auto"/>
                    <w:left w:val="none" w:sz="0" w:space="0" w:color="auto"/>
                    <w:bottom w:val="none" w:sz="0" w:space="0" w:color="auto"/>
                    <w:right w:val="none" w:sz="0" w:space="0" w:color="auto"/>
                  </w:divBdr>
                </w:div>
                <w:div w:id="1179344886">
                  <w:marLeft w:val="0"/>
                  <w:marRight w:val="0"/>
                  <w:marTop w:val="0"/>
                  <w:marBottom w:val="0"/>
                  <w:divBdr>
                    <w:top w:val="none" w:sz="0" w:space="0" w:color="auto"/>
                    <w:left w:val="none" w:sz="0" w:space="0" w:color="auto"/>
                    <w:bottom w:val="none" w:sz="0" w:space="0" w:color="auto"/>
                    <w:right w:val="none" w:sz="0" w:space="0" w:color="auto"/>
                  </w:divBdr>
                </w:div>
                <w:div w:id="270168768">
                  <w:marLeft w:val="0"/>
                  <w:marRight w:val="0"/>
                  <w:marTop w:val="0"/>
                  <w:marBottom w:val="0"/>
                  <w:divBdr>
                    <w:top w:val="none" w:sz="0" w:space="0" w:color="auto"/>
                    <w:left w:val="none" w:sz="0" w:space="0" w:color="auto"/>
                    <w:bottom w:val="none" w:sz="0" w:space="0" w:color="auto"/>
                    <w:right w:val="none" w:sz="0" w:space="0" w:color="auto"/>
                  </w:divBdr>
                </w:div>
                <w:div w:id="1609849631">
                  <w:marLeft w:val="0"/>
                  <w:marRight w:val="0"/>
                  <w:marTop w:val="0"/>
                  <w:marBottom w:val="0"/>
                  <w:divBdr>
                    <w:top w:val="none" w:sz="0" w:space="0" w:color="auto"/>
                    <w:left w:val="none" w:sz="0" w:space="0" w:color="auto"/>
                    <w:bottom w:val="none" w:sz="0" w:space="0" w:color="auto"/>
                    <w:right w:val="none" w:sz="0" w:space="0" w:color="auto"/>
                  </w:divBdr>
                </w:div>
                <w:div w:id="1153181244">
                  <w:marLeft w:val="0"/>
                  <w:marRight w:val="0"/>
                  <w:marTop w:val="0"/>
                  <w:marBottom w:val="0"/>
                  <w:divBdr>
                    <w:top w:val="none" w:sz="0" w:space="0" w:color="auto"/>
                    <w:left w:val="none" w:sz="0" w:space="0" w:color="auto"/>
                    <w:bottom w:val="none" w:sz="0" w:space="0" w:color="auto"/>
                    <w:right w:val="none" w:sz="0" w:space="0" w:color="auto"/>
                  </w:divBdr>
                </w:div>
                <w:div w:id="1599100063">
                  <w:marLeft w:val="0"/>
                  <w:marRight w:val="0"/>
                  <w:marTop w:val="0"/>
                  <w:marBottom w:val="0"/>
                  <w:divBdr>
                    <w:top w:val="none" w:sz="0" w:space="0" w:color="auto"/>
                    <w:left w:val="none" w:sz="0" w:space="0" w:color="auto"/>
                    <w:bottom w:val="none" w:sz="0" w:space="0" w:color="auto"/>
                    <w:right w:val="none" w:sz="0" w:space="0" w:color="auto"/>
                  </w:divBdr>
                </w:div>
                <w:div w:id="1057769">
                  <w:marLeft w:val="0"/>
                  <w:marRight w:val="0"/>
                  <w:marTop w:val="0"/>
                  <w:marBottom w:val="0"/>
                  <w:divBdr>
                    <w:top w:val="none" w:sz="0" w:space="0" w:color="auto"/>
                    <w:left w:val="none" w:sz="0" w:space="0" w:color="auto"/>
                    <w:bottom w:val="none" w:sz="0" w:space="0" w:color="auto"/>
                    <w:right w:val="none" w:sz="0" w:space="0" w:color="auto"/>
                  </w:divBdr>
                </w:div>
                <w:div w:id="1072964911">
                  <w:marLeft w:val="0"/>
                  <w:marRight w:val="0"/>
                  <w:marTop w:val="0"/>
                  <w:marBottom w:val="0"/>
                  <w:divBdr>
                    <w:top w:val="none" w:sz="0" w:space="0" w:color="auto"/>
                    <w:left w:val="none" w:sz="0" w:space="0" w:color="auto"/>
                    <w:bottom w:val="none" w:sz="0" w:space="0" w:color="auto"/>
                    <w:right w:val="none" w:sz="0" w:space="0" w:color="auto"/>
                  </w:divBdr>
                </w:div>
                <w:div w:id="97800718">
                  <w:marLeft w:val="0"/>
                  <w:marRight w:val="0"/>
                  <w:marTop w:val="0"/>
                  <w:marBottom w:val="0"/>
                  <w:divBdr>
                    <w:top w:val="none" w:sz="0" w:space="0" w:color="auto"/>
                    <w:left w:val="none" w:sz="0" w:space="0" w:color="auto"/>
                    <w:bottom w:val="none" w:sz="0" w:space="0" w:color="auto"/>
                    <w:right w:val="none" w:sz="0" w:space="0" w:color="auto"/>
                  </w:divBdr>
                </w:div>
                <w:div w:id="104469934">
                  <w:marLeft w:val="0"/>
                  <w:marRight w:val="0"/>
                  <w:marTop w:val="0"/>
                  <w:marBottom w:val="0"/>
                  <w:divBdr>
                    <w:top w:val="none" w:sz="0" w:space="0" w:color="auto"/>
                    <w:left w:val="none" w:sz="0" w:space="0" w:color="auto"/>
                    <w:bottom w:val="none" w:sz="0" w:space="0" w:color="auto"/>
                    <w:right w:val="none" w:sz="0" w:space="0" w:color="auto"/>
                  </w:divBdr>
                </w:div>
                <w:div w:id="1305084167">
                  <w:marLeft w:val="0"/>
                  <w:marRight w:val="0"/>
                  <w:marTop w:val="0"/>
                  <w:marBottom w:val="0"/>
                  <w:divBdr>
                    <w:top w:val="none" w:sz="0" w:space="0" w:color="auto"/>
                    <w:left w:val="none" w:sz="0" w:space="0" w:color="auto"/>
                    <w:bottom w:val="none" w:sz="0" w:space="0" w:color="auto"/>
                    <w:right w:val="none" w:sz="0" w:space="0" w:color="auto"/>
                  </w:divBdr>
                </w:div>
                <w:div w:id="1842768426">
                  <w:marLeft w:val="0"/>
                  <w:marRight w:val="0"/>
                  <w:marTop w:val="0"/>
                  <w:marBottom w:val="0"/>
                  <w:divBdr>
                    <w:top w:val="none" w:sz="0" w:space="0" w:color="auto"/>
                    <w:left w:val="none" w:sz="0" w:space="0" w:color="auto"/>
                    <w:bottom w:val="none" w:sz="0" w:space="0" w:color="auto"/>
                    <w:right w:val="none" w:sz="0" w:space="0" w:color="auto"/>
                  </w:divBdr>
                </w:div>
                <w:div w:id="1910994255">
                  <w:marLeft w:val="0"/>
                  <w:marRight w:val="0"/>
                  <w:marTop w:val="0"/>
                  <w:marBottom w:val="0"/>
                  <w:divBdr>
                    <w:top w:val="none" w:sz="0" w:space="0" w:color="auto"/>
                    <w:left w:val="none" w:sz="0" w:space="0" w:color="auto"/>
                    <w:bottom w:val="none" w:sz="0" w:space="0" w:color="auto"/>
                    <w:right w:val="none" w:sz="0" w:space="0" w:color="auto"/>
                  </w:divBdr>
                </w:div>
                <w:div w:id="59906210">
                  <w:marLeft w:val="0"/>
                  <w:marRight w:val="0"/>
                  <w:marTop w:val="0"/>
                  <w:marBottom w:val="0"/>
                  <w:divBdr>
                    <w:top w:val="none" w:sz="0" w:space="0" w:color="auto"/>
                    <w:left w:val="none" w:sz="0" w:space="0" w:color="auto"/>
                    <w:bottom w:val="none" w:sz="0" w:space="0" w:color="auto"/>
                    <w:right w:val="none" w:sz="0" w:space="0" w:color="auto"/>
                  </w:divBdr>
                </w:div>
                <w:div w:id="259458462">
                  <w:marLeft w:val="0"/>
                  <w:marRight w:val="0"/>
                  <w:marTop w:val="0"/>
                  <w:marBottom w:val="0"/>
                  <w:divBdr>
                    <w:top w:val="none" w:sz="0" w:space="0" w:color="auto"/>
                    <w:left w:val="none" w:sz="0" w:space="0" w:color="auto"/>
                    <w:bottom w:val="none" w:sz="0" w:space="0" w:color="auto"/>
                    <w:right w:val="none" w:sz="0" w:space="0" w:color="auto"/>
                  </w:divBdr>
                </w:div>
                <w:div w:id="139004922">
                  <w:marLeft w:val="0"/>
                  <w:marRight w:val="0"/>
                  <w:marTop w:val="0"/>
                  <w:marBottom w:val="0"/>
                  <w:divBdr>
                    <w:top w:val="none" w:sz="0" w:space="0" w:color="auto"/>
                    <w:left w:val="none" w:sz="0" w:space="0" w:color="auto"/>
                    <w:bottom w:val="none" w:sz="0" w:space="0" w:color="auto"/>
                    <w:right w:val="none" w:sz="0" w:space="0" w:color="auto"/>
                  </w:divBdr>
                </w:div>
                <w:div w:id="227226087">
                  <w:marLeft w:val="0"/>
                  <w:marRight w:val="0"/>
                  <w:marTop w:val="0"/>
                  <w:marBottom w:val="0"/>
                  <w:divBdr>
                    <w:top w:val="none" w:sz="0" w:space="0" w:color="auto"/>
                    <w:left w:val="none" w:sz="0" w:space="0" w:color="auto"/>
                    <w:bottom w:val="none" w:sz="0" w:space="0" w:color="auto"/>
                    <w:right w:val="none" w:sz="0" w:space="0" w:color="auto"/>
                  </w:divBdr>
                </w:div>
                <w:div w:id="13266269">
                  <w:marLeft w:val="0"/>
                  <w:marRight w:val="0"/>
                  <w:marTop w:val="0"/>
                  <w:marBottom w:val="0"/>
                  <w:divBdr>
                    <w:top w:val="none" w:sz="0" w:space="0" w:color="auto"/>
                    <w:left w:val="none" w:sz="0" w:space="0" w:color="auto"/>
                    <w:bottom w:val="none" w:sz="0" w:space="0" w:color="auto"/>
                    <w:right w:val="none" w:sz="0" w:space="0" w:color="auto"/>
                  </w:divBdr>
                </w:div>
                <w:div w:id="971860527">
                  <w:marLeft w:val="0"/>
                  <w:marRight w:val="0"/>
                  <w:marTop w:val="0"/>
                  <w:marBottom w:val="0"/>
                  <w:divBdr>
                    <w:top w:val="none" w:sz="0" w:space="0" w:color="auto"/>
                    <w:left w:val="none" w:sz="0" w:space="0" w:color="auto"/>
                    <w:bottom w:val="none" w:sz="0" w:space="0" w:color="auto"/>
                    <w:right w:val="none" w:sz="0" w:space="0" w:color="auto"/>
                  </w:divBdr>
                </w:div>
                <w:div w:id="1180243355">
                  <w:marLeft w:val="0"/>
                  <w:marRight w:val="0"/>
                  <w:marTop w:val="0"/>
                  <w:marBottom w:val="0"/>
                  <w:divBdr>
                    <w:top w:val="none" w:sz="0" w:space="0" w:color="auto"/>
                    <w:left w:val="none" w:sz="0" w:space="0" w:color="auto"/>
                    <w:bottom w:val="none" w:sz="0" w:space="0" w:color="auto"/>
                    <w:right w:val="none" w:sz="0" w:space="0" w:color="auto"/>
                  </w:divBdr>
                </w:div>
                <w:div w:id="1517579186">
                  <w:marLeft w:val="0"/>
                  <w:marRight w:val="0"/>
                  <w:marTop w:val="0"/>
                  <w:marBottom w:val="0"/>
                  <w:divBdr>
                    <w:top w:val="none" w:sz="0" w:space="0" w:color="auto"/>
                    <w:left w:val="none" w:sz="0" w:space="0" w:color="auto"/>
                    <w:bottom w:val="none" w:sz="0" w:space="0" w:color="auto"/>
                    <w:right w:val="none" w:sz="0" w:space="0" w:color="auto"/>
                  </w:divBdr>
                </w:div>
                <w:div w:id="827288724">
                  <w:marLeft w:val="0"/>
                  <w:marRight w:val="0"/>
                  <w:marTop w:val="0"/>
                  <w:marBottom w:val="0"/>
                  <w:divBdr>
                    <w:top w:val="none" w:sz="0" w:space="0" w:color="auto"/>
                    <w:left w:val="none" w:sz="0" w:space="0" w:color="auto"/>
                    <w:bottom w:val="none" w:sz="0" w:space="0" w:color="auto"/>
                    <w:right w:val="none" w:sz="0" w:space="0" w:color="auto"/>
                  </w:divBdr>
                </w:div>
                <w:div w:id="259291663">
                  <w:marLeft w:val="0"/>
                  <w:marRight w:val="0"/>
                  <w:marTop w:val="0"/>
                  <w:marBottom w:val="0"/>
                  <w:divBdr>
                    <w:top w:val="none" w:sz="0" w:space="0" w:color="auto"/>
                    <w:left w:val="none" w:sz="0" w:space="0" w:color="auto"/>
                    <w:bottom w:val="none" w:sz="0" w:space="0" w:color="auto"/>
                    <w:right w:val="none" w:sz="0" w:space="0" w:color="auto"/>
                  </w:divBdr>
                </w:div>
                <w:div w:id="1009913141">
                  <w:marLeft w:val="0"/>
                  <w:marRight w:val="0"/>
                  <w:marTop w:val="0"/>
                  <w:marBottom w:val="0"/>
                  <w:divBdr>
                    <w:top w:val="none" w:sz="0" w:space="0" w:color="auto"/>
                    <w:left w:val="none" w:sz="0" w:space="0" w:color="auto"/>
                    <w:bottom w:val="none" w:sz="0" w:space="0" w:color="auto"/>
                    <w:right w:val="none" w:sz="0" w:space="0" w:color="auto"/>
                  </w:divBdr>
                </w:div>
                <w:div w:id="77019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343</TotalTime>
  <Pages>16</Pages>
  <Words>4801</Words>
  <Characters>27367</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2022-01-20T12:45:00Z</dcterms:created>
  <dcterms:modified xsi:type="dcterms:W3CDTF">2022-01-21T09:40:00Z</dcterms:modified>
</cp:coreProperties>
</file>