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BB8" w:rsidRDefault="002A4BB8" w:rsidP="002E104D">
      <w:pPr>
        <w:pStyle w:val="1"/>
        <w:jc w:val="center"/>
        <w:rPr>
          <w:rFonts w:ascii="Times New Roman" w:hAnsi="Times New Roman" w:cs="Times New Roman"/>
        </w:rPr>
      </w:pPr>
    </w:p>
    <w:p w:rsidR="002A4BB8" w:rsidRDefault="002A4BB8" w:rsidP="002E104D">
      <w:pPr>
        <w:pStyle w:val="1"/>
        <w:jc w:val="center"/>
        <w:rPr>
          <w:rFonts w:ascii="Times New Roman" w:hAnsi="Times New Roman" w:cs="Times New Roman"/>
        </w:rPr>
      </w:pPr>
    </w:p>
    <w:p w:rsidR="002A4BB8" w:rsidRPr="00A2708E" w:rsidRDefault="00544BE8" w:rsidP="00544BE8">
      <w:pPr>
        <w:pStyle w:val="1"/>
        <w:rPr>
          <w:rFonts w:ascii="Times New Roman" w:hAnsi="Times New Roman" w:cs="Times New Roman"/>
          <w:b w:val="0"/>
          <w:sz w:val="44"/>
          <w:szCs w:val="44"/>
        </w:rPr>
      </w:pPr>
      <w:r w:rsidRPr="00A2708E">
        <w:rPr>
          <w:rFonts w:ascii="Times New Roman" w:hAnsi="Times New Roman" w:cs="Times New Roman"/>
          <w:b w:val="0"/>
          <w:sz w:val="44"/>
          <w:szCs w:val="44"/>
        </w:rPr>
        <w:t>Методическая разработка внеклассного мероприятия для начальной школы.</w:t>
      </w:r>
    </w:p>
    <w:p w:rsidR="00544BE8" w:rsidRPr="00A2708E" w:rsidRDefault="00544BE8" w:rsidP="00544BE8">
      <w:pPr>
        <w:rPr>
          <w:sz w:val="44"/>
          <w:szCs w:val="44"/>
        </w:rPr>
      </w:pPr>
    </w:p>
    <w:p w:rsidR="00544BE8" w:rsidRPr="00A2708E" w:rsidRDefault="00544BE8" w:rsidP="00544BE8">
      <w:pPr>
        <w:rPr>
          <w:sz w:val="44"/>
          <w:szCs w:val="44"/>
        </w:rPr>
      </w:pPr>
      <w:bookmarkStart w:id="0" w:name="_GoBack"/>
      <w:bookmarkEnd w:id="0"/>
    </w:p>
    <w:p w:rsidR="002A4BB8" w:rsidRPr="00A2708E" w:rsidRDefault="002A4BB8" w:rsidP="002A4BB8">
      <w:pPr>
        <w:jc w:val="both"/>
        <w:rPr>
          <w:rFonts w:ascii="Times New Roman" w:hAnsi="Times New Roman" w:cs="Times New Roman"/>
          <w:bCs/>
          <w:sz w:val="44"/>
          <w:szCs w:val="44"/>
        </w:rPr>
      </w:pPr>
      <w:r w:rsidRPr="00A2708E">
        <w:rPr>
          <w:rFonts w:ascii="Times New Roman" w:hAnsi="Times New Roman" w:cs="Times New Roman"/>
          <w:sz w:val="44"/>
          <w:szCs w:val="44"/>
        </w:rPr>
        <w:t>Тема: «</w:t>
      </w:r>
      <w:r w:rsidRPr="00A2708E">
        <w:rPr>
          <w:rFonts w:ascii="Times New Roman" w:hAnsi="Times New Roman" w:cs="Times New Roman"/>
          <w:bCs/>
          <w:sz w:val="44"/>
          <w:szCs w:val="44"/>
        </w:rPr>
        <w:t>Бионика — единение природы и науки в интерьере».</w:t>
      </w:r>
    </w:p>
    <w:p w:rsidR="002A4BB8" w:rsidRDefault="002A4BB8" w:rsidP="002A4BB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A4BB8" w:rsidRDefault="00544BE8" w:rsidP="00544BE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Разработала: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Дубовцова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Л.М.</w:t>
      </w: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2019-2020 учебный год.</w:t>
      </w:r>
    </w:p>
    <w:p w:rsidR="00544BE8" w:rsidRDefault="00544BE8" w:rsidP="00544B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BB8" w:rsidRDefault="002A4BB8" w:rsidP="002A4BB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A4BB8" w:rsidRDefault="002A4BB8" w:rsidP="002A4BB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A4BB8" w:rsidRPr="002A4BB8" w:rsidRDefault="002A4BB8" w:rsidP="002A4BB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A4BB8" w:rsidRDefault="002A4BB8" w:rsidP="002A4BB8">
      <w:pPr>
        <w:jc w:val="both"/>
        <w:rPr>
          <w:b/>
          <w:bCs/>
          <w:sz w:val="36"/>
          <w:szCs w:val="36"/>
        </w:rPr>
      </w:pPr>
    </w:p>
    <w:p w:rsidR="002A4BB8" w:rsidRDefault="002A4BB8" w:rsidP="002A4BB8">
      <w:pPr>
        <w:jc w:val="both"/>
        <w:rPr>
          <w:b/>
          <w:bCs/>
          <w:sz w:val="36"/>
          <w:szCs w:val="36"/>
        </w:rPr>
      </w:pPr>
    </w:p>
    <w:p w:rsidR="002A4BB8" w:rsidRDefault="002A4BB8" w:rsidP="002A4BB8">
      <w:pPr>
        <w:jc w:val="both"/>
        <w:rPr>
          <w:b/>
          <w:bCs/>
          <w:sz w:val="36"/>
          <w:szCs w:val="36"/>
        </w:rPr>
      </w:pPr>
    </w:p>
    <w:p w:rsidR="002A4BB8" w:rsidRDefault="002A4BB8" w:rsidP="002A4BB8">
      <w:pPr>
        <w:jc w:val="both"/>
        <w:rPr>
          <w:b/>
          <w:bCs/>
          <w:sz w:val="36"/>
          <w:szCs w:val="36"/>
        </w:rPr>
      </w:pPr>
    </w:p>
    <w:p w:rsidR="002A4BB8" w:rsidRDefault="002A4BB8" w:rsidP="002A4BB8">
      <w:pPr>
        <w:jc w:val="both"/>
        <w:rPr>
          <w:b/>
          <w:bCs/>
          <w:sz w:val="36"/>
          <w:szCs w:val="36"/>
        </w:rPr>
      </w:pPr>
    </w:p>
    <w:p w:rsidR="002A4BB8" w:rsidRPr="002A4BB8" w:rsidRDefault="002A4BB8" w:rsidP="002A4BB8">
      <w:pPr>
        <w:jc w:val="right"/>
        <w:rPr>
          <w:sz w:val="36"/>
          <w:szCs w:val="36"/>
        </w:rPr>
      </w:pPr>
    </w:p>
    <w:p w:rsidR="002A4BB8" w:rsidRDefault="002A4BB8" w:rsidP="002E104D">
      <w:pPr>
        <w:pStyle w:val="1"/>
        <w:jc w:val="center"/>
        <w:rPr>
          <w:rFonts w:ascii="Times New Roman" w:hAnsi="Times New Roman" w:cs="Times New Roman"/>
        </w:rPr>
      </w:pPr>
    </w:p>
    <w:p w:rsidR="002A4BB8" w:rsidRDefault="002A4BB8" w:rsidP="002A4BB8"/>
    <w:p w:rsidR="002A4BB8" w:rsidRPr="002A4BB8" w:rsidRDefault="002A4BB8" w:rsidP="002A4BB8"/>
    <w:p w:rsidR="00D85AAC" w:rsidRDefault="00D85AAC" w:rsidP="002E104D">
      <w:pPr>
        <w:pStyle w:val="1"/>
        <w:jc w:val="center"/>
        <w:rPr>
          <w:rFonts w:ascii="Times New Roman" w:hAnsi="Times New Roman" w:cs="Times New Roman"/>
        </w:rPr>
      </w:pPr>
    </w:p>
    <w:p w:rsidR="00D85AAC" w:rsidRPr="00D85AAC" w:rsidRDefault="00D85AAC" w:rsidP="00D85AAC"/>
    <w:p w:rsidR="002E104D" w:rsidRDefault="002E104D" w:rsidP="002E104D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</w:t>
      </w:r>
    </w:p>
    <w:p w:rsidR="002E104D" w:rsidRDefault="002E104D" w:rsidP="002E104D">
      <w:r>
        <w:t>1.Введение.</w:t>
      </w:r>
    </w:p>
    <w:p w:rsidR="002E104D" w:rsidRDefault="002E104D" w:rsidP="002E104D">
      <w:r>
        <w:t>2.Понятие бионики.</w:t>
      </w:r>
    </w:p>
    <w:p w:rsidR="002E104D" w:rsidRDefault="0082022B" w:rsidP="002E104D">
      <w:r>
        <w:t>3.Свойства среды, отраженные в бионике.</w:t>
      </w:r>
    </w:p>
    <w:p w:rsidR="00051419" w:rsidRDefault="0082022B" w:rsidP="002E104D">
      <w:r>
        <w:t>4.</w:t>
      </w:r>
      <w:r w:rsidR="00051419">
        <w:t xml:space="preserve"> Голос природы в интерьере.</w:t>
      </w:r>
    </w:p>
    <w:p w:rsidR="00051419" w:rsidRDefault="0082022B" w:rsidP="002E104D">
      <w:r>
        <w:t>5.</w:t>
      </w:r>
      <w:r w:rsidR="001E46AF">
        <w:t xml:space="preserve"> </w:t>
      </w:r>
      <w:r w:rsidR="00051419">
        <w:t>Специфика стиля.</w:t>
      </w:r>
    </w:p>
    <w:p w:rsidR="00051419" w:rsidRDefault="0082022B" w:rsidP="002E104D">
      <w:r>
        <w:t>6</w:t>
      </w:r>
      <w:r w:rsidR="00051419">
        <w:t>.Биоформы в интерьере.</w:t>
      </w:r>
    </w:p>
    <w:p w:rsidR="0082022B" w:rsidRDefault="0082022B" w:rsidP="0082022B">
      <w:r>
        <w:t>7</w:t>
      </w:r>
      <w:r w:rsidR="00F80993">
        <w:t>.</w:t>
      </w:r>
      <w:r w:rsidRPr="0082022B">
        <w:t xml:space="preserve"> </w:t>
      </w:r>
      <w:r>
        <w:t xml:space="preserve">Жан-Мари </w:t>
      </w:r>
      <w:proofErr w:type="spellStart"/>
      <w:r>
        <w:t>Массо</w:t>
      </w:r>
      <w:proofErr w:type="spellEnd"/>
      <w:r>
        <w:t>.</w:t>
      </w:r>
    </w:p>
    <w:p w:rsidR="0082022B" w:rsidRDefault="0082022B" w:rsidP="0082022B">
      <w:r>
        <w:t>8.Список литературы.</w:t>
      </w:r>
    </w:p>
    <w:p w:rsidR="00F80993" w:rsidRDefault="00F80993" w:rsidP="002E104D"/>
    <w:p w:rsidR="00E460EA" w:rsidRDefault="00E460EA" w:rsidP="002E104D"/>
    <w:p w:rsidR="00E460EA" w:rsidRDefault="00E460EA" w:rsidP="00E460EA">
      <w:pPr>
        <w:pStyle w:val="1"/>
      </w:pPr>
    </w:p>
    <w:p w:rsidR="00E460EA" w:rsidRDefault="00E460EA" w:rsidP="002E104D"/>
    <w:p w:rsidR="00051419" w:rsidRDefault="00051419" w:rsidP="00051419">
      <w:pPr>
        <w:pStyle w:val="2"/>
      </w:pPr>
    </w:p>
    <w:p w:rsidR="00F80993" w:rsidRDefault="00F80993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460EA" w:rsidRDefault="00E460EA" w:rsidP="00F809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E104D" w:rsidRDefault="002E104D" w:rsidP="002E104D">
      <w:pPr>
        <w:pStyle w:val="a3"/>
      </w:pPr>
      <w:r>
        <w:t>Тема: "Бионические формы в создании предметной среды и пространства интерьера".</w:t>
      </w:r>
    </w:p>
    <w:p w:rsidR="002E104D" w:rsidRDefault="002E104D" w:rsidP="002E104D">
      <w:pPr>
        <w:pStyle w:val="2"/>
      </w:pPr>
      <w:bookmarkStart w:id="1" w:name="_Toc251541323"/>
      <w:r>
        <w:t>Введени</w:t>
      </w:r>
      <w:bookmarkEnd w:id="1"/>
      <w:r>
        <w:t>е</w:t>
      </w:r>
    </w:p>
    <w:p w:rsidR="002E104D" w:rsidRPr="002E104D" w:rsidRDefault="002E104D" w:rsidP="002E104D">
      <w:pPr>
        <w:pStyle w:val="a3"/>
        <w:rPr>
          <w:b/>
        </w:rPr>
      </w:pPr>
      <w:r w:rsidRPr="002E104D">
        <w:rPr>
          <w:b/>
        </w:rPr>
        <w:t xml:space="preserve">Актуальность темы </w:t>
      </w:r>
      <w:r>
        <w:t xml:space="preserve">обусловлена прогрессирующим развитием использования бионических форм в предметной среде, окружающей человека начиная с древнего мира, когда впервые начали стилизоваться природные формы в ювелирных изделиях, мебели, оружии и до наших дней. Всё больше и больше </w:t>
      </w:r>
      <w:proofErr w:type="spellStart"/>
      <w:r>
        <w:t>биоформы</w:t>
      </w:r>
      <w:proofErr w:type="spellEnd"/>
      <w:r>
        <w:t xml:space="preserve"> оказывают влияние на всё, что создаётся человеком от бытовой техники и медицинского оборудования до целых городов. </w:t>
      </w:r>
      <w:r w:rsidRPr="002E104D">
        <w:rPr>
          <w:b/>
        </w:rPr>
        <w:t>Важность изучения дисциплины бионика неоспорима, как неотъемлемая часть дизайна, как одна из основ дисциплины, необходимая для успешной работы на рынке современного дизайна и для работы в будущем.</w:t>
      </w:r>
    </w:p>
    <w:p w:rsidR="002E104D" w:rsidRDefault="002E104D" w:rsidP="00963F97">
      <w:pPr>
        <w:pStyle w:val="a3"/>
      </w:pPr>
      <w:r w:rsidRPr="002E104D">
        <w:rPr>
          <w:b/>
        </w:rPr>
        <w:lastRenderedPageBreak/>
        <w:t>Целью</w:t>
      </w:r>
      <w:r>
        <w:t xml:space="preserve"> работы является рассмотрение возможности использования бионических форм в создании предметной среды и пространства интерьера, примерный анализ перспективы использования бионических форм в дизайне. Задачи работы заключаются в изучении самого понятия бионики, бионических форм, в изучении примеров использования бионических форм в дизайне предметной среды и интерьеров.</w:t>
      </w:r>
    </w:p>
    <w:p w:rsidR="00FA3583" w:rsidRDefault="00FA3583" w:rsidP="00963F97">
      <w:pPr>
        <w:pStyle w:val="a3"/>
      </w:pPr>
      <w:r>
        <w:t>Задачи:</w:t>
      </w:r>
    </w:p>
    <w:p w:rsidR="00FA3583" w:rsidRDefault="00FA3583" w:rsidP="00FA3583">
      <w:pPr>
        <w:pStyle w:val="a3"/>
      </w:pPr>
      <w:r>
        <w:t>1. Изучить литературу по теме:</w:t>
      </w:r>
      <w:r w:rsidRPr="00FA3583">
        <w:t xml:space="preserve"> </w:t>
      </w:r>
      <w:r>
        <w:t>"Бионические формы в создании предметной среды и пространства интерьера".</w:t>
      </w:r>
    </w:p>
    <w:p w:rsidR="00FA3583" w:rsidRDefault="00FA3583" w:rsidP="00FA3583">
      <w:pPr>
        <w:pStyle w:val="a3"/>
      </w:pPr>
      <w:r>
        <w:t>2.Создать слайдовую презентацию по теме:</w:t>
      </w:r>
      <w:r w:rsidRPr="00FA3583">
        <w:t xml:space="preserve"> </w:t>
      </w:r>
      <w:r>
        <w:t>"Бионические формы в создании предметной среды и пространства интерьера".</w:t>
      </w:r>
    </w:p>
    <w:p w:rsidR="00FA3583" w:rsidRDefault="00FA3583" w:rsidP="00963F97">
      <w:pPr>
        <w:pStyle w:val="a3"/>
      </w:pPr>
    </w:p>
    <w:p w:rsidR="00963F97" w:rsidRPr="00963F97" w:rsidRDefault="00963F97" w:rsidP="00963F97">
      <w:pPr>
        <w:jc w:val="center"/>
        <w:rPr>
          <w:rFonts w:ascii="Times New Roman" w:hAnsi="Times New Roman" w:cs="Times New Roman"/>
          <w:sz w:val="28"/>
          <w:szCs w:val="28"/>
        </w:rPr>
      </w:pPr>
      <w:r w:rsidRPr="00963F97">
        <w:rPr>
          <w:rFonts w:ascii="Times New Roman" w:hAnsi="Times New Roman" w:cs="Times New Roman"/>
          <w:sz w:val="28"/>
          <w:szCs w:val="28"/>
        </w:rPr>
        <w:t>2.Понятие бионики.</w:t>
      </w:r>
    </w:p>
    <w:p w:rsidR="002E104D" w:rsidRDefault="002E104D" w:rsidP="002E104D">
      <w:pPr>
        <w:pStyle w:val="a3"/>
      </w:pPr>
      <w:proofErr w:type="spellStart"/>
      <w:proofErr w:type="gramStart"/>
      <w:r>
        <w:t>Био́ника</w:t>
      </w:r>
      <w:proofErr w:type="spellEnd"/>
      <w:proofErr w:type="gramEnd"/>
      <w:r>
        <w:t xml:space="preserve"> (от греч. </w:t>
      </w:r>
      <w:proofErr w:type="spellStart"/>
      <w:r>
        <w:t>biōn</w:t>
      </w:r>
      <w:proofErr w:type="spellEnd"/>
      <w:r>
        <w:t xml:space="preserve"> - элемент жизни, буквально - живущий) - прикладная наука о применении в технических устройствах и системах принципов организации, свойств, функций и структур живой природы, то есть формы живого в природе и их промышленные аналоги.</w:t>
      </w:r>
    </w:p>
    <w:p w:rsidR="002E104D" w:rsidRDefault="002E104D" w:rsidP="002E104D">
      <w:pPr>
        <w:pStyle w:val="a3"/>
      </w:pPr>
      <w:proofErr w:type="gramStart"/>
      <w:r>
        <w:t xml:space="preserve">В англоязычной и переводной литературе чаще употребляется термин </w:t>
      </w:r>
      <w:proofErr w:type="spellStart"/>
      <w:r>
        <w:t>биомиметика</w:t>
      </w:r>
      <w:proofErr w:type="spellEnd"/>
      <w:r>
        <w:t xml:space="preserve"> (от лат. </w:t>
      </w:r>
      <w:proofErr w:type="spellStart"/>
      <w:r>
        <w:t>bios</w:t>
      </w:r>
      <w:proofErr w:type="spellEnd"/>
      <w:r>
        <w:t xml:space="preserve"> - жизнь, и </w:t>
      </w:r>
      <w:proofErr w:type="spellStart"/>
      <w:r>
        <w:t>mimesis</w:t>
      </w:r>
      <w:proofErr w:type="spellEnd"/>
      <w:r>
        <w:t xml:space="preserve"> - подражание) в значении - подход к созданию технологических устройств, при котором идея и основные элементы устройства заимствуются из живой природы. [1] Одним из удачных примеров </w:t>
      </w:r>
      <w:proofErr w:type="spellStart"/>
      <w:r>
        <w:t>биомиметики</w:t>
      </w:r>
      <w:proofErr w:type="spellEnd"/>
      <w:r>
        <w:t xml:space="preserve"> является широко распространенная "липучка", прототипом которой стали плоды растения репейник, цеплявшиеся за шерсть собаки швейцарского инженера Жоржа де </w:t>
      </w:r>
      <w:proofErr w:type="spellStart"/>
      <w:r>
        <w:t>Местраля</w:t>
      </w:r>
      <w:proofErr w:type="spellEnd"/>
      <w:r>
        <w:t>. [2]</w:t>
      </w:r>
      <w:proofErr w:type="gramEnd"/>
    </w:p>
    <w:p w:rsidR="002E104D" w:rsidRDefault="002E104D" w:rsidP="002E104D">
      <w:pPr>
        <w:pStyle w:val="a3"/>
      </w:pPr>
      <w:r>
        <w:t>Бионика - это наука, изучающая принципы организации и функционирования биологических систем на молекулярном, клеточном и популяционном уровнях.</w:t>
      </w:r>
    </w:p>
    <w:p w:rsidR="002E104D" w:rsidRDefault="002E104D" w:rsidP="002E104D">
      <w:pPr>
        <w:pStyle w:val="a3"/>
      </w:pPr>
      <w:r>
        <w:t>Бионика - наука междисциплинарная, "наука-перекресток", в ней отражаются особенности научно-технической революции в форме интеграции различных по своему назначению и методам наук.</w:t>
      </w:r>
    </w:p>
    <w:p w:rsidR="002E104D" w:rsidRDefault="002E104D" w:rsidP="002E104D">
      <w:pPr>
        <w:pStyle w:val="a3"/>
      </w:pPr>
      <w:r>
        <w:t>Бионика синтезирует знания в биологии и кибернетике, физике и радиотехнике, математике и электронике, ботанике и архитектуре, биохимии и механике, психологии и биофизике и т.д.</w:t>
      </w:r>
    </w:p>
    <w:p w:rsidR="002E104D" w:rsidRDefault="002E104D" w:rsidP="002E104D">
      <w:pPr>
        <w:pStyle w:val="a3"/>
      </w:pPr>
      <w:r>
        <w:t>Бионика соединяет разнородные знания в соответствии с законами единства живой природы.</w:t>
      </w:r>
    </w:p>
    <w:p w:rsidR="00F80993" w:rsidRPr="00737109" w:rsidRDefault="00F80993" w:rsidP="00F80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4B6B5742" wp14:editId="6FFF5152">
            <wp:extent cx="6096000" cy="4038600"/>
            <wp:effectExtent l="0" t="0" r="0" b="0"/>
            <wp:docPr id="15" name="Рисунок 15" descr="http://2.bp.blogspot.com/-P1xCR_ySSL0/UlFKZ3APQNI/AAAAAAAADQ8/yMq2hx7AYSE/s640/Bionics-9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-P1xCR_ySSL0/UlFKZ3APQNI/AAAAAAAADQ8/yMq2hx7AYSE/s640/Bionics-9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93" w:rsidRPr="00737109" w:rsidRDefault="00F80993" w:rsidP="00F80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Бионика - это то, что вам нужно, если у вас есть интересные формы и пространства в вашей квартире и вы хотите подчеркнуть их.</w:t>
      </w:r>
      <w:bookmarkStart w:id="2" w:name="more"/>
      <w:bookmarkEnd w:id="2"/>
    </w:p>
    <w:p w:rsidR="00F80993" w:rsidRPr="00737109" w:rsidRDefault="00F80993" w:rsidP="00F80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 бионика означает использование биологии для последних технологических достижений. Что касается интерьера, это означает использование природных форм в архитектуре и дизайне интерьера.</w:t>
      </w: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Ближе к природе - бионика стиль в архитектуре и дизайне интерьера.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Интерьер в стиле бионика</w:t>
      </w:r>
    </w:p>
    <w:p w:rsidR="00F80993" w:rsidRPr="00737109" w:rsidRDefault="00F80993" w:rsidP="00F809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Это, безусловно, один из самых прогрессивных стилей дизайна, но в то же время это самый близкий к природе. Этот стиль имитирует формы из природной среды и характеризуется плавными линиями, массивными формами, как правило, </w:t>
      </w:r>
      <w:proofErr w:type="gramStart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используемых</w:t>
      </w:r>
      <w:proofErr w:type="gramEnd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всей комнате/дому. Это приносит много воздуха и света. Бионика обычно включает в себя яркие цвета, глянцевые и зеркальные поверхности, повторяющиеся узоры клетки, либо природными орнаментами, но обычно с минимальным использованием текстуры. Встроенная подсветка используются, чтобы подчеркнуть пространства и форм.</w:t>
      </w:r>
    </w:p>
    <w:p w:rsidR="00F80993" w:rsidRPr="00737109" w:rsidRDefault="00F80993" w:rsidP="00F80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могут быть повторяющимися, но детали всегда будет оставаться уникальным. Это гарантия индивидуальности дизайна интерьера.</w:t>
      </w: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Наиболее яркое использование природных форм появилось в великолепных творениях одного из величайших архитекторов Антонио Гауди (здание </w:t>
      </w:r>
      <w:proofErr w:type="spellStart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</w:t>
      </w:r>
      <w:proofErr w:type="spellEnd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Бальо</w:t>
      </w:r>
      <w:proofErr w:type="spellEnd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Дом Мила, парк </w:t>
      </w:r>
      <w:proofErr w:type="spellStart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Гуэль</w:t>
      </w:r>
      <w:proofErr w:type="spellEnd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др.). </w:t>
      </w:r>
    </w:p>
    <w:p w:rsidR="00F80993" w:rsidRPr="00737109" w:rsidRDefault="00F80993" w:rsidP="00F80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много примеров проектов по всему миру,  в которых инженеры, дизайнеры, архитекторы взяли жизнь и бионические структуры, как основу проекта. Ярким примером является оперный театр в Сиднее, дом "Кипарис" в Шанхае и небоскреб SONY в Японии, и многие другие.</w:t>
      </w: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Интенсивное развитие бионики в дизайне интерьера началось с бурным развитием строительных технологий, поиск альтернативных источников энергии, глобальная </w:t>
      </w: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урбанизация и появление новых экологически чистых строительных материалов. Бионика </w:t>
      </w:r>
      <w:proofErr w:type="gramStart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родился в 1920-х и в 70 она стала</w:t>
      </w:r>
      <w:proofErr w:type="gramEnd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популярной и получила свою независимость как стиль.</w:t>
      </w: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функции бионика имеет сильную связь с формой. Традиционно создатели этого стиля </w:t>
      </w:r>
      <w:proofErr w:type="gramStart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пытаются</w:t>
      </w:r>
      <w:proofErr w:type="gramEnd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 минимальные ресурсы с максимальной функциональностью и эстетическим результатам. В настоящее время он чаще появляется не только в развлекательных зданиях, как оперные театры и торговые центры, но и в частных конструкциях домов. Это, безусловно, стиль будущего.</w:t>
      </w:r>
    </w:p>
    <w:p w:rsidR="00F80993" w:rsidRPr="00737109" w:rsidRDefault="00F80993" w:rsidP="00F80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993" w:rsidRPr="00737109" w:rsidRDefault="00F80993" w:rsidP="00F80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30DFA888" wp14:editId="0F5138E9">
            <wp:extent cx="6098146" cy="9485290"/>
            <wp:effectExtent l="0" t="0" r="0" b="1905"/>
            <wp:docPr id="20" name="Рисунок 20" descr="http://2.bp.blogspot.com/-a_s_hRUiCl8/UlFK3JuahWI/AAAAAAAADR0/YlO8gRO3nG8/s640/Bionics-8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-a_s_hRUiCl8/UlFK3JuahWI/AAAAAAAADR0/YlO8gRO3nG8/s640/Bionics-8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9481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93" w:rsidRPr="00737109" w:rsidRDefault="00F80993" w:rsidP="00F80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993" w:rsidRPr="00737109" w:rsidRDefault="00F80993" w:rsidP="00F80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3A00EB68" wp14:editId="5053C76D">
            <wp:extent cx="6096000" cy="4572000"/>
            <wp:effectExtent l="0" t="0" r="0" b="0"/>
            <wp:docPr id="7" name="Рисунок 7" descr="http://1.bp.blogspot.com/-03QkH9xSHno/UlFK3Z60sMI/AAAAAAAADR4/9KeDgmzmFRY/s640/Bionics-7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.bp.blogspot.com/-03QkH9xSHno/UlFK3Z60sMI/AAAAAAAADR4/9KeDgmzmFRY/s640/Bionics-7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93" w:rsidRPr="00737109" w:rsidRDefault="00F80993" w:rsidP="00F80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993" w:rsidRPr="00737109" w:rsidRDefault="00F80993" w:rsidP="00F80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391687D9" wp14:editId="30667536">
            <wp:extent cx="6096000" cy="4057650"/>
            <wp:effectExtent l="0" t="0" r="0" b="0"/>
            <wp:docPr id="6" name="Рисунок 6" descr="http://2.bp.blogspot.com/-q8__0gNX8_k/UlFK1J2YM6I/AAAAAAAADRU/AY-XWt3YeMI/s640/Bionics-4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2.bp.blogspot.com/-q8__0gNX8_k/UlFK1J2YM6I/AAAAAAAADRU/AY-XWt3YeMI/s640/Bionics-4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93" w:rsidRPr="00737109" w:rsidRDefault="00F80993" w:rsidP="00F80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993" w:rsidRPr="00737109" w:rsidRDefault="00F80993" w:rsidP="00F80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65AB693D" wp14:editId="7BF13414">
            <wp:extent cx="6096000" cy="4610100"/>
            <wp:effectExtent l="0" t="0" r="0" b="0"/>
            <wp:docPr id="5" name="Рисунок 5" descr="http://1.bp.blogspot.com/-bx8qocTHO60/UlFK1MwW1mI/AAAAAAAADRM/qDw-XsgHu6E/s640/Bionics-2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.bp.blogspot.com/-bx8qocTHO60/UlFK1MwW1mI/AAAAAAAADRM/qDw-XsgHu6E/s640/Bionics-2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93" w:rsidRPr="00737109" w:rsidRDefault="00F80993" w:rsidP="00F80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993" w:rsidRPr="00737109" w:rsidRDefault="00F80993" w:rsidP="00F80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6F67EB2F" wp14:editId="00B656F3">
            <wp:extent cx="6096000" cy="4114800"/>
            <wp:effectExtent l="0" t="0" r="0" b="0"/>
            <wp:docPr id="4" name="Рисунок 4" descr="http://4.bp.blogspot.com/-IcsFs5e-o1w/UlFK1i9G0TI/AAAAAAAADRc/Q5fRqydZfJU/s640/Bionics-3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4.bp.blogspot.com/-IcsFs5e-o1w/UlFK1i9G0TI/AAAAAAAADRc/Q5fRqydZfJU/s640/Bionics-3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93" w:rsidRPr="00737109" w:rsidRDefault="00F80993" w:rsidP="00F80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993" w:rsidRPr="00737109" w:rsidRDefault="00F80993" w:rsidP="00F80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6E3258E7" wp14:editId="1C8991B4">
            <wp:extent cx="6096000" cy="4133850"/>
            <wp:effectExtent l="0" t="0" r="0" b="0"/>
            <wp:docPr id="3" name="Рисунок 3" descr="http://2.bp.blogspot.com/-tWOWB4by3QQ/UlFK2EO5s4I/AAAAAAAADRo/5xGxq8n8Ldw/s640/Bionics-6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2.bp.blogspot.com/-tWOWB4by3QQ/UlFK2EO5s4I/AAAAAAAADRo/5xGxq8n8Ldw/s640/Bionics-6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93" w:rsidRPr="00737109" w:rsidRDefault="00F80993" w:rsidP="00F80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993" w:rsidRPr="00737109" w:rsidRDefault="00F80993" w:rsidP="00F80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5BA311A6" wp14:editId="19E8EEA4">
            <wp:extent cx="6096000" cy="4057650"/>
            <wp:effectExtent l="0" t="0" r="0" b="0"/>
            <wp:docPr id="2" name="Рисунок 2" descr="http://3.bp.blogspot.com/-NbPLIFOjRRY/UlFK17X6X1I/AAAAAAAADRk/21QvHmYhfdo/s640/Bionics-5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3.bp.blogspot.com/-NbPLIFOjRRY/UlFK17X6X1I/AAAAAAAADRk/21QvHmYhfdo/s640/Bionics-5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93" w:rsidRDefault="00F80993" w:rsidP="00F80993"/>
    <w:p w:rsidR="00F80993" w:rsidRDefault="00F80993" w:rsidP="00F80993"/>
    <w:p w:rsidR="00F80993" w:rsidRDefault="00F80993" w:rsidP="00F80993">
      <w:r>
        <w:rPr>
          <w:noProof/>
          <w:lang w:eastAsia="ru-RU"/>
        </w:rPr>
        <w:lastRenderedPageBreak/>
        <w:drawing>
          <wp:inline distT="0" distB="0" distL="0" distR="0" wp14:anchorId="25779968" wp14:editId="7844F375">
            <wp:extent cx="1905000" cy="1266825"/>
            <wp:effectExtent l="0" t="0" r="0" b="9525"/>
            <wp:docPr id="21" name="Рисунок 21" descr="&amp;Bcy;&amp;icy;&amp;ocy;&amp;ncy;&amp;icy;&amp;kcy;&amp;acy; &amp;vcy; &amp;dcy;&amp;icy;&amp;zcy;&amp;acy;&amp;jcy;&amp;ncy;&amp;iecy; &amp;icy;&amp;ncy;&amp;tcy;&amp;iecy;&amp;rcy;&amp;softcy;&amp;iecy;&amp;rcy;&amp;acy;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&amp;Bcy;&amp;icy;&amp;ocy;&amp;ncy;&amp;icy;&amp;kcy;&amp;acy; &amp;vcy; &amp;dcy;&amp;icy;&amp;zcy;&amp;acy;&amp;jcy;&amp;ncy;&amp;iecy; &amp;icy;&amp;ncy;&amp;tcy;&amp;iecy;&amp;rcy;&amp;softcy;&amp;iecy;&amp;rcy;&amp;acy;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93" w:rsidRDefault="00F80993" w:rsidP="00F80993"/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– самая комфортная среда обитания и неисчерпаемый источник вдохновения человека. Еще в давние времена наши предки многие идеи устройства жилья перенимали из окружающего мира. В настоящее время зародилась и успешно развивается наука – бионика, которая занимается разработкой новых форм, материалов и цветовых сочетаний, перенимая их у объектов природы и приспосабливая к условиям жизни человека. Основная концепция бионики состоит в том, что между формой и функциональностью любого предмета существует реальная связь.</w:t>
      </w:r>
    </w:p>
    <w:p w:rsidR="00F80993" w:rsidRPr="00737109" w:rsidRDefault="00963F97" w:rsidP="00963F9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="00F80993" w:rsidRPr="007371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Свойства среды, отраженные в бионике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Органичное сочетание с окружающей средой 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дом является продолжением склона холма или кресло, имеющее сетчатую структуру, напоминает воздушную легкую дымку.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Растворение в пространстве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Основываясь на том, что живой природе не свойственны назойливые цвета и четкие линии, бионика создает и использует предметы, лишенные пестрых красок и выраженных объемов. Блестящий стальной смеситель как бы сливается со струей воды, невесомая ширма из полупрозрачного стекла слегка заметна в комнате.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Природные очертания 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природе не существует идеально ровных линий и прямых углов. Природным объектам свойственна текучесть очертаний, плавность линий. Исключением являются кристаллы. Но даже строгие линии, повторяющие строение кристаллической решетки, в бионике должны смотреться органично с другими предметами интерьера.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Отсутствие четкого зонирования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Нередко современные жилища представляют собой просторные квартиры-студии. Зонирование в таких помещениях очень условно, тематическая территория слегка отмечается цветом, отделяется ширмой или неполной стеной и т.д.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Лаконичность форм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Несложные и эргономичные силуэты предметов обстановки создают явное удобство. Так ванна по форме напоминает раскрытую морскую раковину или умывальник повторяет абрис распустившегося цветка.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Современные </w:t>
      </w:r>
      <w:proofErr w:type="spellStart"/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экологичные</w:t>
      </w:r>
      <w:proofErr w:type="spellEnd"/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материалы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интерьере представлены высокотехнологичные материалы: полимеры, сплавы металлов, стекло, сочетающиеся с традиционными натуральными: шерсть, кожа, камень, лен, шелк, хлопок.</w:t>
      </w:r>
      <w:proofErr w:type="gramEnd"/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Позитивные сенсорные впечатления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соприкосновении с предметами обстановки возникает ощущение удовольствия. Мягкая мебель, в которую приятно погружаться, положительные тактильные чувства порождает взаимодействие с текстурой материалов, применяемых в создании составляющих интерьера.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Подчеркнутая структура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Ярко выраженное структурное строение (ячейки, рисунок веток, пузырьки воды) не только придает оригинальность оформлению помещения, но и во многом способствует уменьшению веса предметов дизайна и придает особую прочность используемым изделиям. Кресло из термопластика с пористой структурой весит вдвое меньше, чем аналогичный традиционный предмет мебели.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Натуральные цвета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Превалирует в бионике дизайна белый цвет и его оттенки: молочный, слоновая кость, </w:t>
      </w:r>
      <w:hyperlink r:id="rId24" w:history="1">
        <w:r w:rsidRPr="007371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бежевый</w:t>
        </w:r>
      </w:hyperlink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очень светлый </w:t>
      </w:r>
      <w:hyperlink r:id="rId25" w:history="1">
        <w:r w:rsidRPr="007371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серый</w:t>
        </w:r>
      </w:hyperlink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 востребованы и другие натуралистичные цвета: окраска зелени, неба, воды, коры, песка и пр. Возможны элементы ярких цветов: синий, алый, лимонный. Все, как в природе!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Модульное решение конструкций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Модульный принцип оформления позволяет всячески обыгрывать пространство, комбинируя предметы интерьера по форме и цвету, формируя вертикальные и горизонтальные ряды.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Освещение, сходное с </w:t>
      </w:r>
      <w:proofErr w:type="gramStart"/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естественным</w:t>
      </w:r>
      <w:proofErr w:type="gramEnd"/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разные источники освещения, также задействуются глянцевые, зеркальные поверхности для получения мягких бликов.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Легкая ироничность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Хороший легкий юмор всегда радует. Поэтому необычные предметы обстановки как-то диванчик в виде </w:t>
      </w:r>
      <w:proofErr w:type="spellStart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спонжа</w:t>
      </w:r>
      <w:proofErr w:type="spellEnd"/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часы, похожие на каплю, стекающую по стене, дарят здоровый оптимизм.</w:t>
      </w:r>
    </w:p>
    <w:p w:rsidR="00F80993" w:rsidRPr="00737109" w:rsidRDefault="00F80993" w:rsidP="00F8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10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Бионика помогает обрести гармонию в отношениях с окружающим сложным миром, делая жилище максимально комфортным и функционально продуманным.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5"/>
        <w:gridCol w:w="3060"/>
        <w:gridCol w:w="3075"/>
      </w:tblGrid>
      <w:tr w:rsidR="00F80993" w:rsidRPr="00737109" w:rsidTr="00802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0993" w:rsidRPr="00737109" w:rsidRDefault="00F80993" w:rsidP="00802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78A76E9" wp14:editId="06007FA5">
                  <wp:extent cx="1905000" cy="1266825"/>
                  <wp:effectExtent l="0" t="0" r="0" b="9525"/>
                  <wp:docPr id="19" name="Рисунок 19" descr="Бионика в дизайне интерьера1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Бионика в дизайне интерьера1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80993" w:rsidRPr="00737109" w:rsidRDefault="00F80993" w:rsidP="00802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 wp14:anchorId="5C2D9CDB" wp14:editId="5CE75513">
                  <wp:extent cx="1905000" cy="1266825"/>
                  <wp:effectExtent l="0" t="0" r="0" b="9525"/>
                  <wp:docPr id="18" name="Рисунок 18" descr="Бионика в дизайне интерьера2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Бионика в дизайне интерьера2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80993" w:rsidRPr="00737109" w:rsidRDefault="00F80993" w:rsidP="00802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 wp14:anchorId="31B799BD" wp14:editId="6B91A759">
                  <wp:extent cx="1905000" cy="1266825"/>
                  <wp:effectExtent l="0" t="0" r="0" b="9525"/>
                  <wp:docPr id="17" name="Рисунок 17" descr="Бионика в дизайне интерьера3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Бионика в дизайне интерьера3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0993" w:rsidRDefault="00F80993" w:rsidP="002E104D">
      <w:pPr>
        <w:pStyle w:val="a3"/>
      </w:pPr>
    </w:p>
    <w:p w:rsidR="002E104D" w:rsidRPr="002E104D" w:rsidRDefault="002E104D" w:rsidP="002E104D">
      <w:pPr>
        <w:spacing w:before="100" w:beforeAutospacing="1" w:after="100" w:afterAutospacing="1" w:line="240" w:lineRule="auto"/>
        <w:rPr>
          <w:ins w:id="3" w:author="Unknown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ins w:id="4" w:author="Unknown"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Стиль бионика в домашнем интерьере отличается футуристической фантазией, необычными инновациями в воплощении природных форм, эстетичностью, эргономичной функциональностью. Бионика – это замечательная идея подсмотреть в природе образы для их воплощения в дизайне помещений.</w:t>
        </w:r>
      </w:ins>
    </w:p>
    <w:p w:rsidR="002E104D" w:rsidRPr="00963F97" w:rsidRDefault="00963F97" w:rsidP="00963F97">
      <w:pPr>
        <w:tabs>
          <w:tab w:val="left" w:pos="709"/>
        </w:tabs>
        <w:spacing w:before="100" w:beforeAutospacing="1" w:after="100" w:afterAutospacing="1" w:line="240" w:lineRule="auto"/>
        <w:jc w:val="center"/>
        <w:outlineLvl w:val="2"/>
        <w:rPr>
          <w:ins w:id="5" w:author="Unknown"/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F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Голос природы  в интерьере.</w:t>
      </w:r>
    </w:p>
    <w:p w:rsidR="002E104D" w:rsidRPr="002E104D" w:rsidRDefault="002E104D" w:rsidP="002E104D">
      <w:pPr>
        <w:spacing w:before="100" w:beforeAutospacing="1" w:after="100" w:afterAutospacing="1" w:line="240" w:lineRule="auto"/>
        <w:rPr>
          <w:ins w:id="6" w:author="Unknown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ins w:id="7" w:author="Unknown"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Научный термин «бионика» происходит от слова «</w:t>
        </w:r>
        <w:proofErr w:type="spellStart"/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бион</w:t>
        </w:r>
        <w:proofErr w:type="spellEnd"/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» – ячейка жизни. А сам стиль основан на единении передовых современных технологий с естественными законами природы, перенесенными в интерьер.</w:t>
        </w:r>
      </w:ins>
    </w:p>
    <w:p w:rsidR="002E104D" w:rsidRPr="002E104D" w:rsidRDefault="002E104D" w:rsidP="002E104D">
      <w:pPr>
        <w:spacing w:after="0" w:line="240" w:lineRule="auto"/>
        <w:rPr>
          <w:ins w:id="8" w:author="Unknown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E104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inline distT="0" distB="0" distL="0" distR="0" wp14:anchorId="6CCBE78C" wp14:editId="657ED74D">
            <wp:extent cx="6667500" cy="4429125"/>
            <wp:effectExtent l="0" t="0" r="0" b="9525"/>
            <wp:docPr id="12" name="Рисунок 12" descr="Деревянные стуль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еревянные стулья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04D" w:rsidRPr="002E104D" w:rsidRDefault="002E104D" w:rsidP="002E104D">
      <w:pPr>
        <w:spacing w:before="100" w:beforeAutospacing="1" w:after="100" w:afterAutospacing="1" w:line="240" w:lineRule="auto"/>
        <w:rPr>
          <w:ins w:id="9" w:author="Unknown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ins w:id="10" w:author="Unknown"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Однако бионика – это не просто копирование природных форм и объектов. Это органичная связь, простота и выразительная пластичность, минимум ресурсов для максимума комфортной функциональности и удобства. Концепция бионики зиждется на утверждении, что естественные формы окружающей природы являются совершенными, </w:t>
        </w:r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lastRenderedPageBreak/>
          <w:t>поэтому текстуры, декоративные элементы интерьера повторяются в стиле с той гармоничностью, какая свойственна природе.</w:t>
        </w:r>
      </w:ins>
    </w:p>
    <w:p w:rsidR="002E104D" w:rsidRPr="002E104D" w:rsidRDefault="002E104D" w:rsidP="002E104D">
      <w:pPr>
        <w:spacing w:after="0" w:line="240" w:lineRule="auto"/>
        <w:rPr>
          <w:ins w:id="11" w:author="Unknown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E104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inline distT="0" distB="0" distL="0" distR="0" wp14:anchorId="4E167EF6" wp14:editId="501182FA">
            <wp:extent cx="6667500" cy="5000625"/>
            <wp:effectExtent l="0" t="0" r="0" b="9525"/>
            <wp:docPr id="11" name="Рисунок 11" descr="Электрокам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лектрокамин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04D" w:rsidRPr="002E104D" w:rsidRDefault="002E104D" w:rsidP="002E104D">
      <w:pPr>
        <w:spacing w:before="100" w:beforeAutospacing="1" w:after="100" w:afterAutospacing="1" w:line="240" w:lineRule="auto"/>
        <w:rPr>
          <w:ins w:id="12" w:author="Unknown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ins w:id="13" w:author="Unknown"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 интерьере стиля нет четкого разграничения и зонирования пространства, нет острых углов и монотонности цвета. Есть недосказанная красота, массивность форм, плавность линий, иллюзия движений в естественной обтекаемости деталей.</w:t>
        </w:r>
      </w:ins>
    </w:p>
    <w:p w:rsidR="002E104D" w:rsidRPr="002E104D" w:rsidRDefault="002E104D" w:rsidP="002E104D">
      <w:pPr>
        <w:spacing w:after="0" w:line="240" w:lineRule="auto"/>
        <w:rPr>
          <w:ins w:id="14" w:author="Unknown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E104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lastRenderedPageBreak/>
        <w:drawing>
          <wp:inline distT="0" distB="0" distL="0" distR="0" wp14:anchorId="4ADA81F8" wp14:editId="3BB8D612">
            <wp:extent cx="6667500" cy="4171950"/>
            <wp:effectExtent l="0" t="0" r="0" b="0"/>
            <wp:docPr id="10" name="Рисунок 10" descr="Комнатные цве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омнатные цветы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04D" w:rsidRPr="002E104D" w:rsidRDefault="002E104D" w:rsidP="002E104D">
      <w:pPr>
        <w:spacing w:before="100" w:beforeAutospacing="1" w:after="100" w:afterAutospacing="1" w:line="240" w:lineRule="auto"/>
        <w:rPr>
          <w:ins w:id="15" w:author="Unknown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ins w:id="16" w:author="Unknown"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Отражение природной среды в интерьерном стиле бионика подразумевает невероятные и фантастические задумки. Например, дом как продолжение холмистого склона, кресло с сетчатой структурой, напоминающей воздушную дымку, стены – пчелиные соты, шкаф – пещера.</w:t>
        </w:r>
      </w:ins>
    </w:p>
    <w:p w:rsidR="002E104D" w:rsidRPr="002E104D" w:rsidRDefault="002E104D" w:rsidP="002E104D">
      <w:pPr>
        <w:spacing w:after="0" w:line="240" w:lineRule="auto"/>
        <w:rPr>
          <w:ins w:id="17" w:author="Unknown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E104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lastRenderedPageBreak/>
        <w:drawing>
          <wp:inline distT="0" distB="0" distL="0" distR="0" wp14:anchorId="3CF93540" wp14:editId="3F7CA161">
            <wp:extent cx="6667500" cy="5000625"/>
            <wp:effectExtent l="0" t="0" r="0" b="9525"/>
            <wp:docPr id="9" name="Рисунок 9" descr="Тра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Трава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04D" w:rsidRPr="00963F97" w:rsidRDefault="002E104D" w:rsidP="00963F97">
      <w:pPr>
        <w:spacing w:before="100" w:beforeAutospacing="1" w:after="100" w:afterAutospacing="1" w:line="240" w:lineRule="auto"/>
        <w:jc w:val="center"/>
        <w:rPr>
          <w:ins w:id="18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9" w:author="Unknown"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Использование новейших строительных технологий и материалов с уникальными свойствами, обустройство интерьера, создаваемое по аналогии с объектами живой природы, – это, пожалуй, наиболее значимые характеристики бионики в дизайне.</w:t>
        </w:r>
      </w:ins>
      <w:r w:rsidR="00963F97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ru-RU"/>
        </w:rPr>
        <w:t xml:space="preserve">    </w:t>
      </w:r>
      <w:r w:rsidR="00963F97" w:rsidRPr="00963F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5Специфика стиля.</w:t>
      </w:r>
    </w:p>
    <w:p w:rsidR="002E104D" w:rsidRPr="002E104D" w:rsidRDefault="002E104D" w:rsidP="002E104D">
      <w:pPr>
        <w:spacing w:before="100" w:beforeAutospacing="1" w:after="100" w:afterAutospacing="1" w:line="240" w:lineRule="auto"/>
        <w:rPr>
          <w:ins w:id="20" w:author="Unknown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ins w:id="21" w:author="Unknown"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Живая природа не изобилует четкостью линий и назойливостью цвета. </w:t>
        </w:r>
        <w:proofErr w:type="gramStart"/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И для бионики в интерьере также не свойственны пестрота красок и выраженность объемов.</w:t>
        </w:r>
        <w:proofErr w:type="gramEnd"/>
        <w:r w:rsidRPr="002E10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В качестве примера можно привести полупрозрачную и легкую стеклянную ширму, малозаметную в комнате, блестящий стальной смеситель, сливающийся со струей воды.</w:t>
        </w:r>
      </w:ins>
    </w:p>
    <w:p w:rsidR="002E104D" w:rsidRPr="002E104D" w:rsidRDefault="002E104D" w:rsidP="002E104D">
      <w:pPr>
        <w:spacing w:after="0" w:line="240" w:lineRule="auto"/>
        <w:rPr>
          <w:ins w:id="22" w:author="Unknown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E104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lastRenderedPageBreak/>
        <w:drawing>
          <wp:inline distT="0" distB="0" distL="0" distR="0" wp14:anchorId="2B47EADE" wp14:editId="010A1E52">
            <wp:extent cx="8648163" cy="8074637"/>
            <wp:effectExtent l="0" t="0" r="635" b="3175"/>
            <wp:docPr id="8" name="Рисунок 8" descr="Серо-синее покрыв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еро-синее покрывало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1643" cy="807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419" w:rsidRPr="00051419" w:rsidRDefault="002E104D" w:rsidP="0005141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ins w:id="23" w:author="Unknown">
        <w:r w:rsidRPr="0005141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Бионика в интерьерном дизайне является своеобразным отражением естественной среды. Прямых углов и идеально ровных линий в природе практически не существует. Нерукотворные природные объекты отличаются текучестью очертаний и округлостью линий. Исключение – природные кристаллы. Но даже повторяющаяся в интерьере линейная строгость строения кристаллической решетки должна органично гармонировать </w:t>
        </w:r>
      </w:ins>
    </w:p>
    <w:p w:rsidR="00963F97" w:rsidRPr="00963F97" w:rsidRDefault="00963F97" w:rsidP="00963F9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</w:t>
      </w:r>
      <w:r w:rsidRPr="00963F97">
        <w:rPr>
          <w:rFonts w:ascii="Times New Roman" w:hAnsi="Times New Roman" w:cs="Times New Roman"/>
        </w:rPr>
        <w:t xml:space="preserve"> </w:t>
      </w:r>
      <w:proofErr w:type="spellStart"/>
      <w:r w:rsidRPr="00963F97">
        <w:rPr>
          <w:rFonts w:ascii="Times New Roman" w:hAnsi="Times New Roman" w:cs="Times New Roman"/>
        </w:rPr>
        <w:t>Биоформы</w:t>
      </w:r>
      <w:proofErr w:type="spellEnd"/>
      <w:r w:rsidRPr="00963F97">
        <w:rPr>
          <w:rFonts w:ascii="Times New Roman" w:hAnsi="Times New Roman" w:cs="Times New Roman"/>
        </w:rPr>
        <w:t xml:space="preserve"> в интерьере.</w:t>
      </w:r>
    </w:p>
    <w:p w:rsidR="002E104D" w:rsidRDefault="002E104D" w:rsidP="002E104D">
      <w:pPr>
        <w:pStyle w:val="a3"/>
      </w:pPr>
      <w:r>
        <w:t xml:space="preserve">Бионика - сравнительно новое направление. Многим кажется, что становление этого течения началось с изобретения новых материалов, произведённых благодаря современным продуктам органической химии - полимерам. Новые материалы обладают высокой прочностью, пластичностью и одновременно очень легки, причём их свойствами довольно легко управлять, получая нужный материал. В частности теплопроводность у полимеров может быть как абсолютной, так и наоборот. Есть ряд полимеров, которые вообще не пропускают тепла, и являются сильнейшими теплоизоляторами, в частности на многих новых кухонных электроплитах уже стоят стёкла, которые практически не нагреваются от тепла духовки - это всё новейшие разработки из области органической химии. Из углерода планируют делать даже полупроводники, которые вскоре должны будут заменить устаревшие кремниевые процессоры в наших компьютерах, повысив их функциональность и долговечность в несколько сот раз. Однако при всех чудодейственных свойствах полимеров нельзя сказать, что именно они были причиной возникновения нового течения. В основе всякого направление в первую очередь лежит человеческая мысль, идея. Идеи тоже не возникают сами собой, всякая идея это ответ на определённый вызов, который ставит перед человеком эпоха. Попытаемся немного углубиться в суть проблемы, решаемой бионикой. Бионические формы, природные стилизации могут быть применены как ко всей предметной среде интерьера в целом, так и к отдельным предметам дизайна. Первое впечатление о бионических светильниках - они выбиваются из ряда геометрически правильных форм. Так, если взять любую классическую люстру в стиле модерн или классика, с хрустальными подвесками, коваными элементами, - беглого взгляда хватает, чтобы увидеть в ее основании четкую геометрию и обязательно - симметрию. В бионике этого нет. Ее область - необычные формы, нелогичные линии. Но зачастую люстры классических направлений могут содержать в себе элементы бионики, так, довольно популярна идея украшения потолочных светильников декоративными фруктами из стекла </w:t>
      </w:r>
      <w:proofErr w:type="spellStart"/>
      <w:r>
        <w:t>Мурано</w:t>
      </w:r>
      <w:proofErr w:type="spellEnd"/>
      <w:r>
        <w:t xml:space="preserve"> - природные формы объекта будят воображение даже консерваторов. Таким образом, бионические светильники можно условно разделить на две группы: классическую и авангардную.</w:t>
      </w:r>
    </w:p>
    <w:p w:rsidR="002E104D" w:rsidRDefault="002E104D" w:rsidP="002E104D">
      <w:pPr>
        <w:pStyle w:val="a3"/>
      </w:pPr>
      <w:r>
        <w:t xml:space="preserve">Классическую линию в интерьерной бионике образовывают светильники из традиционных материалов: бронзы, хрусталя, стразов, детально воспроизводящих цветы и соцветия, а также букеты экзотических растений, кленовые или дубовые резные листочки. Используются любые растительные мотивы: листья, травы, цветы, плоды - здесь фантазия художников неисчерпаема, как неисчерпаем мир флоры. Использование самых лучших материалов: стекла </w:t>
      </w:r>
      <w:proofErr w:type="spellStart"/>
      <w:r>
        <w:t>Мурано</w:t>
      </w:r>
      <w:proofErr w:type="spellEnd"/>
      <w:r>
        <w:t xml:space="preserve">, стразов </w:t>
      </w:r>
      <w:proofErr w:type="spellStart"/>
      <w:r>
        <w:t>Сваровски</w:t>
      </w:r>
      <w:proofErr w:type="spellEnd"/>
      <w:r>
        <w:t>, натурального камня, напыления благородных материалов делает светильники чудесными произведениями искусства. Выполненные согласно многовековым традициям, но по новейшим технологическим разработкам, такие изделия в доме - как глоток свежего воздуха после загазованных улиц.</w:t>
      </w:r>
    </w:p>
    <w:p w:rsidR="002E104D" w:rsidRDefault="002E104D" w:rsidP="002E104D">
      <w:pPr>
        <w:pStyle w:val="a3"/>
      </w:pPr>
      <w:r>
        <w:t>Однако к стилю бионика относятся не только изображения цветов и плодов. Авангардную линию составляют навеянные природой ассоциации, воплощенные дизайнером в статичном интерьерном объекте (</w:t>
      </w:r>
      <w:proofErr w:type="spellStart"/>
      <w:r>
        <w:t>Brand</w:t>
      </w:r>
      <w:proofErr w:type="spellEnd"/>
      <w:r>
        <w:t xml:space="preserve"> </w:t>
      </w:r>
      <w:proofErr w:type="spellStart"/>
      <w:r>
        <w:t>van</w:t>
      </w:r>
      <w:proofErr w:type="spellEnd"/>
      <w:r>
        <w:t xml:space="preserve"> </w:t>
      </w:r>
      <w:proofErr w:type="spellStart"/>
      <w:r>
        <w:t>Egmond</w:t>
      </w:r>
      <w:proofErr w:type="spellEnd"/>
      <w:r>
        <w:t>). Здесь изморозь зимних деревьев, круги дождя на весенних лужах…</w:t>
      </w:r>
    </w:p>
    <w:p w:rsidR="002E104D" w:rsidRDefault="002E104D" w:rsidP="002E104D">
      <w:pPr>
        <w:pStyle w:val="a3"/>
      </w:pPr>
      <w:r>
        <w:t>Такие работы можно разглядывать часами, пытаясь угадать, что за образы спрятаны в них: запутавшаяся в сетях золотая рыбка или укрывшийся в густой траве крошечный жучок-светлячок. В бионике, как и в хай-</w:t>
      </w:r>
      <w:proofErr w:type="spellStart"/>
      <w:r>
        <w:t>теке</w:t>
      </w:r>
      <w:proofErr w:type="spellEnd"/>
      <w:r>
        <w:t>, часто именно соединения жестких материалов - стекла, металла - рождает удивительно теплые и живые картины.</w:t>
      </w:r>
    </w:p>
    <w:p w:rsidR="002E104D" w:rsidRDefault="002E104D" w:rsidP="002E104D">
      <w:pPr>
        <w:pStyle w:val="a3"/>
      </w:pPr>
      <w:r>
        <w:lastRenderedPageBreak/>
        <w:t xml:space="preserve">Но природа - это не только цветы, плоды и листья. Это и шум моря, и перламутровая внутренность ракушки, и разные морские создания. Эту тему детально воспроизводит в своих изделиях израильская компания </w:t>
      </w:r>
      <w:proofErr w:type="spellStart"/>
      <w:r>
        <w:t>Aqua</w:t>
      </w:r>
      <w:proofErr w:type="spellEnd"/>
      <w:r>
        <w:t xml:space="preserve"> </w:t>
      </w:r>
      <w:proofErr w:type="spellStart"/>
      <w:r>
        <w:t>Creations</w:t>
      </w:r>
      <w:proofErr w:type="spellEnd"/>
      <w:r>
        <w:t xml:space="preserve">. Ее дизайнеров вдохновляет подводный мир теплых морей: медузы, актинии, кораллы, водоросли, моллюски, ракушки - чьи только очертания не увидишь в светильниках. Только представьте: войдя в свое жилище, вы ощущаете себя погруженным в чудесный мир, наполненный светом фантастической лампы. В этом свете проявляются причудливые силуэты </w:t>
      </w:r>
      <w:proofErr w:type="gramStart"/>
      <w:r>
        <w:t>и</w:t>
      </w:r>
      <w:proofErr w:type="gramEnd"/>
      <w:r>
        <w:t xml:space="preserve"> кажется, что подводная среда живет и движется по своим законам.</w:t>
      </w:r>
    </w:p>
    <w:p w:rsidR="00F80993" w:rsidRDefault="002E104D" w:rsidP="00963F97">
      <w:pPr>
        <w:pStyle w:val="a3"/>
      </w:pPr>
      <w:r>
        <w:t>Бионика в чем-то схожа с японским искусством убранства жилых пространств, когда жилище устраивается как продолжение внешнего мира. Но в московских реалиях дом не может взаимодействовать с живой природой: за его дверью обычно - пыль, бетон, шум, выхлопы, гарь. Стиль бион</w:t>
      </w:r>
      <w:r w:rsidR="00E460EA">
        <w:t>ика позволяет создать оазис.</w:t>
      </w:r>
      <w:r w:rsidR="00963F97">
        <w:t xml:space="preserve">     </w:t>
      </w:r>
    </w:p>
    <w:p w:rsidR="00963F97" w:rsidRPr="00963F97" w:rsidRDefault="00963F97" w:rsidP="00963F97">
      <w:pPr>
        <w:jc w:val="center"/>
      </w:pPr>
      <w:r>
        <w:t xml:space="preserve">7Жан-Мари </w:t>
      </w:r>
      <w:proofErr w:type="spellStart"/>
      <w:r>
        <w:t>Массо</w:t>
      </w:r>
      <w:proofErr w:type="spellEnd"/>
      <w:r>
        <w:t>.</w:t>
      </w:r>
    </w:p>
    <w:p w:rsidR="00F80993" w:rsidRPr="00E460EA" w:rsidRDefault="00F80993" w:rsidP="00F80993">
      <w:pPr>
        <w:rPr>
          <w:rFonts w:ascii="Times New Roman" w:hAnsi="Times New Roman" w:cs="Times New Roman"/>
          <w:sz w:val="24"/>
          <w:szCs w:val="24"/>
        </w:rPr>
      </w:pPr>
      <w:r w:rsidRPr="00E460EA">
        <w:rPr>
          <w:rFonts w:ascii="Times New Roman" w:hAnsi="Times New Roman" w:cs="Times New Roman"/>
          <w:sz w:val="24"/>
          <w:szCs w:val="24"/>
        </w:rPr>
        <w:t xml:space="preserve">Жан-Мари </w:t>
      </w:r>
      <w:proofErr w:type="spellStart"/>
      <w:r w:rsidRPr="00E460EA">
        <w:rPr>
          <w:rFonts w:ascii="Times New Roman" w:hAnsi="Times New Roman" w:cs="Times New Roman"/>
          <w:sz w:val="24"/>
          <w:szCs w:val="24"/>
        </w:rPr>
        <w:t>Массо</w:t>
      </w:r>
      <w:proofErr w:type="spellEnd"/>
      <w:r w:rsidRPr="00E460EA">
        <w:rPr>
          <w:rFonts w:ascii="Times New Roman" w:hAnsi="Times New Roman" w:cs="Times New Roman"/>
          <w:sz w:val="24"/>
          <w:szCs w:val="24"/>
        </w:rPr>
        <w:t xml:space="preserve"> появился на свет в 1966 году в южном уголке Франции. Родной город дизайнера, Тулуза, уже тогда считался центром индустрии высоких технологий. В 1990 году </w:t>
      </w:r>
      <w:proofErr w:type="spellStart"/>
      <w:r w:rsidRPr="00E460EA">
        <w:rPr>
          <w:rFonts w:ascii="Times New Roman" w:hAnsi="Times New Roman" w:cs="Times New Roman"/>
          <w:sz w:val="24"/>
          <w:szCs w:val="24"/>
        </w:rPr>
        <w:t>Массо</w:t>
      </w:r>
      <w:proofErr w:type="spellEnd"/>
      <w:r w:rsidRPr="00E460EA">
        <w:rPr>
          <w:rFonts w:ascii="Times New Roman" w:hAnsi="Times New Roman" w:cs="Times New Roman"/>
          <w:sz w:val="24"/>
          <w:szCs w:val="24"/>
        </w:rPr>
        <w:t xml:space="preserve"> окончил парижскую Высшую школу промышленного дизайна. В процессе сотрудничества с Марком </w:t>
      </w:r>
      <w:proofErr w:type="spellStart"/>
      <w:r w:rsidRPr="00E460EA">
        <w:rPr>
          <w:rFonts w:ascii="Times New Roman" w:hAnsi="Times New Roman" w:cs="Times New Roman"/>
          <w:sz w:val="24"/>
          <w:szCs w:val="24"/>
        </w:rPr>
        <w:t>Бертье</w:t>
      </w:r>
      <w:proofErr w:type="spellEnd"/>
      <w:r w:rsidRPr="00E460EA">
        <w:rPr>
          <w:rFonts w:ascii="Times New Roman" w:hAnsi="Times New Roman" w:cs="Times New Roman"/>
          <w:sz w:val="24"/>
          <w:szCs w:val="24"/>
        </w:rPr>
        <w:t xml:space="preserve">, успешный молодой дизайнер вырабатывает свой уникальный творческий почерк. Стиль </w:t>
      </w:r>
      <w:proofErr w:type="gramStart"/>
      <w:r w:rsidRPr="00E460EA">
        <w:rPr>
          <w:rFonts w:ascii="Times New Roman" w:hAnsi="Times New Roman" w:cs="Times New Roman"/>
          <w:sz w:val="24"/>
          <w:szCs w:val="24"/>
        </w:rPr>
        <w:t>Жана-Мари</w:t>
      </w:r>
      <w:proofErr w:type="gramEnd"/>
      <w:r w:rsidRPr="00E460EA">
        <w:rPr>
          <w:rFonts w:ascii="Times New Roman" w:hAnsi="Times New Roman" w:cs="Times New Roman"/>
          <w:sz w:val="24"/>
          <w:szCs w:val="24"/>
        </w:rPr>
        <w:t xml:space="preserve"> является воплощением органичного единения с окружающей природой.</w:t>
      </w:r>
    </w:p>
    <w:p w:rsidR="00F80993" w:rsidRDefault="00F80993" w:rsidP="00F80993">
      <w:r>
        <w:rPr>
          <w:noProof/>
          <w:color w:val="0000FF"/>
          <w:lang w:eastAsia="ru-RU"/>
        </w:rPr>
        <w:drawing>
          <wp:inline distT="0" distB="0" distL="0" distR="0" wp14:anchorId="2E30CBEF" wp14:editId="210C50B7">
            <wp:extent cx="7715250" cy="3905250"/>
            <wp:effectExtent l="0" t="0" r="0" b="0"/>
            <wp:docPr id="60" name="Рисунок 60" descr="Жан-Мари Массо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Жан-Мари Массо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93" w:rsidRDefault="00F80993" w:rsidP="00F80993">
      <w:pPr>
        <w:pStyle w:val="a3"/>
      </w:pPr>
      <w:proofErr w:type="gramStart"/>
      <w:r>
        <w:t xml:space="preserve">Начиная с 2000 года </w:t>
      </w:r>
      <w:proofErr w:type="spellStart"/>
      <w:r>
        <w:t>Массо</w:t>
      </w:r>
      <w:proofErr w:type="spellEnd"/>
      <w:r>
        <w:t xml:space="preserve"> в дуэте с Даниелем Пузе открывают </w:t>
      </w:r>
      <w:proofErr w:type="spellStart"/>
      <w:r>
        <w:t>Studio</w:t>
      </w:r>
      <w:proofErr w:type="spellEnd"/>
      <w:r>
        <w:t xml:space="preserve"> </w:t>
      </w:r>
      <w:proofErr w:type="spellStart"/>
      <w:r>
        <w:t>Massaud</w:t>
      </w:r>
      <w:proofErr w:type="spellEnd"/>
      <w:proofErr w:type="gramEnd"/>
      <w:r>
        <w:t xml:space="preserve">, где плодотворно работают над архитектурными проектами. Одна из глобальных совместных работ </w:t>
      </w:r>
      <w:proofErr w:type="gramStart"/>
      <w:r>
        <w:t>Пузе</w:t>
      </w:r>
      <w:proofErr w:type="gramEnd"/>
      <w:r>
        <w:t xml:space="preserve"> и </w:t>
      </w:r>
      <w:proofErr w:type="spellStart"/>
      <w:r>
        <w:t>Массо</w:t>
      </w:r>
      <w:proofErr w:type="spellEnd"/>
      <w:r>
        <w:t xml:space="preserve"> — </w:t>
      </w:r>
      <w:proofErr w:type="spellStart"/>
      <w:r>
        <w:t>Tanabe</w:t>
      </w:r>
      <w:proofErr w:type="spellEnd"/>
      <w:r>
        <w:t xml:space="preserve"> </w:t>
      </w:r>
      <w:proofErr w:type="spellStart"/>
      <w:r>
        <w:t>House</w:t>
      </w:r>
      <w:proofErr w:type="spellEnd"/>
      <w:r>
        <w:t xml:space="preserve"> (</w:t>
      </w:r>
      <w:proofErr w:type="spellStart"/>
      <w:r>
        <w:t>Фукуока</w:t>
      </w:r>
      <w:proofErr w:type="spellEnd"/>
      <w:r>
        <w:t xml:space="preserve">, Япония). Создавая проект, дизайнер стремится постичь глубинный смысл жизни, найти в ней что-то необыкновенное и применить к дизайну. Центральной фигурой своей работы </w:t>
      </w:r>
      <w:proofErr w:type="spellStart"/>
      <w:r>
        <w:t>Массо</w:t>
      </w:r>
      <w:proofErr w:type="spellEnd"/>
      <w:r>
        <w:t xml:space="preserve"> делает человека, а вещи </w:t>
      </w:r>
      <w:r>
        <w:lastRenderedPageBreak/>
        <w:t>создает для улучшения качества жизни во благо людей. В своей работе над дизайном мастер видит естественный прогресс.</w:t>
      </w:r>
    </w:p>
    <w:p w:rsidR="00F80993" w:rsidRDefault="00F80993" w:rsidP="00F80993"/>
    <w:p w:rsidR="00F80993" w:rsidRDefault="00F80993" w:rsidP="00F80993">
      <w:pPr>
        <w:pStyle w:val="2"/>
      </w:pPr>
      <w:r>
        <w:t>Многогранное творчество мастера</w:t>
      </w:r>
    </w:p>
    <w:p w:rsidR="00F80993" w:rsidRDefault="00F80993" w:rsidP="00F80993">
      <w:pPr>
        <w:pStyle w:val="a3"/>
      </w:pPr>
      <w:r>
        <w:t xml:space="preserve">Первый дизайнерский проект ванной комнаты стал творческим кредо </w:t>
      </w:r>
      <w:proofErr w:type="gramStart"/>
      <w:r>
        <w:t>Жана-Мари</w:t>
      </w:r>
      <w:proofErr w:type="gramEnd"/>
      <w:r>
        <w:t xml:space="preserve">. В этой работе </w:t>
      </w:r>
      <w:proofErr w:type="spellStart"/>
      <w:r>
        <w:t>Массо</w:t>
      </w:r>
      <w:proofErr w:type="spellEnd"/>
      <w:r>
        <w:t xml:space="preserve"> обозначил свой подход, сказав, что человеку нужна вода, а не смеситель. Глядя на работы мастера, можно подумать, что они имеют природное начало и обходятся совсем без технических средств. Коллекция для ванной комнаты состоит из умывальника, напоминающего водопад, ванны, подобной раковине моллюска, и душа в виде облака. Попадая в такую атмосферу, человек оказывается в природной стихии воды и может полностью расслабиться.</w:t>
      </w:r>
    </w:p>
    <w:p w:rsidR="00F80993" w:rsidRDefault="00F80993" w:rsidP="00F80993">
      <w:pPr>
        <w:pStyle w:val="a3"/>
      </w:pPr>
      <w:r>
        <w:t xml:space="preserve">Деятельность </w:t>
      </w:r>
      <w:proofErr w:type="spellStart"/>
      <w:r>
        <w:t>Массо</w:t>
      </w:r>
      <w:proofErr w:type="spellEnd"/>
      <w:r>
        <w:t xml:space="preserve"> находит отображение во многих областях дизайна, включает промышленные объекты, а также мебельные детали, одежду, машины. Работы мастера отмечены многочисленными наградами, их можно увидеть в общественных коллекциях Амстердама, Чикаго, Парижа, Лондона, музее Цюриха. Архитекторские проекты: магазины </w:t>
      </w:r>
      <w:proofErr w:type="spellStart"/>
      <w:r>
        <w:t>Lancôme</w:t>
      </w:r>
      <w:proofErr w:type="spellEnd"/>
      <w:r>
        <w:t xml:space="preserve"> в Париже, Гонконге, Нью-Йорке, выставочные стенды </w:t>
      </w:r>
      <w:proofErr w:type="spellStart"/>
      <w:r>
        <w:t>Renault</w:t>
      </w:r>
      <w:proofErr w:type="spellEnd"/>
      <w:r>
        <w:t xml:space="preserve"> на международных автосалонах, SPA, отели во Франции и США.</w:t>
      </w:r>
    </w:p>
    <w:p w:rsidR="00E460EA" w:rsidRDefault="00E460EA" w:rsidP="00E460EA">
      <w:pPr>
        <w:rPr>
          <w:ins w:id="24" w:author="Unknown"/>
        </w:rPr>
      </w:pPr>
      <w:r>
        <w:rPr>
          <w:noProof/>
          <w:color w:val="0000FF"/>
          <w:lang w:eastAsia="ru-RU"/>
        </w:rPr>
        <w:drawing>
          <wp:inline distT="0" distB="0" distL="0" distR="0" wp14:anchorId="7A590BEB" wp14:editId="452B3BE5">
            <wp:extent cx="7715250" cy="4343400"/>
            <wp:effectExtent l="0" t="0" r="0" b="0"/>
            <wp:docPr id="45" name="Рисунок 45" descr="Коллекция Green Islands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Коллекция Green Islands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0EA" w:rsidRDefault="00E460EA" w:rsidP="00E460EA">
      <w:pPr>
        <w:rPr>
          <w:ins w:id="25" w:author="Unknown"/>
        </w:rPr>
      </w:pPr>
      <w:ins w:id="26" w:author="Unknown">
        <w:r>
          <w:t xml:space="preserve">Фото: </w:t>
        </w:r>
        <w:r>
          <w:rPr>
            <w:i/>
            <w:iCs/>
          </w:rPr>
          <w:t xml:space="preserve">Коллекция </w:t>
        </w:r>
        <w:proofErr w:type="spellStart"/>
        <w:r>
          <w:rPr>
            <w:i/>
            <w:iCs/>
          </w:rPr>
          <w:t>Green</w:t>
        </w:r>
        <w:proofErr w:type="spellEnd"/>
        <w:r>
          <w:rPr>
            <w:i/>
            <w:iCs/>
          </w:rPr>
          <w:t xml:space="preserve"> </w:t>
        </w:r>
        <w:proofErr w:type="spellStart"/>
        <w:r>
          <w:rPr>
            <w:i/>
            <w:iCs/>
          </w:rPr>
          <w:t>Islands</w:t>
        </w:r>
        <w:proofErr w:type="spellEnd"/>
      </w:ins>
    </w:p>
    <w:p w:rsidR="00E460EA" w:rsidRDefault="00E460EA" w:rsidP="00E460EA">
      <w:pPr>
        <w:pStyle w:val="a3"/>
        <w:rPr>
          <w:ins w:id="27" w:author="Unknown"/>
        </w:rPr>
      </w:pPr>
      <w:ins w:id="28" w:author="Unknown">
        <w:r>
          <w:t xml:space="preserve">Создавая каждую свою новую коллекцию, Жан-Мари стремился уйти от современной обыденности, искал вдохновения в истоках. Такой подход делает его независимым от </w:t>
        </w:r>
        <w:r>
          <w:lastRenderedPageBreak/>
          <w:t xml:space="preserve">привычных стилей в дизайне. Дизайнер выделяет потребность горожан в общении с природой, ставит во главу угла чувства человека. Творчество французского дизайнера – это всегда слияние поэзии, авангарда, максимальной функциональности и даже некой игривости. </w:t>
        </w:r>
        <w:proofErr w:type="spellStart"/>
        <w:r>
          <w:t>Массо</w:t>
        </w:r>
        <w:proofErr w:type="spellEnd"/>
        <w:r>
          <w:t xml:space="preserve"> считал, что без нотки юмора даже самый продуманный дизайн останется лишь картинкой. Например, среди мебели, созданной им, можно встретить диван в форме морской губки, а также скульптуры в виде редких животных.</w:t>
        </w:r>
      </w:ins>
    </w:p>
    <w:p w:rsidR="00E460EA" w:rsidRDefault="00E460EA" w:rsidP="00E460EA"/>
    <w:p w:rsidR="00F80993" w:rsidRDefault="00F80993" w:rsidP="002E104D">
      <w:pPr>
        <w:pStyle w:val="a3"/>
      </w:pPr>
    </w:p>
    <w:p w:rsidR="002E104D" w:rsidRDefault="002E104D" w:rsidP="002E104D">
      <w:pPr>
        <w:pStyle w:val="2"/>
      </w:pPr>
      <w:bookmarkStart w:id="29" w:name="_Toc251541328"/>
      <w:r>
        <w:t>Заключение</w:t>
      </w:r>
      <w:bookmarkEnd w:id="29"/>
    </w:p>
    <w:p w:rsidR="002E104D" w:rsidRDefault="002E104D" w:rsidP="002E104D">
      <w:pPr>
        <w:pStyle w:val="a3"/>
      </w:pPr>
      <w:r>
        <w:t>Как стало известно, бионика имеет богатые исторические предпосылки и сегодня играет значительную роль в дизайне, как одно из самых современных и перспективных направлений дизайна, дающее практические неограниченные возможности для создания предметной среды интерьеров, самих интерьеров и архитектурных сооружений.</w:t>
      </w:r>
    </w:p>
    <w:p w:rsidR="002E104D" w:rsidRDefault="002E104D" w:rsidP="002E104D">
      <w:pPr>
        <w:pStyle w:val="a3"/>
      </w:pPr>
      <w:r>
        <w:t>Мы кратко рассмотрели понятие бионики (</w:t>
      </w:r>
      <w:proofErr w:type="spellStart"/>
      <w:r>
        <w:t>биомиметики</w:t>
      </w:r>
      <w:proofErr w:type="spellEnd"/>
      <w:r>
        <w:t>), кратк</w:t>
      </w:r>
      <w:r w:rsidR="0082022B">
        <w:t xml:space="preserve">ую историю бионики </w:t>
      </w:r>
      <w:r>
        <w:t xml:space="preserve"> и современные возможности применения </w:t>
      </w:r>
      <w:proofErr w:type="spellStart"/>
      <w:r>
        <w:t>биоформ</w:t>
      </w:r>
      <w:proofErr w:type="spellEnd"/>
      <w:r>
        <w:t xml:space="preserve"> не только в теории, но и на практике.</w:t>
      </w:r>
    </w:p>
    <w:p w:rsidR="002E104D" w:rsidRDefault="002E104D" w:rsidP="002E104D">
      <w:pPr>
        <w:pStyle w:val="a3"/>
      </w:pPr>
      <w:r>
        <w:t xml:space="preserve">Бионические формы </w:t>
      </w:r>
      <w:proofErr w:type="gramStart"/>
      <w:r>
        <w:t>проникли в нашу повседневную жизнь и ещё долгое время будут играть</w:t>
      </w:r>
      <w:proofErr w:type="gramEnd"/>
      <w:r>
        <w:t xml:space="preserve"> в ней значительную роль. Изучение природы человечеством ещё далеко не закончено, но мы уже получили у природы бесценные знания о рациональном строении и формообразовании, что, безусловно, доказывает актуальность и перспективность изучения дисциплины во всех её аспектах.</w:t>
      </w:r>
    </w:p>
    <w:p w:rsidR="002E104D" w:rsidRDefault="002E104D" w:rsidP="002E104D"/>
    <w:p w:rsidR="002E104D" w:rsidRDefault="002E104D" w:rsidP="002E104D">
      <w:pPr>
        <w:pStyle w:val="2"/>
      </w:pPr>
      <w:bookmarkStart w:id="30" w:name="_Toc251541329"/>
      <w:r>
        <w:t>Список литературы</w:t>
      </w:r>
      <w:bookmarkEnd w:id="30"/>
    </w:p>
    <w:p w:rsidR="002E104D" w:rsidRDefault="002E104D" w:rsidP="002E104D">
      <w:pPr>
        <w:pStyle w:val="a3"/>
      </w:pPr>
      <w:r>
        <w:t>1. Моделирование в биологии, пер. с англ., под ред. Н.А. Бернштейна, М., 1963.</w:t>
      </w:r>
    </w:p>
    <w:p w:rsidR="002E104D" w:rsidRDefault="002E104D" w:rsidP="002E104D">
      <w:pPr>
        <w:pStyle w:val="a3"/>
      </w:pPr>
      <w:r>
        <w:t>2. www.ru. wikipedia.org</w:t>
      </w:r>
    </w:p>
    <w:p w:rsidR="002E104D" w:rsidRDefault="002E104D" w:rsidP="002E104D">
      <w:pPr>
        <w:pStyle w:val="a3"/>
      </w:pPr>
      <w:r>
        <w:t>3. www.artodocs.ru</w:t>
      </w:r>
    </w:p>
    <w:p w:rsidR="002E104D" w:rsidRDefault="002E104D" w:rsidP="002E104D">
      <w:pPr>
        <w:pStyle w:val="a3"/>
      </w:pPr>
      <w:r>
        <w:t>4. www.tepldom.com</w:t>
      </w:r>
    </w:p>
    <w:p w:rsidR="002E104D" w:rsidRPr="002E104D" w:rsidRDefault="002E104D" w:rsidP="002E104D">
      <w:pPr>
        <w:pStyle w:val="a3"/>
        <w:rPr>
          <w:lang w:val="en-US"/>
        </w:rPr>
      </w:pPr>
      <w:r w:rsidRPr="002E104D">
        <w:rPr>
          <w:lang w:val="en-US"/>
        </w:rPr>
        <w:t xml:space="preserve">5. </w:t>
      </w:r>
      <w:proofErr w:type="spellStart"/>
      <w:proofErr w:type="gramStart"/>
      <w:r w:rsidRPr="002E104D">
        <w:rPr>
          <w:lang w:val="en-US"/>
        </w:rPr>
        <w:t>antrakt</w:t>
      </w:r>
      <w:proofErr w:type="spellEnd"/>
      <w:proofErr w:type="gramEnd"/>
      <w:r w:rsidRPr="002E104D">
        <w:rPr>
          <w:lang w:val="en-US"/>
        </w:rPr>
        <w:t>. ng.ru</w:t>
      </w:r>
    </w:p>
    <w:p w:rsidR="002E104D" w:rsidRPr="002E104D" w:rsidRDefault="002E104D" w:rsidP="002E104D">
      <w:pPr>
        <w:pStyle w:val="a3"/>
        <w:rPr>
          <w:lang w:val="en-US"/>
        </w:rPr>
      </w:pPr>
      <w:r w:rsidRPr="002E104D">
        <w:rPr>
          <w:lang w:val="en-US"/>
        </w:rPr>
        <w:t>6. www.gigart.ru</w:t>
      </w:r>
    </w:p>
    <w:p w:rsidR="002E104D" w:rsidRDefault="002E104D" w:rsidP="002E104D">
      <w:pPr>
        <w:pStyle w:val="a3"/>
      </w:pPr>
      <w:r>
        <w:t>7. Игнатьев М.Б. "</w:t>
      </w:r>
      <w:proofErr w:type="spellStart"/>
      <w:r>
        <w:t>Артоника</w:t>
      </w:r>
      <w:proofErr w:type="spellEnd"/>
      <w:r>
        <w:t>" Статья в словаре-справочнике "Системный анализ и принятие решений" изд. Высшая школа, М., 2004</w:t>
      </w:r>
    </w:p>
    <w:p w:rsidR="002E104D" w:rsidRDefault="002E104D" w:rsidP="002E104D">
      <w:pPr>
        <w:rPr>
          <w:rStyle w:val="a4"/>
        </w:rPr>
      </w:pPr>
      <w:r>
        <w:fldChar w:fldCharType="begin"/>
      </w:r>
      <w:r>
        <w:instrText xml:space="preserve"> HYPERLINK "http://www.marketgid.com/ghits/53376714/i/6394/0/pp/1/1?h=z5TVqid8chwW_lREmU7-h8UJPcYWxqwk7Xig9LHqEAC98sWk_eBjJUVskHI8P4uB&amp;ts=yandex.ru&amp;tt=Organic" \t "_blank" </w:instrText>
      </w:r>
      <w:r>
        <w:fldChar w:fldCharType="separate"/>
      </w:r>
    </w:p>
    <w:p w:rsidR="002E104D" w:rsidRDefault="002E104D" w:rsidP="002E104D"/>
    <w:p w:rsidR="002E104D" w:rsidRDefault="002E104D" w:rsidP="002E104D">
      <w:r>
        <w:fldChar w:fldCharType="end"/>
      </w:r>
    </w:p>
    <w:p w:rsidR="000A6D4C" w:rsidRPr="00E653A4" w:rsidRDefault="0042103D" w:rsidP="00963F9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653A4">
        <w:rPr>
          <w:rFonts w:ascii="Times New Roman" w:hAnsi="Times New Roman" w:cs="Times New Roman"/>
          <w:b/>
          <w:sz w:val="48"/>
          <w:szCs w:val="48"/>
        </w:rPr>
        <w:lastRenderedPageBreak/>
        <w:t>Приложение.</w:t>
      </w:r>
    </w:p>
    <w:p w:rsidR="00E653A4" w:rsidRPr="00E653A4" w:rsidRDefault="00E653A4" w:rsidP="00963F97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(слайдовая презентация)</w:t>
      </w:r>
    </w:p>
    <w:sectPr w:rsidR="00E653A4" w:rsidRPr="00E653A4">
      <w:footerReference w:type="default" r:id="rId4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C95" w:rsidRDefault="00D83C95" w:rsidP="00963F97">
      <w:pPr>
        <w:spacing w:after="0" w:line="240" w:lineRule="auto"/>
      </w:pPr>
      <w:r>
        <w:separator/>
      </w:r>
    </w:p>
  </w:endnote>
  <w:endnote w:type="continuationSeparator" w:id="0">
    <w:p w:rsidR="00D83C95" w:rsidRDefault="00D83C95" w:rsidP="00963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265647"/>
      <w:docPartObj>
        <w:docPartGallery w:val="Page Numbers (Bottom of Page)"/>
        <w:docPartUnique/>
      </w:docPartObj>
    </w:sdtPr>
    <w:sdtEndPr/>
    <w:sdtContent>
      <w:p w:rsidR="00963F97" w:rsidRDefault="00963F9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08E">
          <w:rPr>
            <w:noProof/>
          </w:rPr>
          <w:t>1</w:t>
        </w:r>
        <w:r>
          <w:fldChar w:fldCharType="end"/>
        </w:r>
      </w:p>
    </w:sdtContent>
  </w:sdt>
  <w:p w:rsidR="00963F97" w:rsidRDefault="00963F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C95" w:rsidRDefault="00D83C95" w:rsidP="00963F97">
      <w:pPr>
        <w:spacing w:after="0" w:line="240" w:lineRule="auto"/>
      </w:pPr>
      <w:r>
        <w:separator/>
      </w:r>
    </w:p>
  </w:footnote>
  <w:footnote w:type="continuationSeparator" w:id="0">
    <w:p w:rsidR="00D83C95" w:rsidRDefault="00D83C95" w:rsidP="00963F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04D"/>
    <w:rsid w:val="00041F31"/>
    <w:rsid w:val="000429A9"/>
    <w:rsid w:val="000472A7"/>
    <w:rsid w:val="00051419"/>
    <w:rsid w:val="00084867"/>
    <w:rsid w:val="00086837"/>
    <w:rsid w:val="000A33E4"/>
    <w:rsid w:val="000A6D4C"/>
    <w:rsid w:val="000B22A9"/>
    <w:rsid w:val="000B236C"/>
    <w:rsid w:val="000C3FA6"/>
    <w:rsid w:val="001128CE"/>
    <w:rsid w:val="0014558A"/>
    <w:rsid w:val="001A373E"/>
    <w:rsid w:val="001A4469"/>
    <w:rsid w:val="001B1BCB"/>
    <w:rsid w:val="001E46AF"/>
    <w:rsid w:val="002026AA"/>
    <w:rsid w:val="0021303A"/>
    <w:rsid w:val="002245E1"/>
    <w:rsid w:val="0022463A"/>
    <w:rsid w:val="002551FD"/>
    <w:rsid w:val="00261DEC"/>
    <w:rsid w:val="00274ED5"/>
    <w:rsid w:val="00293BB9"/>
    <w:rsid w:val="002A4BB8"/>
    <w:rsid w:val="002C5590"/>
    <w:rsid w:val="002D2932"/>
    <w:rsid w:val="002E104D"/>
    <w:rsid w:val="002F7F0E"/>
    <w:rsid w:val="00324A46"/>
    <w:rsid w:val="003374E0"/>
    <w:rsid w:val="00340A4E"/>
    <w:rsid w:val="003555DB"/>
    <w:rsid w:val="00355776"/>
    <w:rsid w:val="00373BC0"/>
    <w:rsid w:val="003751EE"/>
    <w:rsid w:val="00393476"/>
    <w:rsid w:val="003937C1"/>
    <w:rsid w:val="003B07E4"/>
    <w:rsid w:val="003B47BD"/>
    <w:rsid w:val="003D2C54"/>
    <w:rsid w:val="0041411A"/>
    <w:rsid w:val="0041474D"/>
    <w:rsid w:val="0042103D"/>
    <w:rsid w:val="004263B1"/>
    <w:rsid w:val="00430B5B"/>
    <w:rsid w:val="00447C13"/>
    <w:rsid w:val="004602F5"/>
    <w:rsid w:val="004D0DED"/>
    <w:rsid w:val="00543E87"/>
    <w:rsid w:val="00544BE8"/>
    <w:rsid w:val="00545B63"/>
    <w:rsid w:val="0056032D"/>
    <w:rsid w:val="00564C42"/>
    <w:rsid w:val="005C5EA6"/>
    <w:rsid w:val="00606739"/>
    <w:rsid w:val="00653C49"/>
    <w:rsid w:val="00671769"/>
    <w:rsid w:val="00675156"/>
    <w:rsid w:val="00685B36"/>
    <w:rsid w:val="00693452"/>
    <w:rsid w:val="006B0DFA"/>
    <w:rsid w:val="006E69FE"/>
    <w:rsid w:val="006E6B82"/>
    <w:rsid w:val="00742549"/>
    <w:rsid w:val="0077032A"/>
    <w:rsid w:val="007714A9"/>
    <w:rsid w:val="0078463E"/>
    <w:rsid w:val="007B36EA"/>
    <w:rsid w:val="007D67D5"/>
    <w:rsid w:val="0082022B"/>
    <w:rsid w:val="00820FC6"/>
    <w:rsid w:val="00822BFB"/>
    <w:rsid w:val="00833971"/>
    <w:rsid w:val="0085500F"/>
    <w:rsid w:val="008A27AC"/>
    <w:rsid w:val="008A6FAE"/>
    <w:rsid w:val="008C3888"/>
    <w:rsid w:val="008E161C"/>
    <w:rsid w:val="008E2D56"/>
    <w:rsid w:val="008F6C17"/>
    <w:rsid w:val="00924037"/>
    <w:rsid w:val="00926CAC"/>
    <w:rsid w:val="009305FA"/>
    <w:rsid w:val="00945CEB"/>
    <w:rsid w:val="00953C48"/>
    <w:rsid w:val="009545B9"/>
    <w:rsid w:val="00963F97"/>
    <w:rsid w:val="009D6D7A"/>
    <w:rsid w:val="00A2708E"/>
    <w:rsid w:val="00A37B6A"/>
    <w:rsid w:val="00A96BDC"/>
    <w:rsid w:val="00AF61F1"/>
    <w:rsid w:val="00B14128"/>
    <w:rsid w:val="00B17D85"/>
    <w:rsid w:val="00B7686C"/>
    <w:rsid w:val="00BB0AA4"/>
    <w:rsid w:val="00BB1065"/>
    <w:rsid w:val="00BE5289"/>
    <w:rsid w:val="00BF52B1"/>
    <w:rsid w:val="00C17C58"/>
    <w:rsid w:val="00C4004D"/>
    <w:rsid w:val="00C54E7A"/>
    <w:rsid w:val="00C661C4"/>
    <w:rsid w:val="00C8334F"/>
    <w:rsid w:val="00C83B19"/>
    <w:rsid w:val="00C87831"/>
    <w:rsid w:val="00C92B80"/>
    <w:rsid w:val="00CC267C"/>
    <w:rsid w:val="00CC3441"/>
    <w:rsid w:val="00CC3961"/>
    <w:rsid w:val="00D27142"/>
    <w:rsid w:val="00D707F6"/>
    <w:rsid w:val="00D83C95"/>
    <w:rsid w:val="00D85AAC"/>
    <w:rsid w:val="00D935CA"/>
    <w:rsid w:val="00E43F94"/>
    <w:rsid w:val="00E460EA"/>
    <w:rsid w:val="00E50D64"/>
    <w:rsid w:val="00E6035F"/>
    <w:rsid w:val="00E653A4"/>
    <w:rsid w:val="00E81A74"/>
    <w:rsid w:val="00E84EC5"/>
    <w:rsid w:val="00E92E7B"/>
    <w:rsid w:val="00E9549D"/>
    <w:rsid w:val="00EA62B7"/>
    <w:rsid w:val="00ED24A9"/>
    <w:rsid w:val="00EE0B3A"/>
    <w:rsid w:val="00EF788B"/>
    <w:rsid w:val="00F25C2C"/>
    <w:rsid w:val="00F26736"/>
    <w:rsid w:val="00F45241"/>
    <w:rsid w:val="00F5103B"/>
    <w:rsid w:val="00F51A3A"/>
    <w:rsid w:val="00F54DF4"/>
    <w:rsid w:val="00F67FEF"/>
    <w:rsid w:val="00F71016"/>
    <w:rsid w:val="00F80993"/>
    <w:rsid w:val="00F90DAE"/>
    <w:rsid w:val="00FA3583"/>
    <w:rsid w:val="00FA558B"/>
    <w:rsid w:val="00FD306D"/>
    <w:rsid w:val="00FF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4D"/>
  </w:style>
  <w:style w:type="paragraph" w:styleId="1">
    <w:name w:val="heading 1"/>
    <w:basedOn w:val="a"/>
    <w:next w:val="a"/>
    <w:link w:val="10"/>
    <w:uiPriority w:val="9"/>
    <w:qFormat/>
    <w:rsid w:val="002E1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10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1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E10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2E1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E104D"/>
    <w:rPr>
      <w:color w:val="0000FF"/>
      <w:u w:val="single"/>
    </w:rPr>
  </w:style>
  <w:style w:type="character" w:styleId="a5">
    <w:name w:val="Strong"/>
    <w:basedOn w:val="a0"/>
    <w:uiPriority w:val="22"/>
    <w:qFormat/>
    <w:rsid w:val="002E104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E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104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63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63F97"/>
  </w:style>
  <w:style w:type="paragraph" w:styleId="aa">
    <w:name w:val="footer"/>
    <w:basedOn w:val="a"/>
    <w:link w:val="ab"/>
    <w:uiPriority w:val="99"/>
    <w:unhideWhenUsed/>
    <w:rsid w:val="00963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3F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4D"/>
  </w:style>
  <w:style w:type="paragraph" w:styleId="1">
    <w:name w:val="heading 1"/>
    <w:basedOn w:val="a"/>
    <w:next w:val="a"/>
    <w:link w:val="10"/>
    <w:uiPriority w:val="9"/>
    <w:qFormat/>
    <w:rsid w:val="002E1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10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1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E10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2E1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E104D"/>
    <w:rPr>
      <w:color w:val="0000FF"/>
      <w:u w:val="single"/>
    </w:rPr>
  </w:style>
  <w:style w:type="character" w:styleId="a5">
    <w:name w:val="Strong"/>
    <w:basedOn w:val="a0"/>
    <w:uiPriority w:val="22"/>
    <w:qFormat/>
    <w:rsid w:val="002E104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E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104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63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63F97"/>
  </w:style>
  <w:style w:type="paragraph" w:styleId="aa">
    <w:name w:val="footer"/>
    <w:basedOn w:val="a"/>
    <w:link w:val="ab"/>
    <w:uiPriority w:val="99"/>
    <w:unhideWhenUsed/>
    <w:rsid w:val="00963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3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2.bp.blogspot.com/-q8__0gNX8_k/UlFK1J2YM6I/AAAAAAAADRU/AY-XWt3YeMI/s1600/Bionics-4.jpg" TargetMode="External"/><Relationship Id="rId18" Type="http://schemas.openxmlformats.org/officeDocument/2006/relationships/image" Target="media/image6.jpeg"/><Relationship Id="rId26" Type="http://schemas.openxmlformats.org/officeDocument/2006/relationships/hyperlink" Target="http://womanadvice.ru/sites/default/files/tania/bionika_v_dizayne_intrera_1.jpg" TargetMode="External"/><Relationship Id="rId39" Type="http://schemas.openxmlformats.org/officeDocument/2006/relationships/hyperlink" Target="http://www.modusdesign.ru/wp-content/uploads/2015/01/green-islands-banc-design-plantes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3.bp.blogspot.com/-NbPLIFOjRRY/UlFK17X6X1I/AAAAAAAADRk/21QvHmYhfdo/s1600/Bionics-5.jpg" TargetMode="External"/><Relationship Id="rId34" Type="http://schemas.openxmlformats.org/officeDocument/2006/relationships/image" Target="media/image15.jpeg"/><Relationship Id="rId42" Type="http://schemas.openxmlformats.org/officeDocument/2006/relationships/fontTable" Target="fontTable.xml"/><Relationship Id="rId7" Type="http://schemas.openxmlformats.org/officeDocument/2006/relationships/hyperlink" Target="http://2.bp.blogspot.com/-P1xCR_ySSL0/UlFKZ3APQNI/AAAAAAAADQ8/yMq2hx7AYSE/s1600/Bionics-9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4.bp.blogspot.com/-IcsFs5e-o1w/UlFK1i9G0TI/AAAAAAAADRc/Q5fRqydZfJU/s1600/Bionics-3.jpg" TargetMode="External"/><Relationship Id="rId25" Type="http://schemas.openxmlformats.org/officeDocument/2006/relationships/hyperlink" Target="http://womanadvice.ru/seryy-cvet-v-interere" TargetMode="External"/><Relationship Id="rId33" Type="http://schemas.openxmlformats.org/officeDocument/2006/relationships/image" Target="media/image14.jpeg"/><Relationship Id="rId38" Type="http://schemas.openxmlformats.org/officeDocument/2006/relationships/image" Target="media/image18.jpeg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image" Target="media/image11.jpeg"/><Relationship Id="rId41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1.bp.blogspot.com/-03QkH9xSHno/UlFK3Z60sMI/AAAAAAAADR4/9KeDgmzmFRY/s1600/Bionics-7.jpg" TargetMode="External"/><Relationship Id="rId24" Type="http://schemas.openxmlformats.org/officeDocument/2006/relationships/hyperlink" Target="http://womanadvice.ru/bezhevyy-cvet-v-interere" TargetMode="External"/><Relationship Id="rId32" Type="http://schemas.openxmlformats.org/officeDocument/2006/relationships/image" Target="media/image13.jpeg"/><Relationship Id="rId37" Type="http://schemas.openxmlformats.org/officeDocument/2006/relationships/hyperlink" Target="http://www.modusdesign.ru/wp-content/uploads/2015/01/Jean-marie-Massaud-1.jpg" TargetMode="External"/><Relationship Id="rId40" Type="http://schemas.openxmlformats.org/officeDocument/2006/relationships/image" Target="media/image19.jpeg"/><Relationship Id="rId5" Type="http://schemas.openxmlformats.org/officeDocument/2006/relationships/footnotes" Target="footnotes.xml"/><Relationship Id="rId15" Type="http://schemas.openxmlformats.org/officeDocument/2006/relationships/hyperlink" Target="http://1.bp.blogspot.com/-bx8qocTHO60/UlFK1MwW1mI/AAAAAAAADRM/qDw-XsgHu6E/s1600/Bionics-2.jpg" TargetMode="External"/><Relationship Id="rId23" Type="http://schemas.openxmlformats.org/officeDocument/2006/relationships/image" Target="media/image9.jpeg"/><Relationship Id="rId28" Type="http://schemas.openxmlformats.org/officeDocument/2006/relationships/hyperlink" Target="http://womanadvice.ru/sites/default/files/tania/bionika_v_dizayne_intrera_2.jpg" TargetMode="External"/><Relationship Id="rId36" Type="http://schemas.openxmlformats.org/officeDocument/2006/relationships/image" Target="media/image17.jpeg"/><Relationship Id="rId10" Type="http://schemas.openxmlformats.org/officeDocument/2006/relationships/image" Target="media/image2.jpeg"/><Relationship Id="rId19" Type="http://schemas.openxmlformats.org/officeDocument/2006/relationships/hyperlink" Target="http://2.bp.blogspot.com/-tWOWB4by3QQ/UlFK2EO5s4I/AAAAAAAADRo/5xGxq8n8Ldw/s1600/Bionics-6.jpg" TargetMode="External"/><Relationship Id="rId31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hyperlink" Target="http://2.bp.blogspot.com/-a_s_hRUiCl8/UlFK3JuahWI/AAAAAAAADR0/YlO8gRO3nG8/s1600/Bionics-8.jpg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image" Target="media/image10.jpeg"/><Relationship Id="rId30" Type="http://schemas.openxmlformats.org/officeDocument/2006/relationships/hyperlink" Target="http://womanadvice.ru/sites/default/files/tania/bionika_v_dizayne_intrera_3.jpg" TargetMode="External"/><Relationship Id="rId35" Type="http://schemas.openxmlformats.org/officeDocument/2006/relationships/image" Target="media/image16.jpe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2978</Words>
  <Characters>16978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мужик</dc:creator>
  <cp:lastModifiedBy>мужик</cp:lastModifiedBy>
  <cp:revision>3</cp:revision>
  <dcterms:created xsi:type="dcterms:W3CDTF">2019-12-26T15:24:00Z</dcterms:created>
  <dcterms:modified xsi:type="dcterms:W3CDTF">2019-12-26T15:24:00Z</dcterms:modified>
</cp:coreProperties>
</file>